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A50CA" w14:textId="77777777" w:rsidR="007E2376" w:rsidRDefault="00D60462" w:rsidP="00D6046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jc w:val="center"/>
        <w:rPr>
          <w:rFonts w:ascii="Georgia" w:hAnsi="Georgia"/>
          <w:b/>
          <w:sz w:val="22"/>
          <w:szCs w:val="22"/>
        </w:rPr>
      </w:pPr>
      <w:r>
        <w:rPr>
          <w:rFonts w:ascii="Georgia" w:hAnsi="Georgia"/>
          <w:b/>
          <w:sz w:val="22"/>
          <w:szCs w:val="22"/>
        </w:rPr>
        <w:t>CODEBOOK</w:t>
      </w:r>
    </w:p>
    <w:p w14:paraId="14CA360B" w14:textId="77777777" w:rsidR="00D60462" w:rsidRDefault="00D60462" w:rsidP="00D6046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jc w:val="center"/>
        <w:rPr>
          <w:rFonts w:ascii="Georgia" w:hAnsi="Georgia"/>
          <w:b/>
          <w:sz w:val="22"/>
          <w:szCs w:val="22"/>
        </w:rPr>
      </w:pPr>
    </w:p>
    <w:p w14:paraId="2C88039D" w14:textId="77777777" w:rsidR="00D60462" w:rsidRPr="00DE6C92" w:rsidRDefault="00D60462" w:rsidP="00D6046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jc w:val="center"/>
        <w:rPr>
          <w:rFonts w:ascii="Georgia" w:hAnsi="Georgia"/>
          <w:b/>
          <w:sz w:val="22"/>
          <w:szCs w:val="22"/>
        </w:rPr>
      </w:pPr>
    </w:p>
    <w:p w14:paraId="78FF59AD" w14:textId="77777777" w:rsidR="00410B40" w:rsidRPr="00333DCA" w:rsidRDefault="00410B40" w:rsidP="00410B40">
      <w:pPr>
        <w:pBdr>
          <w:bottom w:val="single" w:sz="4" w:space="1" w:color="auto"/>
        </w:pBdr>
        <w:suppressAutoHyphens/>
        <w:ind w:left="720" w:hanging="720"/>
        <w:rPr>
          <w:rFonts w:ascii="Georgia" w:hAnsi="Georgia"/>
          <w:b/>
          <w:sz w:val="22"/>
          <w:szCs w:val="22"/>
        </w:rPr>
      </w:pPr>
      <w:r w:rsidRPr="00333DCA">
        <w:rPr>
          <w:rFonts w:ascii="Georgia" w:hAnsi="Georgia"/>
          <w:b/>
          <w:sz w:val="22"/>
          <w:szCs w:val="22"/>
        </w:rPr>
        <w:t>SURVEY OVERVIEW</w:t>
      </w:r>
    </w:p>
    <w:p w14:paraId="7720322A" w14:textId="77777777" w:rsidR="00410B40" w:rsidRPr="00333DCA" w:rsidRDefault="00410B40" w:rsidP="00410B40">
      <w:pPr>
        <w:suppressAutoHyphens/>
        <w:rPr>
          <w:rFonts w:ascii="Georgia" w:hAnsi="Georgia"/>
          <w:sz w:val="22"/>
          <w:szCs w:val="22"/>
        </w:rPr>
      </w:pPr>
      <w:r w:rsidRPr="00333DCA">
        <w:rPr>
          <w:rFonts w:ascii="Georgia" w:hAnsi="Georgia"/>
          <w:sz w:val="22"/>
          <w:szCs w:val="22"/>
        </w:rPr>
        <w:t xml:space="preserve">Bilingual dual-frame (cell phone and landline) telephone survey of Latino adults </w:t>
      </w:r>
      <w:r>
        <w:rPr>
          <w:rFonts w:ascii="Georgia" w:hAnsi="Georgia"/>
          <w:sz w:val="22"/>
          <w:szCs w:val="22"/>
        </w:rPr>
        <w:t>residing in the U.S., conducted November 9, 2011-December 7, 2011.</w:t>
      </w:r>
    </w:p>
    <w:p w14:paraId="293159E3" w14:textId="77777777" w:rsidR="00410B40" w:rsidRPr="00333DCA" w:rsidRDefault="00410B40" w:rsidP="00410B40">
      <w:pPr>
        <w:suppressAutoHyphens/>
        <w:ind w:left="720" w:hanging="720"/>
        <w:rPr>
          <w:rFonts w:ascii="Georgia" w:hAnsi="Georgia"/>
          <w:sz w:val="22"/>
          <w:szCs w:val="22"/>
        </w:rPr>
      </w:pPr>
    </w:p>
    <w:p w14:paraId="65523134" w14:textId="77777777" w:rsidR="00410B40" w:rsidRPr="00333DCA" w:rsidRDefault="00410B40" w:rsidP="00410B40">
      <w:pPr>
        <w:suppressAutoHyphens/>
        <w:ind w:left="720" w:hanging="720"/>
        <w:rPr>
          <w:rFonts w:ascii="Georgia" w:hAnsi="Georgia"/>
          <w:sz w:val="22"/>
          <w:szCs w:val="22"/>
        </w:rPr>
      </w:pPr>
      <w:r w:rsidRPr="00333DCA">
        <w:rPr>
          <w:rFonts w:ascii="Georgia" w:hAnsi="Georgia"/>
          <w:sz w:val="22"/>
          <w:szCs w:val="22"/>
        </w:rPr>
        <w:t>Sample sizes:</w:t>
      </w:r>
    </w:p>
    <w:p w14:paraId="1D368CA2" w14:textId="77777777" w:rsidR="00410B40" w:rsidRPr="00333DCA" w:rsidRDefault="00410B40" w:rsidP="00410B40">
      <w:pPr>
        <w:suppressAutoHyphens/>
        <w:ind w:left="720"/>
        <w:rPr>
          <w:rFonts w:ascii="Georgia" w:hAnsi="Georgia"/>
          <w:sz w:val="22"/>
          <w:szCs w:val="22"/>
        </w:rPr>
      </w:pPr>
      <w:r w:rsidRPr="00333DCA">
        <w:rPr>
          <w:rFonts w:ascii="Georgia" w:hAnsi="Georgia"/>
          <w:sz w:val="22"/>
          <w:szCs w:val="22"/>
        </w:rPr>
        <w:t xml:space="preserve">Full sample </w:t>
      </w:r>
      <w:r>
        <w:rPr>
          <w:rFonts w:ascii="Georgia" w:hAnsi="Georgia"/>
          <w:sz w:val="22"/>
          <w:szCs w:val="22"/>
        </w:rPr>
        <w:t>=1,220</w:t>
      </w:r>
    </w:p>
    <w:p w14:paraId="50BDD62D" w14:textId="77777777" w:rsidR="00410B40" w:rsidRPr="00333DCA" w:rsidRDefault="00410B40" w:rsidP="00410B40">
      <w:pPr>
        <w:suppressAutoHyphens/>
        <w:ind w:left="720"/>
        <w:rPr>
          <w:rFonts w:ascii="Georgia" w:hAnsi="Georgia"/>
          <w:sz w:val="22"/>
          <w:szCs w:val="22"/>
        </w:rPr>
      </w:pPr>
      <w:r w:rsidRPr="00333DCA">
        <w:rPr>
          <w:rFonts w:ascii="Georgia" w:hAnsi="Georgia"/>
          <w:sz w:val="22"/>
          <w:szCs w:val="22"/>
        </w:rPr>
        <w:t xml:space="preserve">Native born (including those born in Puerto Rico) </w:t>
      </w:r>
      <w:r>
        <w:rPr>
          <w:rFonts w:ascii="Georgia" w:hAnsi="Georgia"/>
          <w:sz w:val="22"/>
          <w:szCs w:val="22"/>
        </w:rPr>
        <w:t>n=492</w:t>
      </w:r>
    </w:p>
    <w:p w14:paraId="1DCE6673" w14:textId="77777777" w:rsidR="00410B40" w:rsidRPr="00333DCA" w:rsidRDefault="00410B40" w:rsidP="00410B40">
      <w:pPr>
        <w:suppressAutoHyphens/>
        <w:ind w:left="720"/>
        <w:rPr>
          <w:rFonts w:ascii="Georgia" w:hAnsi="Georgia"/>
          <w:sz w:val="22"/>
          <w:szCs w:val="22"/>
        </w:rPr>
      </w:pPr>
      <w:r w:rsidRPr="00333DCA">
        <w:rPr>
          <w:rFonts w:ascii="Georgia" w:hAnsi="Georgia"/>
          <w:sz w:val="22"/>
          <w:szCs w:val="22"/>
        </w:rPr>
        <w:t>Foreign born (excluding those born in Puerto Rico) n=</w:t>
      </w:r>
      <w:r>
        <w:rPr>
          <w:rFonts w:ascii="Georgia" w:hAnsi="Georgia"/>
          <w:sz w:val="22"/>
          <w:szCs w:val="22"/>
        </w:rPr>
        <w:t>728</w:t>
      </w:r>
    </w:p>
    <w:p w14:paraId="123D050C" w14:textId="77777777" w:rsidR="00410B40" w:rsidRPr="00333DCA" w:rsidRDefault="00410B40" w:rsidP="00410B40">
      <w:pPr>
        <w:suppressAutoHyphens/>
        <w:ind w:left="720"/>
        <w:rPr>
          <w:rFonts w:ascii="Georgia" w:hAnsi="Georgia"/>
          <w:sz w:val="22"/>
          <w:szCs w:val="22"/>
        </w:rPr>
      </w:pPr>
      <w:r w:rsidRPr="00333DCA">
        <w:rPr>
          <w:rFonts w:ascii="Georgia" w:hAnsi="Georgia"/>
          <w:sz w:val="22"/>
          <w:szCs w:val="22"/>
        </w:rPr>
        <w:t>Landline interviews n=</w:t>
      </w:r>
      <w:r>
        <w:rPr>
          <w:rFonts w:ascii="Georgia" w:hAnsi="Georgia"/>
          <w:sz w:val="22"/>
          <w:szCs w:val="22"/>
        </w:rPr>
        <w:t>617</w:t>
      </w:r>
    </w:p>
    <w:p w14:paraId="49F76AD6" w14:textId="77777777" w:rsidR="00410B40" w:rsidRPr="00333DCA" w:rsidRDefault="00410B40" w:rsidP="00410B40">
      <w:pPr>
        <w:suppressAutoHyphens/>
        <w:ind w:left="720"/>
        <w:rPr>
          <w:rFonts w:ascii="Georgia" w:hAnsi="Georgia"/>
          <w:sz w:val="22"/>
          <w:szCs w:val="22"/>
        </w:rPr>
      </w:pPr>
      <w:r w:rsidRPr="00333DCA">
        <w:rPr>
          <w:rFonts w:ascii="Georgia" w:hAnsi="Georgia"/>
          <w:sz w:val="22"/>
          <w:szCs w:val="22"/>
        </w:rPr>
        <w:t>Cell phone interviews n=</w:t>
      </w:r>
      <w:r>
        <w:rPr>
          <w:rFonts w:ascii="Georgia" w:hAnsi="Georgia"/>
          <w:sz w:val="22"/>
          <w:szCs w:val="22"/>
        </w:rPr>
        <w:t>603</w:t>
      </w:r>
    </w:p>
    <w:p w14:paraId="33CA668A" w14:textId="77777777" w:rsidR="00410B40" w:rsidRPr="00333DCA" w:rsidRDefault="00410B40" w:rsidP="00410B40">
      <w:pPr>
        <w:suppressAutoHyphens/>
        <w:ind w:left="720" w:hanging="720"/>
        <w:rPr>
          <w:rFonts w:ascii="Georgia" w:hAnsi="Georgia"/>
          <w:sz w:val="22"/>
          <w:szCs w:val="22"/>
        </w:rPr>
      </w:pPr>
    </w:p>
    <w:p w14:paraId="76CC8AF4" w14:textId="77777777" w:rsidR="00410B40" w:rsidRPr="00333DCA" w:rsidRDefault="00410B40" w:rsidP="00410B40">
      <w:pPr>
        <w:suppressAutoHyphens/>
        <w:ind w:left="720" w:hanging="720"/>
        <w:rPr>
          <w:rFonts w:ascii="Georgia" w:hAnsi="Georgia"/>
          <w:sz w:val="22"/>
          <w:szCs w:val="22"/>
        </w:rPr>
      </w:pPr>
      <w:r w:rsidRPr="00333DCA">
        <w:rPr>
          <w:rFonts w:ascii="Georgia" w:hAnsi="Georgia"/>
          <w:sz w:val="22"/>
          <w:szCs w:val="22"/>
        </w:rPr>
        <w:t>95% Margins of error:</w:t>
      </w:r>
    </w:p>
    <w:p w14:paraId="1FFBB624" w14:textId="77777777" w:rsidR="00410B40" w:rsidRPr="00333DCA" w:rsidRDefault="00410B40" w:rsidP="00410B40">
      <w:pPr>
        <w:suppressAutoHyphens/>
        <w:ind w:left="720" w:hanging="720"/>
        <w:rPr>
          <w:rFonts w:ascii="Georgia" w:hAnsi="Georgia"/>
          <w:sz w:val="22"/>
          <w:szCs w:val="22"/>
        </w:rPr>
      </w:pPr>
      <w:r w:rsidRPr="00333DCA">
        <w:rPr>
          <w:rFonts w:ascii="Georgia" w:hAnsi="Georgia"/>
          <w:sz w:val="22"/>
          <w:szCs w:val="22"/>
        </w:rPr>
        <w:tab/>
        <w:t>For full sample: +/</w:t>
      </w:r>
      <w:proofErr w:type="gramStart"/>
      <w:r w:rsidRPr="00333DCA">
        <w:rPr>
          <w:rFonts w:ascii="Georgia" w:hAnsi="Georgia"/>
          <w:sz w:val="22"/>
          <w:szCs w:val="22"/>
        </w:rPr>
        <w:t xml:space="preserve">-  </w:t>
      </w:r>
      <w:r w:rsidR="005A055F">
        <w:rPr>
          <w:rFonts w:ascii="Georgia" w:hAnsi="Georgia"/>
          <w:sz w:val="22"/>
          <w:szCs w:val="22"/>
        </w:rPr>
        <w:t>3.6</w:t>
      </w:r>
      <w:proofErr w:type="gramEnd"/>
      <w:r w:rsidR="005A055F">
        <w:rPr>
          <w:rFonts w:ascii="Georgia" w:hAnsi="Georgia"/>
          <w:sz w:val="22"/>
          <w:szCs w:val="22"/>
        </w:rPr>
        <w:t xml:space="preserve"> </w:t>
      </w:r>
      <w:r w:rsidRPr="00333DCA">
        <w:rPr>
          <w:rFonts w:ascii="Georgia" w:hAnsi="Georgia"/>
          <w:sz w:val="22"/>
          <w:szCs w:val="22"/>
        </w:rPr>
        <w:t>percentage points</w:t>
      </w:r>
    </w:p>
    <w:p w14:paraId="16875487" w14:textId="77777777" w:rsidR="00410B40" w:rsidRPr="00333DCA" w:rsidRDefault="00410B40" w:rsidP="00410B40">
      <w:pPr>
        <w:suppressAutoHyphens/>
        <w:ind w:left="720" w:hanging="720"/>
        <w:rPr>
          <w:rFonts w:ascii="Georgia" w:hAnsi="Georgia"/>
          <w:sz w:val="22"/>
          <w:szCs w:val="22"/>
        </w:rPr>
      </w:pPr>
      <w:r w:rsidRPr="00333DCA">
        <w:rPr>
          <w:rFonts w:ascii="Georgia" w:hAnsi="Georgia"/>
          <w:sz w:val="22"/>
          <w:szCs w:val="22"/>
        </w:rPr>
        <w:tab/>
        <w:t>For native born: +/</w:t>
      </w:r>
      <w:proofErr w:type="gramStart"/>
      <w:r w:rsidRPr="00333DCA">
        <w:rPr>
          <w:rFonts w:ascii="Georgia" w:hAnsi="Georgia"/>
          <w:sz w:val="22"/>
          <w:szCs w:val="22"/>
        </w:rPr>
        <w:t xml:space="preserve">-  </w:t>
      </w:r>
      <w:r w:rsidR="005A055F">
        <w:rPr>
          <w:rFonts w:ascii="Georgia" w:hAnsi="Georgia"/>
          <w:sz w:val="22"/>
          <w:szCs w:val="22"/>
        </w:rPr>
        <w:t>5.5</w:t>
      </w:r>
      <w:proofErr w:type="gramEnd"/>
      <w:r w:rsidR="005A055F">
        <w:rPr>
          <w:rFonts w:ascii="Georgia" w:hAnsi="Georgia"/>
          <w:sz w:val="22"/>
          <w:szCs w:val="22"/>
        </w:rPr>
        <w:t xml:space="preserve"> </w:t>
      </w:r>
      <w:r w:rsidRPr="00333DCA">
        <w:rPr>
          <w:rFonts w:ascii="Georgia" w:hAnsi="Georgia"/>
          <w:sz w:val="22"/>
          <w:szCs w:val="22"/>
        </w:rPr>
        <w:t>percentage points</w:t>
      </w:r>
    </w:p>
    <w:p w14:paraId="60C28387" w14:textId="77777777" w:rsidR="00410B40" w:rsidRDefault="00410B40" w:rsidP="00410B40">
      <w:pPr>
        <w:suppressAutoHyphens/>
        <w:ind w:left="720" w:hanging="720"/>
        <w:rPr>
          <w:rFonts w:ascii="Georgia" w:hAnsi="Georgia"/>
          <w:sz w:val="22"/>
          <w:szCs w:val="22"/>
        </w:rPr>
      </w:pPr>
      <w:r w:rsidRPr="00333DCA">
        <w:rPr>
          <w:rFonts w:ascii="Georgia" w:hAnsi="Georgia"/>
          <w:sz w:val="22"/>
          <w:szCs w:val="22"/>
        </w:rPr>
        <w:tab/>
        <w:t>For foreign born: +/</w:t>
      </w:r>
      <w:proofErr w:type="gramStart"/>
      <w:r w:rsidRPr="00333DCA">
        <w:rPr>
          <w:rFonts w:ascii="Georgia" w:hAnsi="Georgia"/>
          <w:sz w:val="22"/>
          <w:szCs w:val="22"/>
        </w:rPr>
        <w:t xml:space="preserve">-  </w:t>
      </w:r>
      <w:r w:rsidR="005A055F">
        <w:rPr>
          <w:rFonts w:ascii="Georgia" w:hAnsi="Georgia"/>
          <w:sz w:val="22"/>
          <w:szCs w:val="22"/>
        </w:rPr>
        <w:t>4.7</w:t>
      </w:r>
      <w:proofErr w:type="gramEnd"/>
      <w:r w:rsidR="005A055F">
        <w:rPr>
          <w:rFonts w:ascii="Georgia" w:hAnsi="Georgia"/>
          <w:sz w:val="22"/>
          <w:szCs w:val="22"/>
        </w:rPr>
        <w:t xml:space="preserve"> </w:t>
      </w:r>
      <w:r w:rsidRPr="00333DCA">
        <w:rPr>
          <w:rFonts w:ascii="Georgia" w:hAnsi="Georgia"/>
          <w:sz w:val="22"/>
          <w:szCs w:val="22"/>
        </w:rPr>
        <w:t>percentage points</w:t>
      </w:r>
    </w:p>
    <w:p w14:paraId="213CACA2" w14:textId="77777777" w:rsidR="005A055F" w:rsidRPr="00333DCA" w:rsidRDefault="005A055F" w:rsidP="00410B40">
      <w:pPr>
        <w:suppressAutoHyphens/>
        <w:ind w:left="720" w:hanging="720"/>
        <w:rPr>
          <w:rFonts w:ascii="Georgia" w:hAnsi="Georgia"/>
          <w:sz w:val="22"/>
          <w:szCs w:val="22"/>
        </w:rPr>
      </w:pPr>
      <w:r>
        <w:rPr>
          <w:rFonts w:ascii="Georgia" w:hAnsi="Georgia"/>
          <w:sz w:val="22"/>
          <w:szCs w:val="22"/>
        </w:rPr>
        <w:tab/>
        <w:t>For registered voters: +/- 5.2 percentage points</w:t>
      </w:r>
    </w:p>
    <w:p w14:paraId="2FB78D7B" w14:textId="77777777" w:rsidR="00410B40" w:rsidRPr="00333DCA" w:rsidRDefault="00410B40" w:rsidP="00410B40">
      <w:pPr>
        <w:suppressAutoHyphens/>
        <w:ind w:left="720" w:hanging="720"/>
        <w:rPr>
          <w:rFonts w:ascii="Georgia" w:hAnsi="Georgia"/>
          <w:sz w:val="22"/>
          <w:szCs w:val="22"/>
        </w:rPr>
      </w:pPr>
    </w:p>
    <w:p w14:paraId="2FBB7E3A" w14:textId="77777777" w:rsidR="00410B40" w:rsidRPr="00F526F9" w:rsidRDefault="00410B40" w:rsidP="00410B40">
      <w:pPr>
        <w:suppressAutoHyphens/>
        <w:ind w:left="720" w:hanging="720"/>
        <w:rPr>
          <w:rFonts w:ascii="Georgia" w:hAnsi="Georgia"/>
          <w:sz w:val="22"/>
          <w:szCs w:val="22"/>
        </w:rPr>
      </w:pPr>
      <w:r w:rsidRPr="00F526F9">
        <w:rPr>
          <w:rFonts w:ascii="Georgia" w:hAnsi="Georgia"/>
          <w:sz w:val="22"/>
          <w:szCs w:val="22"/>
        </w:rPr>
        <w:t>Key topics include:</w:t>
      </w:r>
    </w:p>
    <w:p w14:paraId="46E6490B" w14:textId="77777777" w:rsidR="00410B40" w:rsidRPr="00F526F9" w:rsidRDefault="00410B40" w:rsidP="00410B40">
      <w:pPr>
        <w:suppressAutoHyphens/>
        <w:ind w:left="720" w:hanging="720"/>
        <w:rPr>
          <w:rFonts w:ascii="Georgia" w:hAnsi="Georgia"/>
          <w:sz w:val="22"/>
          <w:szCs w:val="22"/>
        </w:rPr>
      </w:pPr>
      <w:r w:rsidRPr="00F526F9">
        <w:rPr>
          <w:rFonts w:ascii="Georgia" w:hAnsi="Georgia"/>
          <w:sz w:val="22"/>
          <w:szCs w:val="22"/>
        </w:rPr>
        <w:t xml:space="preserve"> </w:t>
      </w:r>
      <w:r w:rsidRPr="00F526F9">
        <w:rPr>
          <w:rFonts w:ascii="Georgia" w:hAnsi="Georgia"/>
          <w:sz w:val="22"/>
          <w:szCs w:val="22"/>
        </w:rPr>
        <w:tab/>
      </w:r>
      <w:r w:rsidRPr="005A055F">
        <w:rPr>
          <w:rFonts w:ascii="Georgia" w:hAnsi="Georgia"/>
          <w:sz w:val="22"/>
          <w:szCs w:val="22"/>
        </w:rPr>
        <w:t xml:space="preserve">Politics and the </w:t>
      </w:r>
      <w:r w:rsidR="005A055F" w:rsidRPr="005A055F">
        <w:rPr>
          <w:rFonts w:ascii="Georgia" w:hAnsi="Georgia"/>
          <w:sz w:val="22"/>
          <w:szCs w:val="22"/>
        </w:rPr>
        <w:t xml:space="preserve">presidential </w:t>
      </w:r>
      <w:r w:rsidRPr="005A055F">
        <w:rPr>
          <w:rFonts w:ascii="Georgia" w:hAnsi="Georgia"/>
          <w:sz w:val="22"/>
          <w:szCs w:val="22"/>
        </w:rPr>
        <w:t>elections;</w:t>
      </w:r>
      <w:r w:rsidR="005A055F" w:rsidRPr="005A055F">
        <w:rPr>
          <w:rFonts w:ascii="Georgia" w:hAnsi="Georgia"/>
          <w:sz w:val="22"/>
          <w:szCs w:val="22"/>
        </w:rPr>
        <w:t xml:space="preserve"> values; attitudes regarding immigration laws; identity; the economy; the immigrant</w:t>
      </w:r>
      <w:r w:rsidR="005A055F">
        <w:rPr>
          <w:rFonts w:ascii="Georgia" w:hAnsi="Georgia"/>
          <w:sz w:val="22"/>
          <w:szCs w:val="22"/>
        </w:rPr>
        <w:t xml:space="preserve"> experience</w:t>
      </w:r>
    </w:p>
    <w:p w14:paraId="0B8CF9E6" w14:textId="77777777" w:rsidR="00410B40" w:rsidRDefault="00410B40" w:rsidP="00410B40">
      <w:pPr>
        <w:suppressAutoHyphens/>
        <w:ind w:left="720" w:hanging="720"/>
        <w:rPr>
          <w:rFonts w:ascii="Georgia" w:hAnsi="Georgia"/>
          <w:b/>
          <w:sz w:val="22"/>
          <w:szCs w:val="22"/>
        </w:rPr>
      </w:pPr>
    </w:p>
    <w:p w14:paraId="3A5BAA4C" w14:textId="77777777" w:rsidR="005A055F" w:rsidRDefault="005A055F" w:rsidP="00410B40">
      <w:pPr>
        <w:suppressAutoHyphens/>
        <w:ind w:left="720" w:hanging="720"/>
        <w:rPr>
          <w:rFonts w:ascii="Georgia" w:hAnsi="Georgia"/>
          <w:b/>
          <w:sz w:val="22"/>
          <w:szCs w:val="22"/>
        </w:rPr>
      </w:pPr>
    </w:p>
    <w:p w14:paraId="69A0F2DC" w14:textId="77777777" w:rsidR="00410B40" w:rsidRPr="00333DCA" w:rsidRDefault="00410B40" w:rsidP="00410B40">
      <w:pPr>
        <w:suppressAutoHyphens/>
        <w:ind w:left="720" w:hanging="720"/>
        <w:rPr>
          <w:rFonts w:ascii="Georgia" w:hAnsi="Georgia"/>
          <w:b/>
          <w:sz w:val="22"/>
          <w:szCs w:val="22"/>
        </w:rPr>
      </w:pPr>
    </w:p>
    <w:p w14:paraId="5E91C62D" w14:textId="77777777" w:rsidR="00410B40" w:rsidRPr="00333DCA" w:rsidRDefault="00410B40" w:rsidP="00410B40">
      <w:pPr>
        <w:pBdr>
          <w:bottom w:val="single" w:sz="4" w:space="1" w:color="auto"/>
        </w:pBdr>
        <w:suppressAutoHyphens/>
        <w:ind w:left="720" w:hanging="720"/>
        <w:rPr>
          <w:rFonts w:ascii="Georgia" w:hAnsi="Georgia"/>
          <w:b/>
          <w:sz w:val="22"/>
          <w:szCs w:val="22"/>
        </w:rPr>
      </w:pPr>
      <w:r w:rsidRPr="00333DCA">
        <w:rPr>
          <w:rFonts w:ascii="Georgia" w:hAnsi="Georgia"/>
          <w:b/>
          <w:sz w:val="22"/>
          <w:szCs w:val="22"/>
        </w:rPr>
        <w:t>WEIGHTING</w:t>
      </w:r>
    </w:p>
    <w:p w14:paraId="196C878A" w14:textId="77777777" w:rsidR="00410B40" w:rsidRPr="00333DCA" w:rsidRDefault="00410B40" w:rsidP="00410B40">
      <w:pPr>
        <w:suppressAutoHyphens/>
        <w:rPr>
          <w:rFonts w:ascii="Georgia" w:hAnsi="Georgia"/>
          <w:sz w:val="22"/>
          <w:szCs w:val="22"/>
        </w:rPr>
      </w:pPr>
      <w:r w:rsidRPr="00333DCA">
        <w:rPr>
          <w:rFonts w:ascii="Georgia" w:hAnsi="Georgia"/>
          <w:sz w:val="22"/>
          <w:szCs w:val="22"/>
        </w:rPr>
        <w:t>Applying the variable WEIGHT to the NSL20</w:t>
      </w:r>
      <w:r>
        <w:rPr>
          <w:rFonts w:ascii="Georgia" w:hAnsi="Georgia"/>
          <w:sz w:val="22"/>
          <w:szCs w:val="22"/>
        </w:rPr>
        <w:t>11</w:t>
      </w:r>
      <w:r w:rsidRPr="00333DCA">
        <w:rPr>
          <w:rFonts w:ascii="Georgia" w:hAnsi="Georgia"/>
          <w:sz w:val="22"/>
          <w:szCs w:val="22"/>
        </w:rPr>
        <w:t xml:space="preserve"> dataset results in a </w:t>
      </w:r>
      <w:proofErr w:type="gramStart"/>
      <w:r w:rsidRPr="00333DCA">
        <w:rPr>
          <w:rFonts w:ascii="Georgia" w:hAnsi="Georgia"/>
          <w:sz w:val="22"/>
          <w:szCs w:val="22"/>
        </w:rPr>
        <w:t>nationally-representative</w:t>
      </w:r>
      <w:proofErr w:type="gramEnd"/>
      <w:r w:rsidRPr="00333DCA">
        <w:rPr>
          <w:rFonts w:ascii="Georgia" w:hAnsi="Georgia"/>
          <w:sz w:val="22"/>
          <w:szCs w:val="22"/>
        </w:rPr>
        <w:t xml:space="preserve"> profile of Latino adults in the U.S.</w:t>
      </w:r>
    </w:p>
    <w:p w14:paraId="73986EC7" w14:textId="77777777" w:rsidR="00410B40" w:rsidRDefault="00410B40"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i/>
          <w:sz w:val="22"/>
          <w:szCs w:val="22"/>
        </w:rPr>
      </w:pPr>
    </w:p>
    <w:p w14:paraId="39DECA98" w14:textId="77777777" w:rsidR="007E2376" w:rsidRPr="00DE6C92" w:rsidRDefault="007E2376" w:rsidP="001A2542">
      <w:pPr>
        <w:rPr>
          <w:rFonts w:ascii="Georgia" w:hAnsi="Georgia"/>
          <w:sz w:val="22"/>
          <w:szCs w:val="22"/>
        </w:rPr>
      </w:pPr>
    </w:p>
    <w:p w14:paraId="330EFE43" w14:textId="77777777" w:rsidR="004A4916" w:rsidRPr="00DE6C92" w:rsidRDefault="004A4916" w:rsidP="001A2542">
      <w:pPr>
        <w:tabs>
          <w:tab w:val="left" w:pos="-1620"/>
          <w:tab w:val="right" w:pos="9360"/>
        </w:tabs>
        <w:suppressAutoHyphens/>
        <w:jc w:val="right"/>
        <w:rPr>
          <w:rFonts w:ascii="Georgia" w:hAnsi="Georgia"/>
          <w:sz w:val="22"/>
          <w:szCs w:val="22"/>
        </w:rPr>
      </w:pPr>
    </w:p>
    <w:p w14:paraId="613D3065" w14:textId="77777777" w:rsidR="005A055F" w:rsidRDefault="005A055F">
      <w:pPr>
        <w:rPr>
          <w:rFonts w:ascii="Georgia" w:hAnsi="Georgia"/>
          <w:b/>
          <w:caps/>
          <w:sz w:val="22"/>
          <w:szCs w:val="22"/>
        </w:rPr>
      </w:pPr>
      <w:r>
        <w:rPr>
          <w:rFonts w:ascii="Georgia" w:hAnsi="Georgia"/>
          <w:b/>
          <w:caps/>
          <w:sz w:val="22"/>
          <w:szCs w:val="22"/>
        </w:rPr>
        <w:br w:type="page"/>
      </w:r>
    </w:p>
    <w:p w14:paraId="03768DA7" w14:textId="77777777" w:rsidR="0095385E" w:rsidRPr="00DE6C92" w:rsidRDefault="00EA1C7B" w:rsidP="001A2542">
      <w:pPr>
        <w:pStyle w:val="Header"/>
        <w:jc w:val="center"/>
        <w:rPr>
          <w:rFonts w:ascii="Georgia" w:hAnsi="Georgia"/>
          <w:b/>
          <w:caps/>
          <w:sz w:val="22"/>
          <w:szCs w:val="22"/>
        </w:rPr>
      </w:pPr>
      <w:r w:rsidRPr="00DE6C92">
        <w:rPr>
          <w:rFonts w:ascii="Georgia" w:hAnsi="Georgia"/>
          <w:b/>
          <w:caps/>
          <w:sz w:val="22"/>
          <w:szCs w:val="22"/>
        </w:rPr>
        <w:lastRenderedPageBreak/>
        <w:t>questionnaire</w:t>
      </w:r>
    </w:p>
    <w:p w14:paraId="7624F5EA" w14:textId="77777777" w:rsidR="0095385E" w:rsidRPr="00DE6C92" w:rsidRDefault="0095385E" w:rsidP="001A254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2FAFF55" w14:textId="77777777" w:rsidR="000062C8" w:rsidRPr="00DE6C92" w:rsidRDefault="000062C8" w:rsidP="001A254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22213F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INTRODUCTION AND GENERAL SCREENING QUESTIONS</w:t>
      </w:r>
    </w:p>
    <w:p w14:paraId="20645AB3" w14:textId="77777777" w:rsidR="007E2376" w:rsidRPr="00DE6C92" w:rsidRDefault="007E2376"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44F8548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LL SCREENER</w:t>
      </w:r>
      <w:r w:rsidR="00CB4A03" w:rsidRPr="00DE6C92">
        <w:rPr>
          <w:rFonts w:ascii="Georgia" w:hAnsi="Georgia"/>
          <w:b/>
          <w:sz w:val="22"/>
          <w:szCs w:val="22"/>
        </w:rPr>
        <w:t xml:space="preserve"> 1</w:t>
      </w:r>
      <w:r w:rsidRPr="00DE6C92">
        <w:rPr>
          <w:rFonts w:ascii="Georgia" w:hAnsi="Georgia"/>
          <w:b/>
          <w:sz w:val="22"/>
          <w:szCs w:val="22"/>
        </w:rPr>
        <w:t>:</w:t>
      </w:r>
    </w:p>
    <w:p w14:paraId="05CF8E2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INTRODUCTION: Hello, my name is ____________. I am calling for the Pew Research Center which is conducting an important nationwide public opinion poll.  Your household was selected at random and your answers are completely confidential.</w:t>
      </w:r>
    </w:p>
    <w:p w14:paraId="068DDA4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AFB49F5" w14:textId="77777777" w:rsidR="009F0B84" w:rsidRPr="00DE6C92" w:rsidRDefault="009F0B84" w:rsidP="009F0B8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rPr>
          <w:rFonts w:ascii="Georgia" w:hAnsi="Georgia"/>
          <w:sz w:val="22"/>
          <w:szCs w:val="22"/>
        </w:rPr>
      </w:pPr>
      <w:r w:rsidRPr="00DE6C92">
        <w:rPr>
          <w:rFonts w:ascii="Georgia" w:hAnsi="Georgia"/>
          <w:sz w:val="22"/>
          <w:szCs w:val="22"/>
        </w:rPr>
        <w:tab/>
        <w:t>(INTERVIEWER NOTE: ONLY IF RESPONDENT ASKS WHAT THE STUDY IS ABOUT, READ: We just want to find out people’s opinions about some current issues.)</w:t>
      </w:r>
    </w:p>
    <w:p w14:paraId="6550FB04" w14:textId="77777777" w:rsidR="009F0B84" w:rsidRPr="00DE6C92" w:rsidRDefault="009F0B8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EBABF7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S1.</w:t>
      </w:r>
      <w:r w:rsidRPr="00DE6C92">
        <w:rPr>
          <w:rFonts w:ascii="Georgia" w:hAnsi="Georgia"/>
          <w:sz w:val="22"/>
          <w:szCs w:val="22"/>
        </w:rPr>
        <w:tab/>
        <w:t>First can you please tell me, including yourself, how many adults, 18 or older, are there living in your household?</w:t>
      </w:r>
    </w:p>
    <w:p w14:paraId="0D4F169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E23404E" w14:textId="77777777" w:rsidR="0095385E" w:rsidRPr="00DE6C92" w:rsidRDefault="002337A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Qns1</w:t>
      </w:r>
      <w:r w:rsidR="0095385E" w:rsidRPr="00DE6C92">
        <w:rPr>
          <w:rFonts w:ascii="Georgia" w:hAnsi="Georgia"/>
          <w:sz w:val="22"/>
          <w:szCs w:val="22"/>
        </w:rPr>
        <w:tab/>
      </w:r>
      <w:r w:rsidR="0095385E" w:rsidRPr="00DE6C92">
        <w:rPr>
          <w:rFonts w:ascii="Georgia" w:hAnsi="Georgia"/>
          <w:b/>
          <w:sz w:val="22"/>
          <w:szCs w:val="22"/>
        </w:rPr>
        <w:t>_________</w:t>
      </w:r>
    </w:p>
    <w:p w14:paraId="1966BDD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RR</w:t>
      </w:r>
      <w:r w:rsidRPr="00DE6C92">
        <w:rPr>
          <w:rFonts w:ascii="Georgia" w:hAnsi="Georgia"/>
          <w:sz w:val="22"/>
          <w:szCs w:val="22"/>
        </w:rPr>
        <w:tab/>
        <w:t>Refused</w:t>
      </w:r>
    </w:p>
    <w:p w14:paraId="158CA75C" w14:textId="77777777" w:rsidR="00F41E9C" w:rsidRDefault="00F41E9C">
      <w:pPr>
        <w:rPr>
          <w:rFonts w:ascii="Georgia" w:hAnsi="Georgia"/>
          <w:sz w:val="22"/>
          <w:szCs w:val="22"/>
        </w:rPr>
      </w:pPr>
    </w:p>
    <w:p w14:paraId="4FFD433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S1a IF S1=1)</w:t>
      </w:r>
    </w:p>
    <w:p w14:paraId="4209A50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S1a.</w:t>
      </w:r>
      <w:r w:rsidRPr="00DE6C92">
        <w:rPr>
          <w:rFonts w:ascii="Georgia" w:hAnsi="Georgia"/>
          <w:sz w:val="22"/>
          <w:szCs w:val="22"/>
        </w:rPr>
        <w:tab/>
        <w:t>And is this adult Hispanic or Latino?</w:t>
      </w:r>
    </w:p>
    <w:p w14:paraId="070CA88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BAB0D1B" w14:textId="77777777" w:rsidR="009F0B84" w:rsidRPr="00DE6C92" w:rsidRDefault="009F0B84" w:rsidP="009F0B8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rPr>
          <w:rFonts w:ascii="Georgia" w:hAnsi="Georgia"/>
          <w:sz w:val="22"/>
          <w:szCs w:val="22"/>
        </w:rPr>
      </w:pPr>
      <w:r w:rsidRPr="00DE6C92">
        <w:rPr>
          <w:rFonts w:ascii="Georgia" w:hAnsi="Georgia"/>
          <w:sz w:val="22"/>
          <w:szCs w:val="22"/>
        </w:rPr>
        <w:tab/>
        <w:t>(INTERVIEWER NOTE – HISPANIC INCLUDES: Mexican-American, Puerto Rican, Cuban, Dominican, Salvadoran, Central or South American, or other Hispanic.)</w:t>
      </w:r>
    </w:p>
    <w:p w14:paraId="3C227D28" w14:textId="77777777" w:rsidR="009F0B84" w:rsidRPr="00DE6C92" w:rsidRDefault="009F0B8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22831CA" w14:textId="77777777" w:rsidR="0095385E" w:rsidRPr="00DE6C92" w:rsidRDefault="002337A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Qns1a</w:t>
      </w:r>
      <w:r w:rsidR="0095385E" w:rsidRPr="00DE6C92">
        <w:rPr>
          <w:rFonts w:ascii="Georgia" w:hAnsi="Georgia"/>
          <w:sz w:val="22"/>
          <w:szCs w:val="22"/>
        </w:rPr>
        <w:tab/>
        <w:t>1</w:t>
      </w:r>
      <w:r w:rsidR="0095385E" w:rsidRPr="00DE6C92">
        <w:rPr>
          <w:rFonts w:ascii="Georgia" w:hAnsi="Georgia"/>
          <w:sz w:val="22"/>
          <w:szCs w:val="22"/>
        </w:rPr>
        <w:tab/>
        <w:t>Yes</w:t>
      </w:r>
      <w:r w:rsidR="00725488" w:rsidRPr="00DE6C92">
        <w:rPr>
          <w:rFonts w:ascii="Georgia" w:hAnsi="Georgia"/>
          <w:sz w:val="22"/>
          <w:szCs w:val="22"/>
        </w:rPr>
        <w:tab/>
      </w:r>
      <w:r w:rsidR="00725488" w:rsidRPr="00DE6C92">
        <w:rPr>
          <w:rFonts w:ascii="Georgia" w:hAnsi="Georgia"/>
          <w:sz w:val="22"/>
          <w:szCs w:val="22"/>
        </w:rPr>
        <w:tab/>
      </w:r>
    </w:p>
    <w:p w14:paraId="2B0AC61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575DFA3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B549048"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62FE98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i/>
          <w:sz w:val="22"/>
          <w:szCs w:val="22"/>
        </w:rPr>
      </w:pPr>
      <w:r w:rsidRPr="00DE6C92">
        <w:rPr>
          <w:rFonts w:ascii="Georgia" w:hAnsi="Georgia"/>
          <w:sz w:val="22"/>
          <w:szCs w:val="22"/>
        </w:rPr>
        <w:tab/>
        <w:t>(IF S1a = 2, THANK AND TERM.  RECORD AS TQS1a)</w:t>
      </w:r>
      <w:r w:rsidR="001A3C42" w:rsidRPr="00DE6C92">
        <w:rPr>
          <w:rFonts w:ascii="Georgia" w:hAnsi="Georgia"/>
          <w:sz w:val="22"/>
          <w:szCs w:val="22"/>
        </w:rPr>
        <w:tab/>
      </w:r>
    </w:p>
    <w:p w14:paraId="771DE16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i/>
          <w:sz w:val="22"/>
          <w:szCs w:val="22"/>
        </w:rPr>
      </w:pPr>
      <w:r w:rsidRPr="00DE6C92">
        <w:rPr>
          <w:rFonts w:ascii="Georgia" w:hAnsi="Georgia"/>
          <w:sz w:val="22"/>
          <w:szCs w:val="22"/>
        </w:rPr>
        <w:tab/>
        <w:t>(IF S1a= R THANK AND TERM.  RECORD AS RQS1a)</w:t>
      </w:r>
      <w:r w:rsidR="001A3C42" w:rsidRPr="00DE6C92">
        <w:rPr>
          <w:rFonts w:ascii="Georgia" w:hAnsi="Georgia"/>
          <w:i/>
          <w:sz w:val="22"/>
          <w:szCs w:val="22"/>
        </w:rPr>
        <w:tab/>
      </w:r>
    </w:p>
    <w:p w14:paraId="505D7A65" w14:textId="77777777" w:rsidR="009F0B84" w:rsidRPr="00DE6C92" w:rsidRDefault="009F0B84">
      <w:pPr>
        <w:rPr>
          <w:rFonts w:ascii="Georgia" w:hAnsi="Georgia"/>
          <w:sz w:val="22"/>
          <w:szCs w:val="22"/>
        </w:rPr>
      </w:pPr>
    </w:p>
    <w:p w14:paraId="2D2D5B4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S2 IF S1=2+ OR R)</w:t>
      </w:r>
    </w:p>
    <w:p w14:paraId="4013331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IF Q.S1 = 2+ INSERT # OF ADULTS FROM Q.S1</w:t>
      </w:r>
    </w:p>
    <w:p w14:paraId="3B9BEF1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S2.</w:t>
      </w:r>
      <w:r w:rsidRPr="00DE6C92">
        <w:rPr>
          <w:rFonts w:ascii="Georgia" w:hAnsi="Georgia"/>
          <w:sz w:val="22"/>
          <w:szCs w:val="22"/>
        </w:rPr>
        <w:tab/>
        <w:t>And how many of the (INSERT ANSWER FROM S1) adults in your household are Hispanic or Latino?</w:t>
      </w:r>
    </w:p>
    <w:p w14:paraId="682F46B9" w14:textId="77777777" w:rsidR="009F0B84" w:rsidRPr="00DE6C92" w:rsidRDefault="009F0B8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78B92875" w14:textId="77777777" w:rsidR="009F0B84" w:rsidRDefault="009F0B84" w:rsidP="009F0B8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rPr>
          <w:rFonts w:ascii="Georgia" w:hAnsi="Georgia"/>
          <w:sz w:val="22"/>
          <w:szCs w:val="22"/>
        </w:rPr>
      </w:pPr>
      <w:r w:rsidRPr="00DE6C92">
        <w:rPr>
          <w:rFonts w:ascii="Georgia" w:hAnsi="Georgia"/>
          <w:sz w:val="22"/>
          <w:szCs w:val="22"/>
        </w:rPr>
        <w:tab/>
        <w:t>(INTERVIEWER NOTE – HISPANIC INCLUDES: Mexican-American, Puerto Rican, Cuban, Dominican, Salvadoran, Central or South American, or other Hispanic.)</w:t>
      </w:r>
    </w:p>
    <w:p w14:paraId="7251F701" w14:textId="77777777" w:rsidR="00DE6C92" w:rsidRPr="00DE6C92" w:rsidRDefault="00DE6C92" w:rsidP="009F0B8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rPr>
          <w:rFonts w:ascii="Georgia" w:hAnsi="Georgia"/>
          <w:sz w:val="22"/>
          <w:szCs w:val="22"/>
        </w:rPr>
      </w:pPr>
    </w:p>
    <w:p w14:paraId="4D7DCDC9" w14:textId="77777777" w:rsidR="0095385E" w:rsidRPr="00DE6C92" w:rsidRDefault="002337A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Qns2</w:t>
      </w:r>
      <w:r w:rsidR="0095385E" w:rsidRPr="00DE6C92">
        <w:rPr>
          <w:rFonts w:ascii="Georgia" w:hAnsi="Georgia"/>
          <w:sz w:val="22"/>
          <w:szCs w:val="22"/>
        </w:rPr>
        <w:tab/>
        <w:t>_________</w:t>
      </w:r>
      <w:r w:rsidR="00725488" w:rsidRPr="00DE6C92">
        <w:rPr>
          <w:rFonts w:ascii="Georgia" w:hAnsi="Georgia"/>
          <w:sz w:val="22"/>
          <w:szCs w:val="22"/>
        </w:rPr>
        <w:tab/>
      </w:r>
    </w:p>
    <w:p w14:paraId="6E4C6B9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NN None</w:t>
      </w:r>
    </w:p>
    <w:p w14:paraId="04C7617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RR</w:t>
      </w:r>
      <w:r w:rsidRPr="00DE6C92">
        <w:rPr>
          <w:rFonts w:ascii="Georgia" w:hAnsi="Georgia"/>
          <w:sz w:val="22"/>
          <w:szCs w:val="22"/>
        </w:rPr>
        <w:tab/>
        <w:t>Refused</w:t>
      </w:r>
    </w:p>
    <w:p w14:paraId="6FF29FF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9EEC39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i/>
          <w:sz w:val="22"/>
          <w:szCs w:val="22"/>
        </w:rPr>
      </w:pPr>
      <w:r w:rsidRPr="00DE6C92">
        <w:rPr>
          <w:rFonts w:ascii="Georgia" w:hAnsi="Georgia"/>
          <w:sz w:val="22"/>
          <w:szCs w:val="22"/>
        </w:rPr>
        <w:tab/>
        <w:t>(IF Q.S2 = NN, THANK AND TERM.  RECORD AS TQS2)</w:t>
      </w:r>
      <w:r w:rsidR="001A3C42" w:rsidRPr="00DE6C92">
        <w:rPr>
          <w:rFonts w:ascii="Georgia" w:hAnsi="Georgia"/>
          <w:sz w:val="22"/>
          <w:szCs w:val="22"/>
        </w:rPr>
        <w:tab/>
      </w:r>
    </w:p>
    <w:p w14:paraId="67D2F03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 xml:space="preserve">(IF Q.S2 = </w:t>
      </w:r>
      <w:proofErr w:type="gramStart"/>
      <w:r w:rsidRPr="00DE6C92">
        <w:rPr>
          <w:rFonts w:ascii="Georgia" w:hAnsi="Georgia"/>
          <w:sz w:val="22"/>
          <w:szCs w:val="22"/>
        </w:rPr>
        <w:t>RR  THANK</w:t>
      </w:r>
      <w:proofErr w:type="gramEnd"/>
      <w:r w:rsidRPr="00DE6C92">
        <w:rPr>
          <w:rFonts w:ascii="Georgia" w:hAnsi="Georgia"/>
          <w:sz w:val="22"/>
          <w:szCs w:val="22"/>
        </w:rPr>
        <w:t xml:space="preserve"> AND TERM.  RECORD AS RQS2)</w:t>
      </w:r>
      <w:r w:rsidR="001A3C42" w:rsidRPr="00DE6C92">
        <w:rPr>
          <w:rFonts w:ascii="Georgia" w:hAnsi="Georgia"/>
          <w:sz w:val="22"/>
          <w:szCs w:val="22"/>
        </w:rPr>
        <w:t xml:space="preserve"> </w:t>
      </w:r>
      <w:r w:rsidR="001A3C42" w:rsidRPr="00DE6C92">
        <w:rPr>
          <w:rFonts w:ascii="Georgia" w:hAnsi="Georgia"/>
          <w:sz w:val="22"/>
          <w:szCs w:val="22"/>
        </w:rPr>
        <w:tab/>
      </w:r>
    </w:p>
    <w:p w14:paraId="225759AF" w14:textId="77777777" w:rsidR="001A2542" w:rsidRPr="00DE6C92" w:rsidRDefault="001A2542" w:rsidP="001A2542">
      <w:pPr>
        <w:rPr>
          <w:rFonts w:ascii="Georgia" w:hAnsi="Georgia"/>
          <w:sz w:val="22"/>
          <w:szCs w:val="22"/>
        </w:rPr>
      </w:pPr>
    </w:p>
    <w:p w14:paraId="0C185C47" w14:textId="77777777" w:rsidR="0095385E" w:rsidRPr="00DE6C92" w:rsidRDefault="001A2542"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 xml:space="preserve">(ASK S2a IF S1a=1 OR S2=1) </w:t>
      </w:r>
    </w:p>
    <w:p w14:paraId="1D98D12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S2a.</w:t>
      </w:r>
      <w:r w:rsidR="001A2542" w:rsidRPr="00DE6C92">
        <w:rPr>
          <w:rFonts w:ascii="Georgia" w:hAnsi="Georgia"/>
          <w:sz w:val="22"/>
          <w:szCs w:val="22"/>
        </w:rPr>
        <w:tab/>
      </w:r>
      <w:r w:rsidRPr="00DE6C92">
        <w:rPr>
          <w:rFonts w:ascii="Georgia" w:hAnsi="Georgia"/>
          <w:sz w:val="22"/>
          <w:szCs w:val="22"/>
        </w:rPr>
        <w:t>May I please speak with the Hispanic adult living in this household?</w:t>
      </w:r>
    </w:p>
    <w:p w14:paraId="0A9BC7D1" w14:textId="77777777" w:rsidR="009F0B84" w:rsidRPr="00DE6C92" w:rsidRDefault="009F0B8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54D54D3" w14:textId="77777777" w:rsidR="009F0B84" w:rsidRPr="00DE6C92" w:rsidRDefault="009F0B84" w:rsidP="009F0B8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rPr>
          <w:rFonts w:ascii="Georgia" w:hAnsi="Georgia"/>
          <w:sz w:val="22"/>
          <w:szCs w:val="22"/>
        </w:rPr>
      </w:pPr>
      <w:r w:rsidRPr="00DE6C92">
        <w:rPr>
          <w:rFonts w:ascii="Georgia" w:hAnsi="Georgia"/>
          <w:sz w:val="22"/>
          <w:szCs w:val="22"/>
        </w:rPr>
        <w:lastRenderedPageBreak/>
        <w:tab/>
        <w:t>(INTERVIEWER NOTE – HISPANIC INCLUDES: Mexican-American, Puerto Rican, Cuban, Dominican, Salvadoran, Central or South American, or other Hispanic.)</w:t>
      </w:r>
    </w:p>
    <w:p w14:paraId="52BBE97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DF8204C" w14:textId="77777777" w:rsidR="0095385E" w:rsidRPr="00DE6C92" w:rsidRDefault="002337A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Qns2a</w:t>
      </w:r>
      <w:r w:rsidR="0095385E" w:rsidRPr="00DE6C92">
        <w:rPr>
          <w:rFonts w:ascii="Georgia" w:hAnsi="Georgia"/>
          <w:sz w:val="22"/>
          <w:szCs w:val="22"/>
        </w:rPr>
        <w:tab/>
        <w:t>1</w:t>
      </w:r>
      <w:r w:rsidR="0095385E" w:rsidRPr="00DE6C92">
        <w:rPr>
          <w:rFonts w:ascii="Georgia" w:hAnsi="Georgia"/>
          <w:sz w:val="22"/>
          <w:szCs w:val="22"/>
        </w:rPr>
        <w:tab/>
        <w:t>Qualified ADULT is on phone</w:t>
      </w:r>
      <w:r w:rsidR="0095385E" w:rsidRPr="00DE6C92">
        <w:rPr>
          <w:rFonts w:ascii="Georgia" w:hAnsi="Georgia"/>
          <w:sz w:val="22"/>
          <w:szCs w:val="22"/>
        </w:rPr>
        <w:tab/>
      </w:r>
      <w:r w:rsidR="0095385E" w:rsidRPr="00DE6C92">
        <w:rPr>
          <w:rFonts w:ascii="Georgia" w:hAnsi="Georgia"/>
          <w:sz w:val="22"/>
          <w:szCs w:val="22"/>
        </w:rPr>
        <w:tab/>
      </w:r>
      <w:r w:rsidR="00725488" w:rsidRPr="00DE6C92">
        <w:rPr>
          <w:rFonts w:ascii="Georgia" w:hAnsi="Georgia"/>
          <w:sz w:val="22"/>
          <w:szCs w:val="22"/>
        </w:rPr>
        <w:tab/>
      </w:r>
      <w:r w:rsidR="0095385E" w:rsidRPr="00DE6C92">
        <w:rPr>
          <w:rFonts w:ascii="Georgia" w:hAnsi="Georgia"/>
          <w:sz w:val="22"/>
          <w:szCs w:val="22"/>
        </w:rPr>
        <w:tab/>
      </w:r>
      <w:r w:rsidR="00A857A6" w:rsidRPr="00DE6C92">
        <w:rPr>
          <w:rFonts w:ascii="Georgia" w:hAnsi="Georgia"/>
          <w:sz w:val="22"/>
          <w:szCs w:val="22"/>
        </w:rPr>
        <w:t>(</w:t>
      </w:r>
      <w:r w:rsidR="0095385E" w:rsidRPr="00DE6C92">
        <w:rPr>
          <w:rFonts w:ascii="Georgia" w:hAnsi="Georgia"/>
          <w:sz w:val="22"/>
          <w:szCs w:val="22"/>
        </w:rPr>
        <w:t>CONTINUE TO S-5</w:t>
      </w:r>
      <w:r w:rsidR="00A857A6" w:rsidRPr="00DE6C92">
        <w:rPr>
          <w:rFonts w:ascii="Georgia" w:hAnsi="Georgia"/>
          <w:sz w:val="22"/>
          <w:szCs w:val="22"/>
        </w:rPr>
        <w:t>)</w:t>
      </w:r>
    </w:p>
    <w:p w14:paraId="02FBC19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Qualified ADULT is available (not on phone)</w:t>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ASK TO SPEAK WITH,</w:t>
      </w:r>
    </w:p>
    <w:p w14:paraId="0F3E069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REPEAT MAIN INTRO AND GO </w:t>
      </w:r>
    </w:p>
    <w:p w14:paraId="598E73D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TO S-5</w:t>
      </w:r>
      <w:r w:rsidR="00A857A6" w:rsidRPr="00DE6C92">
        <w:rPr>
          <w:rFonts w:ascii="Georgia" w:hAnsi="Georgia"/>
          <w:sz w:val="22"/>
          <w:szCs w:val="22"/>
        </w:rPr>
        <w:t>)</w:t>
      </w:r>
    </w:p>
    <w:p w14:paraId="48FEF26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Qualified ADULT is not available at this time</w:t>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SET UP CALLBACK</w:t>
      </w:r>
      <w:r w:rsidR="00A857A6" w:rsidRPr="00DE6C92">
        <w:rPr>
          <w:rFonts w:ascii="Georgia" w:hAnsi="Georgia"/>
          <w:sz w:val="22"/>
          <w:szCs w:val="22"/>
        </w:rPr>
        <w:t>)</w:t>
      </w:r>
    </w:p>
    <w:p w14:paraId="77A6E19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t>Refused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 xml:space="preserve">THANK, ANSWER Q.S-RF &amp; </w:t>
      </w:r>
    </w:p>
    <w:p w14:paraId="582A2FB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TQS1a</w:t>
      </w:r>
      <w:r w:rsidR="00A857A6" w:rsidRPr="00DE6C92">
        <w:rPr>
          <w:rFonts w:ascii="Georgia" w:hAnsi="Georgia"/>
          <w:sz w:val="22"/>
          <w:szCs w:val="22"/>
        </w:rPr>
        <w:t>)</w:t>
      </w:r>
      <w:r w:rsidR="00A4378D" w:rsidRPr="00DE6C92">
        <w:rPr>
          <w:rFonts w:ascii="Georgia" w:hAnsi="Georgia"/>
          <w:sz w:val="22"/>
          <w:szCs w:val="22"/>
        </w:rPr>
        <w:t xml:space="preserve"> </w:t>
      </w:r>
      <w:r w:rsidR="00A4378D" w:rsidRPr="00DE6C92">
        <w:rPr>
          <w:rFonts w:ascii="Georgia" w:hAnsi="Georgia"/>
          <w:sz w:val="22"/>
          <w:szCs w:val="22"/>
        </w:rPr>
        <w:tab/>
      </w:r>
    </w:p>
    <w:p w14:paraId="65750D5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0</w:t>
      </w:r>
      <w:r w:rsidRPr="00DE6C92">
        <w:rPr>
          <w:rFonts w:ascii="Georgia" w:hAnsi="Georgia"/>
          <w:sz w:val="22"/>
          <w:szCs w:val="22"/>
        </w:rPr>
        <w:tab/>
        <w:t>REFUSED AT INTRODUCTION/HUNG UP BEFORE THIS QUESTION</w:t>
      </w:r>
    </w:p>
    <w:p w14:paraId="568DB39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 </w:t>
      </w:r>
      <w:r w:rsidR="00A857A6" w:rsidRPr="00DE6C92">
        <w:rPr>
          <w:rFonts w:ascii="Georgia" w:hAnsi="Georgia"/>
          <w:sz w:val="22"/>
          <w:szCs w:val="22"/>
        </w:rPr>
        <w:t>(</w:t>
      </w:r>
      <w:r w:rsidRPr="00DE6C92">
        <w:rPr>
          <w:rFonts w:ascii="Georgia" w:hAnsi="Georgia"/>
          <w:sz w:val="22"/>
          <w:szCs w:val="22"/>
        </w:rPr>
        <w:t xml:space="preserve">THANK, ANSWER Q.S-RF &amp; </w:t>
      </w:r>
    </w:p>
    <w:p w14:paraId="152FCB2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NOQ</w:t>
      </w:r>
      <w:r w:rsidR="00A857A6" w:rsidRPr="00DE6C92">
        <w:rPr>
          <w:rFonts w:ascii="Georgia" w:hAnsi="Georgia"/>
          <w:sz w:val="22"/>
          <w:szCs w:val="22"/>
        </w:rPr>
        <w:t>)</w:t>
      </w:r>
      <w:r w:rsidR="00A4378D" w:rsidRPr="00DE6C92">
        <w:rPr>
          <w:rFonts w:ascii="Georgia" w:hAnsi="Georgia"/>
          <w:sz w:val="22"/>
          <w:szCs w:val="22"/>
        </w:rPr>
        <w:t xml:space="preserve"> </w:t>
      </w:r>
      <w:r w:rsidR="00A4378D" w:rsidRPr="00DE6C92">
        <w:rPr>
          <w:rFonts w:ascii="Georgia" w:hAnsi="Georgia"/>
          <w:sz w:val="22"/>
          <w:szCs w:val="22"/>
        </w:rPr>
        <w:tab/>
      </w:r>
    </w:p>
    <w:p w14:paraId="65905C98" w14:textId="77777777" w:rsidR="00DE6C92" w:rsidRDefault="00DE6C92">
      <w:pPr>
        <w:rPr>
          <w:rFonts w:ascii="Georgia" w:hAnsi="Georgia"/>
          <w:sz w:val="22"/>
          <w:szCs w:val="22"/>
        </w:rPr>
      </w:pPr>
    </w:p>
    <w:p w14:paraId="6E3D287B" w14:textId="77777777" w:rsidR="0095385E" w:rsidRPr="00DE6C92" w:rsidRDefault="001A2542"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(ASK S2b if S2=2+)</w:t>
      </w:r>
    </w:p>
    <w:p w14:paraId="3B46DAC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S2b.</w:t>
      </w:r>
      <w:r w:rsidR="001A2542" w:rsidRPr="00DE6C92">
        <w:rPr>
          <w:rFonts w:ascii="Georgia" w:hAnsi="Georgia"/>
          <w:sz w:val="22"/>
          <w:szCs w:val="22"/>
        </w:rPr>
        <w:tab/>
      </w:r>
      <w:r w:rsidRPr="00DE6C92">
        <w:rPr>
          <w:rFonts w:ascii="Georgia" w:hAnsi="Georgia"/>
          <w:sz w:val="22"/>
          <w:szCs w:val="22"/>
        </w:rPr>
        <w:t>May I please speak with the Hispanic (male/female</w:t>
      </w:r>
      <w:r w:rsidR="00385BFF" w:rsidRPr="00DE6C92">
        <w:rPr>
          <w:rFonts w:ascii="Georgia" w:hAnsi="Georgia"/>
          <w:sz w:val="22"/>
          <w:szCs w:val="22"/>
        </w:rPr>
        <w:t>), 18 years of age or older,</w:t>
      </w:r>
      <w:r w:rsidRPr="00DE6C92">
        <w:rPr>
          <w:rFonts w:ascii="Georgia" w:hAnsi="Georgia"/>
          <w:sz w:val="22"/>
          <w:szCs w:val="22"/>
        </w:rPr>
        <w:t xml:space="preserve"> living in this household who had the most recent birthday?</w:t>
      </w:r>
    </w:p>
    <w:p w14:paraId="284444A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E09DF1B" w14:textId="77777777" w:rsidR="0095385E" w:rsidRPr="00DE6C92" w:rsidRDefault="002337A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Qns2b</w:t>
      </w:r>
      <w:r w:rsidR="0095385E" w:rsidRPr="00DE6C92">
        <w:rPr>
          <w:rFonts w:ascii="Georgia" w:hAnsi="Georgia"/>
          <w:sz w:val="22"/>
          <w:szCs w:val="22"/>
        </w:rPr>
        <w:tab/>
        <w:t>1</w:t>
      </w:r>
      <w:r w:rsidR="0095385E" w:rsidRPr="00DE6C92">
        <w:rPr>
          <w:rFonts w:ascii="Georgia" w:hAnsi="Georgia"/>
          <w:sz w:val="22"/>
          <w:szCs w:val="22"/>
        </w:rPr>
        <w:tab/>
        <w:t>Qualified (male/female) is on phone</w:t>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r>
      <w:r w:rsidR="00A857A6" w:rsidRPr="00DE6C92">
        <w:rPr>
          <w:rFonts w:ascii="Georgia" w:hAnsi="Georgia"/>
          <w:sz w:val="22"/>
          <w:szCs w:val="22"/>
        </w:rPr>
        <w:t>(</w:t>
      </w:r>
      <w:r w:rsidR="0095385E" w:rsidRPr="00DE6C92">
        <w:rPr>
          <w:rFonts w:ascii="Georgia" w:hAnsi="Georgia"/>
          <w:sz w:val="22"/>
          <w:szCs w:val="22"/>
        </w:rPr>
        <w:t>CONTINUE TO S-5</w:t>
      </w:r>
      <w:r w:rsidR="00A857A6" w:rsidRPr="00DE6C92">
        <w:rPr>
          <w:rFonts w:ascii="Georgia" w:hAnsi="Georgia"/>
          <w:sz w:val="22"/>
          <w:szCs w:val="22"/>
        </w:rPr>
        <w:t>)</w:t>
      </w:r>
    </w:p>
    <w:p w14:paraId="3BC0E9F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Qualified (mal</w:t>
      </w:r>
      <w:r w:rsidR="000651A2">
        <w:rPr>
          <w:rFonts w:ascii="Georgia" w:hAnsi="Georgia"/>
          <w:sz w:val="22"/>
          <w:szCs w:val="22"/>
        </w:rPr>
        <w:t>e</w:t>
      </w:r>
      <w:r w:rsidRPr="00DE6C92">
        <w:rPr>
          <w:rFonts w:ascii="Georgia" w:hAnsi="Georgia"/>
          <w:sz w:val="22"/>
          <w:szCs w:val="22"/>
        </w:rPr>
        <w:t>/female) is available (not on phone)</w:t>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 xml:space="preserve">ASK TO SPEAK WITH, </w:t>
      </w:r>
    </w:p>
    <w:p w14:paraId="72DDB7A5" w14:textId="77777777" w:rsidR="0095385E" w:rsidRPr="00DE6C92" w:rsidRDefault="0095385E" w:rsidP="000651A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6581"/>
        <w:rPr>
          <w:rFonts w:ascii="Georgia" w:hAnsi="Georgia"/>
          <w:sz w:val="22"/>
          <w:szCs w:val="22"/>
        </w:rPr>
      </w:pPr>
      <w:r w:rsidRPr="00DE6C92">
        <w:rPr>
          <w:rFonts w:ascii="Georgia" w:hAnsi="Georgia"/>
          <w:sz w:val="22"/>
          <w:szCs w:val="22"/>
        </w:rPr>
        <w:t xml:space="preserve">REPEAT MAIN INTRO </w:t>
      </w:r>
      <w:r w:rsidR="000651A2">
        <w:rPr>
          <w:rFonts w:ascii="Georgia" w:hAnsi="Georgia"/>
          <w:sz w:val="22"/>
          <w:szCs w:val="22"/>
        </w:rPr>
        <w:t>A</w:t>
      </w:r>
      <w:r w:rsidRPr="00DE6C92">
        <w:rPr>
          <w:rFonts w:ascii="Georgia" w:hAnsi="Georgia"/>
          <w:sz w:val="22"/>
          <w:szCs w:val="22"/>
        </w:rPr>
        <w:t xml:space="preserve">ND GO TO </w:t>
      </w:r>
      <w:r w:rsidR="009F0B84" w:rsidRPr="00DE6C92">
        <w:rPr>
          <w:rFonts w:ascii="Georgia" w:hAnsi="Georgia"/>
          <w:sz w:val="22"/>
          <w:szCs w:val="22"/>
        </w:rPr>
        <w:t>S-5</w:t>
      </w:r>
      <w:r w:rsidR="00A857A6" w:rsidRPr="00DE6C92">
        <w:rPr>
          <w:rFonts w:ascii="Georgia" w:hAnsi="Georgia"/>
          <w:sz w:val="22"/>
          <w:szCs w:val="22"/>
        </w:rPr>
        <w:t>)</w:t>
      </w:r>
    </w:p>
    <w:p w14:paraId="3EDB373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Qualified (male/female) is not available at this time</w:t>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GO TO S-3</w:t>
      </w:r>
      <w:r w:rsidR="00A857A6" w:rsidRPr="00DE6C92">
        <w:rPr>
          <w:rFonts w:ascii="Georgia" w:hAnsi="Georgia"/>
          <w:sz w:val="22"/>
          <w:szCs w:val="22"/>
        </w:rPr>
        <w:t>)</w:t>
      </w:r>
    </w:p>
    <w:p w14:paraId="7AE31A9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 (male/female) 18+ living in household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GO TO S-4a</w:t>
      </w:r>
      <w:r w:rsidR="00A857A6" w:rsidRPr="00DE6C92">
        <w:rPr>
          <w:rFonts w:ascii="Georgia" w:hAnsi="Georgia"/>
          <w:sz w:val="22"/>
          <w:szCs w:val="22"/>
        </w:rPr>
        <w:t>)</w:t>
      </w:r>
    </w:p>
    <w:p w14:paraId="757F0CB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t>Refused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 xml:space="preserve">THANK, ANSWER Q.S-RF &amp; </w:t>
      </w:r>
    </w:p>
    <w:p w14:paraId="26185D0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TQS1a</w:t>
      </w:r>
      <w:r w:rsidR="00A857A6" w:rsidRPr="00DE6C92">
        <w:rPr>
          <w:rFonts w:ascii="Georgia" w:hAnsi="Georgia"/>
          <w:sz w:val="22"/>
          <w:szCs w:val="22"/>
        </w:rPr>
        <w:t>)</w:t>
      </w:r>
      <w:r w:rsidR="00A4378D" w:rsidRPr="00DE6C92">
        <w:rPr>
          <w:rFonts w:ascii="Georgia" w:hAnsi="Georgia"/>
          <w:sz w:val="22"/>
          <w:szCs w:val="22"/>
        </w:rPr>
        <w:t xml:space="preserve"> </w:t>
      </w:r>
      <w:r w:rsidR="00A4378D" w:rsidRPr="00DE6C92">
        <w:rPr>
          <w:rFonts w:ascii="Georgia" w:hAnsi="Georgia"/>
          <w:sz w:val="22"/>
          <w:szCs w:val="22"/>
        </w:rPr>
        <w:tab/>
      </w:r>
    </w:p>
    <w:p w14:paraId="0FB6334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0</w:t>
      </w:r>
      <w:r w:rsidRPr="00DE6C92">
        <w:rPr>
          <w:rFonts w:ascii="Georgia" w:hAnsi="Georgia"/>
          <w:sz w:val="22"/>
          <w:szCs w:val="22"/>
        </w:rPr>
        <w:tab/>
        <w:t>REFUSED AT INTRODUCTION/HUNG UP BEFORE THIS QUESTION</w:t>
      </w:r>
    </w:p>
    <w:p w14:paraId="5BD930A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 </w:t>
      </w:r>
      <w:r w:rsidR="00A857A6" w:rsidRPr="00DE6C92">
        <w:rPr>
          <w:rFonts w:ascii="Georgia" w:hAnsi="Georgia"/>
          <w:sz w:val="22"/>
          <w:szCs w:val="22"/>
        </w:rPr>
        <w:t>(</w:t>
      </w:r>
      <w:r w:rsidRPr="00DE6C92">
        <w:rPr>
          <w:rFonts w:ascii="Georgia" w:hAnsi="Georgia"/>
          <w:sz w:val="22"/>
          <w:szCs w:val="22"/>
        </w:rPr>
        <w:t xml:space="preserve">THANK, ANSWER Q.S-RF &amp; </w:t>
      </w:r>
    </w:p>
    <w:p w14:paraId="362C9A6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NOQ</w:t>
      </w:r>
      <w:r w:rsidR="00A857A6" w:rsidRPr="00DE6C92">
        <w:rPr>
          <w:rFonts w:ascii="Georgia" w:hAnsi="Georgia"/>
          <w:sz w:val="22"/>
          <w:szCs w:val="22"/>
        </w:rPr>
        <w:t>)</w:t>
      </w:r>
      <w:r w:rsidR="00A4378D" w:rsidRPr="00DE6C92">
        <w:rPr>
          <w:rFonts w:ascii="Georgia" w:hAnsi="Georgia"/>
          <w:sz w:val="22"/>
          <w:szCs w:val="22"/>
        </w:rPr>
        <w:t xml:space="preserve"> </w:t>
      </w:r>
      <w:r w:rsidR="00A4378D" w:rsidRPr="00DE6C92">
        <w:rPr>
          <w:rFonts w:ascii="Georgia" w:hAnsi="Georgia"/>
          <w:sz w:val="22"/>
          <w:szCs w:val="22"/>
        </w:rPr>
        <w:tab/>
      </w:r>
    </w:p>
    <w:p w14:paraId="682B9D6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C41952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S-3.</w:t>
      </w:r>
      <w:r w:rsidRPr="00DE6C92">
        <w:rPr>
          <w:rFonts w:ascii="Georgia" w:hAnsi="Georgia"/>
          <w:sz w:val="22"/>
          <w:szCs w:val="22"/>
        </w:rPr>
        <w:tab/>
        <w:t>Then may I speak to any Hispanic (MALE/FEMALE), 18 years of age or older, living in this household?</w:t>
      </w:r>
    </w:p>
    <w:p w14:paraId="2B03461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7A3D8D0" w14:textId="77777777" w:rsidR="0095385E" w:rsidRPr="00DE6C92" w:rsidRDefault="002337A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Qns3</w:t>
      </w:r>
      <w:r w:rsidR="0095385E" w:rsidRPr="00DE6C92">
        <w:rPr>
          <w:rFonts w:ascii="Georgia" w:hAnsi="Georgia"/>
          <w:sz w:val="22"/>
          <w:szCs w:val="22"/>
        </w:rPr>
        <w:tab/>
        <w:t>1</w:t>
      </w:r>
      <w:r w:rsidR="0095385E" w:rsidRPr="00DE6C92">
        <w:rPr>
          <w:rFonts w:ascii="Georgia" w:hAnsi="Georgia"/>
          <w:sz w:val="22"/>
          <w:szCs w:val="22"/>
        </w:rPr>
        <w:tab/>
        <w:t>Qualified (MALE/FEMALE) is on phone</w:t>
      </w:r>
      <w:r w:rsidR="0095385E" w:rsidRPr="00DE6C92">
        <w:rPr>
          <w:rFonts w:ascii="Georgia" w:hAnsi="Georgia"/>
          <w:sz w:val="22"/>
          <w:szCs w:val="22"/>
        </w:rPr>
        <w:tab/>
      </w:r>
      <w:r w:rsidR="0095385E" w:rsidRPr="00DE6C92">
        <w:rPr>
          <w:rFonts w:ascii="Georgia" w:hAnsi="Georgia"/>
          <w:sz w:val="22"/>
          <w:szCs w:val="22"/>
        </w:rPr>
        <w:tab/>
      </w:r>
      <w:r w:rsidR="00725488" w:rsidRPr="00DE6C92">
        <w:rPr>
          <w:rFonts w:ascii="Georgia" w:hAnsi="Georgia"/>
          <w:sz w:val="22"/>
          <w:szCs w:val="22"/>
        </w:rPr>
        <w:tab/>
      </w:r>
      <w:r w:rsidR="0095385E" w:rsidRPr="00DE6C92">
        <w:rPr>
          <w:rFonts w:ascii="Georgia" w:hAnsi="Georgia"/>
          <w:sz w:val="22"/>
          <w:szCs w:val="22"/>
        </w:rPr>
        <w:tab/>
      </w:r>
      <w:r w:rsidR="00A857A6" w:rsidRPr="00DE6C92">
        <w:rPr>
          <w:rFonts w:ascii="Georgia" w:hAnsi="Georgia"/>
          <w:sz w:val="22"/>
          <w:szCs w:val="22"/>
        </w:rPr>
        <w:t>(</w:t>
      </w:r>
      <w:r w:rsidR="0095385E" w:rsidRPr="00DE6C92">
        <w:rPr>
          <w:rFonts w:ascii="Georgia" w:hAnsi="Georgia"/>
          <w:sz w:val="22"/>
          <w:szCs w:val="22"/>
        </w:rPr>
        <w:t>CONTINUE TO S-5</w:t>
      </w:r>
      <w:r w:rsidR="00A857A6" w:rsidRPr="00DE6C92">
        <w:rPr>
          <w:rFonts w:ascii="Georgia" w:hAnsi="Georgia"/>
          <w:sz w:val="22"/>
          <w:szCs w:val="22"/>
        </w:rPr>
        <w:t>)</w:t>
      </w:r>
    </w:p>
    <w:p w14:paraId="23C166DA" w14:textId="77777777" w:rsidR="000651A2" w:rsidRDefault="000651A2" w:rsidP="000651A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285" w:hanging="1285"/>
        <w:rPr>
          <w:rFonts w:ascii="Georgia" w:hAnsi="Georgia"/>
          <w:sz w:val="22"/>
          <w:szCs w:val="22"/>
        </w:rPr>
      </w:pPr>
      <w:r>
        <w:rPr>
          <w:rFonts w:ascii="Georgia" w:hAnsi="Georgia"/>
          <w:sz w:val="22"/>
          <w:szCs w:val="22"/>
        </w:rPr>
        <w:tab/>
      </w:r>
      <w:r>
        <w:rPr>
          <w:rFonts w:ascii="Georgia" w:hAnsi="Georgia"/>
          <w:sz w:val="22"/>
          <w:szCs w:val="22"/>
        </w:rPr>
        <w:tab/>
      </w:r>
      <w:r w:rsidR="0095385E" w:rsidRPr="00DE6C92">
        <w:rPr>
          <w:rFonts w:ascii="Georgia" w:hAnsi="Georgia"/>
          <w:sz w:val="22"/>
          <w:szCs w:val="22"/>
        </w:rPr>
        <w:t>2</w:t>
      </w:r>
      <w:r w:rsidR="0095385E" w:rsidRPr="00DE6C92">
        <w:rPr>
          <w:rFonts w:ascii="Georgia" w:hAnsi="Georgia"/>
          <w:sz w:val="22"/>
          <w:szCs w:val="22"/>
        </w:rPr>
        <w:tab/>
        <w:t>Qualified (MALE/FEMALE) is available (not on phone)</w:t>
      </w:r>
      <w:r w:rsidRPr="00DE6C92">
        <w:rPr>
          <w:rFonts w:ascii="Georgia" w:hAnsi="Georgia"/>
          <w:sz w:val="22"/>
          <w:szCs w:val="22"/>
        </w:rPr>
        <w:t xml:space="preserve"> </w:t>
      </w:r>
      <w:r w:rsidR="00A857A6" w:rsidRPr="00DE6C92">
        <w:rPr>
          <w:rFonts w:ascii="Georgia" w:hAnsi="Georgia"/>
          <w:sz w:val="22"/>
          <w:szCs w:val="22"/>
        </w:rPr>
        <w:t>(</w:t>
      </w:r>
      <w:r w:rsidR="0095385E" w:rsidRPr="00DE6C92">
        <w:rPr>
          <w:rFonts w:ascii="Georgia" w:hAnsi="Georgia"/>
          <w:sz w:val="22"/>
          <w:szCs w:val="22"/>
        </w:rPr>
        <w:t>ASK TO SPEAK</w:t>
      </w:r>
      <w:r>
        <w:rPr>
          <w:rFonts w:ascii="Georgia" w:hAnsi="Georgia"/>
          <w:sz w:val="22"/>
          <w:szCs w:val="22"/>
        </w:rPr>
        <w:t xml:space="preserve"> </w:t>
      </w:r>
      <w:r w:rsidR="0095385E" w:rsidRPr="00DE6C92">
        <w:rPr>
          <w:rFonts w:ascii="Georgia" w:hAnsi="Georgia"/>
          <w:sz w:val="22"/>
          <w:szCs w:val="22"/>
        </w:rPr>
        <w:t xml:space="preserve">WITH, </w:t>
      </w:r>
    </w:p>
    <w:p w14:paraId="4D937104" w14:textId="77777777" w:rsidR="000651A2" w:rsidRDefault="000651A2" w:rsidP="000651A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285" w:hanging="1285"/>
        <w:rPr>
          <w:rFonts w:ascii="Georgia" w:hAnsi="Georgia"/>
          <w:sz w:val="22"/>
          <w:szCs w:val="22"/>
        </w:rPr>
      </w:pP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sidR="0095385E" w:rsidRPr="00DE6C92">
        <w:rPr>
          <w:rFonts w:ascii="Georgia" w:hAnsi="Georgia"/>
          <w:sz w:val="22"/>
          <w:szCs w:val="22"/>
        </w:rPr>
        <w:t xml:space="preserve">REPEAT MAIN INTRO </w:t>
      </w:r>
    </w:p>
    <w:p w14:paraId="2C638CA8" w14:textId="77777777" w:rsidR="0095385E" w:rsidRPr="00DE6C92" w:rsidRDefault="000651A2" w:rsidP="000651A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285" w:hanging="1285"/>
        <w:rPr>
          <w:rFonts w:ascii="Georgia" w:hAnsi="Georgia"/>
          <w:sz w:val="22"/>
          <w:szCs w:val="22"/>
        </w:rPr>
      </w:pP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sidR="0095385E" w:rsidRPr="00DE6C92">
        <w:rPr>
          <w:rFonts w:ascii="Georgia" w:hAnsi="Georgia"/>
          <w:sz w:val="22"/>
          <w:szCs w:val="22"/>
        </w:rPr>
        <w:t xml:space="preserve">AND GO TO </w:t>
      </w:r>
      <w:r w:rsidR="009F0B84" w:rsidRPr="00DE6C92">
        <w:rPr>
          <w:rFonts w:ascii="Georgia" w:hAnsi="Georgia"/>
          <w:sz w:val="22"/>
          <w:szCs w:val="22"/>
        </w:rPr>
        <w:t>S-5</w:t>
      </w:r>
      <w:r w:rsidR="00A857A6" w:rsidRPr="00DE6C92">
        <w:rPr>
          <w:rFonts w:ascii="Georgia" w:hAnsi="Georgia"/>
          <w:sz w:val="22"/>
          <w:szCs w:val="22"/>
        </w:rPr>
        <w:t>)</w:t>
      </w:r>
    </w:p>
    <w:p w14:paraId="0217D995" w14:textId="77777777" w:rsidR="00CF5819" w:rsidRPr="00DE6C92" w:rsidRDefault="0095385E" w:rsidP="00CF581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Qualified (MALE/FEMALE) is not available at this time</w:t>
      </w:r>
      <w:r w:rsidRPr="00DE6C92">
        <w:rPr>
          <w:rFonts w:ascii="Georgia" w:hAnsi="Georgia"/>
          <w:sz w:val="22"/>
          <w:szCs w:val="22"/>
        </w:rPr>
        <w:tab/>
      </w:r>
      <w:r w:rsidR="00CF5819" w:rsidRPr="00DE6C92">
        <w:rPr>
          <w:rFonts w:ascii="Georgia" w:hAnsi="Georgia"/>
          <w:sz w:val="22"/>
          <w:szCs w:val="22"/>
        </w:rPr>
        <w:t>(GO TO S-4a)</w:t>
      </w:r>
    </w:p>
    <w:p w14:paraId="6802E6B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 (MALE/FEMALE) 18+ living in household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GO TO S-4a</w:t>
      </w:r>
      <w:r w:rsidR="00A857A6" w:rsidRPr="00DE6C92">
        <w:rPr>
          <w:rFonts w:ascii="Georgia" w:hAnsi="Georgia"/>
          <w:sz w:val="22"/>
          <w:szCs w:val="22"/>
        </w:rPr>
        <w:t>)</w:t>
      </w:r>
    </w:p>
    <w:p w14:paraId="525A068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t>Refused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 xml:space="preserve">THANK, ANSWER Q.S-RF &amp; </w:t>
      </w:r>
    </w:p>
    <w:p w14:paraId="62B91FD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TQS3</w:t>
      </w:r>
      <w:r w:rsidR="00A857A6" w:rsidRPr="00DE6C92">
        <w:rPr>
          <w:rFonts w:ascii="Georgia" w:hAnsi="Georgia"/>
          <w:sz w:val="22"/>
          <w:szCs w:val="22"/>
        </w:rPr>
        <w:t>)</w:t>
      </w:r>
      <w:r w:rsidR="00A4378D" w:rsidRPr="00DE6C92">
        <w:rPr>
          <w:rFonts w:ascii="Georgia" w:hAnsi="Georgia"/>
          <w:sz w:val="22"/>
          <w:szCs w:val="22"/>
        </w:rPr>
        <w:t xml:space="preserve"> </w:t>
      </w:r>
      <w:r w:rsidR="00A4378D" w:rsidRPr="00DE6C92">
        <w:rPr>
          <w:rFonts w:ascii="Georgia" w:hAnsi="Georgia"/>
          <w:sz w:val="22"/>
          <w:szCs w:val="22"/>
        </w:rPr>
        <w:tab/>
      </w:r>
    </w:p>
    <w:p w14:paraId="7306664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trike/>
          <w:sz w:val="22"/>
          <w:szCs w:val="22"/>
        </w:rPr>
      </w:pPr>
    </w:p>
    <w:p w14:paraId="578F557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S-4a.</w:t>
      </w:r>
      <w:r w:rsidRPr="00DE6C92">
        <w:rPr>
          <w:rFonts w:ascii="Georgia" w:hAnsi="Georgia"/>
          <w:sz w:val="22"/>
          <w:szCs w:val="22"/>
        </w:rPr>
        <w:tab/>
      </w:r>
      <w:r w:rsidR="009F0B84" w:rsidRPr="00DE6C92">
        <w:rPr>
          <w:rFonts w:ascii="Georgia" w:hAnsi="Georgia"/>
          <w:sz w:val="22"/>
          <w:szCs w:val="22"/>
        </w:rPr>
        <w:t>Then may I speak to any Hispanic, 18 years of age or older, living in this household?</w:t>
      </w:r>
    </w:p>
    <w:p w14:paraId="30CF7B32" w14:textId="77777777" w:rsidR="005A055F" w:rsidRDefault="005A055F">
      <w:pPr>
        <w:rPr>
          <w:rFonts w:ascii="Georgia" w:hAnsi="Georgia"/>
          <w:sz w:val="22"/>
          <w:szCs w:val="22"/>
        </w:rPr>
      </w:pPr>
      <w:r>
        <w:rPr>
          <w:rFonts w:ascii="Georgia" w:hAnsi="Georgia"/>
          <w:sz w:val="22"/>
          <w:szCs w:val="22"/>
        </w:rPr>
        <w:br w:type="page"/>
      </w:r>
    </w:p>
    <w:p w14:paraId="22B5FE63" w14:textId="77777777" w:rsidR="0095385E" w:rsidRPr="00DE6C92" w:rsidRDefault="002337A8"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rPr>
          <w:rFonts w:ascii="Georgia" w:hAnsi="Georgia"/>
          <w:sz w:val="22"/>
          <w:szCs w:val="22"/>
        </w:rPr>
      </w:pPr>
      <w:r w:rsidRPr="00DE6C92">
        <w:rPr>
          <w:rFonts w:ascii="Georgia" w:hAnsi="Georgia"/>
          <w:b/>
          <w:sz w:val="22"/>
          <w:szCs w:val="22"/>
        </w:rPr>
        <w:t>Qns4a</w:t>
      </w:r>
      <w:r w:rsidR="006409B8" w:rsidRPr="00DE6C92">
        <w:rPr>
          <w:rFonts w:ascii="Georgia" w:hAnsi="Georgia"/>
          <w:sz w:val="22"/>
          <w:szCs w:val="22"/>
        </w:rPr>
        <w:tab/>
        <w:t>1</w:t>
      </w:r>
      <w:r w:rsidR="006409B8" w:rsidRPr="00DE6C92">
        <w:rPr>
          <w:rFonts w:ascii="Georgia" w:hAnsi="Georgia"/>
          <w:sz w:val="22"/>
          <w:szCs w:val="22"/>
        </w:rPr>
        <w:tab/>
      </w:r>
      <w:r w:rsidR="00D756DB" w:rsidRPr="00DE6C92">
        <w:rPr>
          <w:rFonts w:ascii="Georgia" w:hAnsi="Georgia"/>
          <w:sz w:val="22"/>
          <w:szCs w:val="22"/>
        </w:rPr>
        <w:tab/>
      </w:r>
      <w:r w:rsidR="009F0B84" w:rsidRPr="00DE6C92">
        <w:rPr>
          <w:rFonts w:ascii="Georgia" w:hAnsi="Georgia"/>
          <w:sz w:val="22"/>
          <w:szCs w:val="22"/>
        </w:rPr>
        <w:t>Qualified respondent is on phone</w:t>
      </w:r>
      <w:r w:rsidR="0095385E" w:rsidRPr="00DE6C92">
        <w:rPr>
          <w:rFonts w:ascii="Georgia" w:hAnsi="Georgia"/>
          <w:sz w:val="22"/>
          <w:szCs w:val="22"/>
        </w:rPr>
        <w:tab/>
      </w:r>
      <w:r w:rsidR="00725488" w:rsidRPr="00DE6C92">
        <w:rPr>
          <w:rFonts w:ascii="Georgia" w:hAnsi="Georgia"/>
          <w:sz w:val="22"/>
          <w:szCs w:val="22"/>
        </w:rPr>
        <w:tab/>
      </w:r>
      <w:r w:rsidR="0095385E" w:rsidRPr="00DE6C92">
        <w:rPr>
          <w:rFonts w:ascii="Georgia" w:hAnsi="Georgia"/>
          <w:sz w:val="22"/>
          <w:szCs w:val="22"/>
        </w:rPr>
        <w:tab/>
      </w:r>
      <w:r w:rsidR="00CB4A03" w:rsidRPr="00DE6C92">
        <w:rPr>
          <w:rFonts w:ascii="Georgia" w:hAnsi="Georgia"/>
          <w:sz w:val="22"/>
          <w:szCs w:val="22"/>
        </w:rPr>
        <w:t>(</w:t>
      </w:r>
      <w:r w:rsidR="0095385E" w:rsidRPr="00DE6C92">
        <w:rPr>
          <w:rFonts w:ascii="Georgia" w:hAnsi="Georgia"/>
          <w:sz w:val="22"/>
          <w:szCs w:val="22"/>
        </w:rPr>
        <w:t>CONTINUE TO S-5</w:t>
      </w:r>
      <w:r w:rsidR="00A857A6" w:rsidRPr="00DE6C92">
        <w:rPr>
          <w:rFonts w:ascii="Georgia" w:hAnsi="Georgia"/>
          <w:sz w:val="22"/>
          <w:szCs w:val="22"/>
        </w:rPr>
        <w:t>)</w:t>
      </w:r>
    </w:p>
    <w:p w14:paraId="3AECF1E9" w14:textId="77777777" w:rsidR="0095385E" w:rsidRPr="00DE6C92" w:rsidRDefault="00D756DB"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r>
      <w:r w:rsidR="006409B8" w:rsidRPr="00DE6C92">
        <w:rPr>
          <w:rFonts w:ascii="Georgia" w:hAnsi="Georgia"/>
          <w:sz w:val="22"/>
          <w:szCs w:val="22"/>
        </w:rPr>
        <w:tab/>
        <w:t>2</w:t>
      </w:r>
      <w:r w:rsidR="006409B8"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 xml:space="preserve">Qualified </w:t>
      </w:r>
      <w:r w:rsidR="009F0B84" w:rsidRPr="00DE6C92">
        <w:rPr>
          <w:rFonts w:ascii="Georgia" w:hAnsi="Georgia"/>
          <w:sz w:val="22"/>
          <w:szCs w:val="22"/>
        </w:rPr>
        <w:t xml:space="preserve">respondent </w:t>
      </w:r>
      <w:r w:rsidR="0095385E" w:rsidRPr="00DE6C92">
        <w:rPr>
          <w:rFonts w:ascii="Georgia" w:hAnsi="Georgia"/>
          <w:sz w:val="22"/>
          <w:szCs w:val="22"/>
        </w:rPr>
        <w:t>is available (not on phone)</w:t>
      </w:r>
      <w:r w:rsidR="0095385E" w:rsidRPr="00DE6C92">
        <w:rPr>
          <w:rFonts w:ascii="Georgia" w:hAnsi="Georgia"/>
          <w:sz w:val="22"/>
          <w:szCs w:val="22"/>
        </w:rPr>
        <w:tab/>
      </w:r>
      <w:r w:rsidR="00A857A6" w:rsidRPr="00DE6C92">
        <w:rPr>
          <w:rFonts w:ascii="Georgia" w:hAnsi="Georgia"/>
          <w:sz w:val="22"/>
          <w:szCs w:val="22"/>
        </w:rPr>
        <w:t>(</w:t>
      </w:r>
      <w:r w:rsidR="0095385E" w:rsidRPr="00DE6C92">
        <w:rPr>
          <w:rFonts w:ascii="Georgia" w:hAnsi="Georgia"/>
          <w:sz w:val="22"/>
          <w:szCs w:val="22"/>
        </w:rPr>
        <w:t xml:space="preserve">ASK TO SPEAK </w:t>
      </w:r>
    </w:p>
    <w:p w14:paraId="2F09383C" w14:textId="77777777" w:rsidR="0095385E" w:rsidRPr="00DE6C92" w:rsidRDefault="0095385E"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5400"/>
        <w:rPr>
          <w:rFonts w:ascii="Georgia" w:hAnsi="Georgia"/>
          <w:sz w:val="22"/>
          <w:szCs w:val="22"/>
        </w:rPr>
      </w:pPr>
      <w:r w:rsidRPr="00DE6C92">
        <w:rPr>
          <w:rFonts w:ascii="Georgia" w:hAnsi="Georgia"/>
          <w:sz w:val="22"/>
          <w:szCs w:val="22"/>
        </w:rPr>
        <w:t xml:space="preserve">WITH, REPEAT MAIN INTRO </w:t>
      </w:r>
    </w:p>
    <w:p w14:paraId="0FBF1F4E" w14:textId="77777777" w:rsidR="009F0B84" w:rsidRPr="00DE6C92" w:rsidRDefault="0095385E"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5400"/>
        <w:rPr>
          <w:rFonts w:ascii="Georgia" w:hAnsi="Georgia"/>
          <w:sz w:val="22"/>
          <w:szCs w:val="22"/>
        </w:rPr>
      </w:pPr>
      <w:r w:rsidRPr="00DE6C92">
        <w:rPr>
          <w:rFonts w:ascii="Georgia" w:hAnsi="Georgia"/>
          <w:sz w:val="22"/>
          <w:szCs w:val="22"/>
        </w:rPr>
        <w:t xml:space="preserve">&amp; GO TO </w:t>
      </w:r>
      <w:r w:rsidR="009F0B84" w:rsidRPr="00DE6C92">
        <w:rPr>
          <w:rFonts w:ascii="Georgia" w:hAnsi="Georgia"/>
          <w:sz w:val="22"/>
          <w:szCs w:val="22"/>
        </w:rPr>
        <w:t>S-5</w:t>
      </w:r>
      <w:r w:rsidR="00A857A6" w:rsidRPr="00DE6C92">
        <w:rPr>
          <w:rFonts w:ascii="Georgia" w:hAnsi="Georgia"/>
          <w:sz w:val="22"/>
          <w:szCs w:val="22"/>
        </w:rPr>
        <w:t>)</w:t>
      </w:r>
    </w:p>
    <w:p w14:paraId="3220AE15" w14:textId="77777777" w:rsidR="00CB4A03" w:rsidRPr="00DE6C92" w:rsidRDefault="00D756DB" w:rsidP="006409B8">
      <w:pPr>
        <w:tabs>
          <w:tab w:val="left" w:pos="-1620"/>
          <w:tab w:val="left" w:pos="-1440"/>
          <w:tab w:val="left" w:pos="-72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20"/>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rPr>
          <w:rFonts w:ascii="Georgia" w:hAnsi="Georgia"/>
          <w:sz w:val="22"/>
          <w:szCs w:val="22"/>
        </w:rPr>
      </w:pPr>
      <w:r w:rsidRPr="00DE6C92">
        <w:rPr>
          <w:rFonts w:ascii="Georgia" w:hAnsi="Georgia"/>
          <w:sz w:val="22"/>
          <w:szCs w:val="22"/>
        </w:rPr>
        <w:tab/>
      </w:r>
      <w:r w:rsidR="006409B8" w:rsidRPr="00DE6C92">
        <w:rPr>
          <w:rFonts w:ascii="Georgia" w:hAnsi="Georgia"/>
          <w:sz w:val="22"/>
          <w:szCs w:val="22"/>
        </w:rPr>
        <w:tab/>
        <w:t>3</w:t>
      </w:r>
      <w:r w:rsidR="006409B8" w:rsidRPr="00DE6C92">
        <w:rPr>
          <w:rFonts w:ascii="Georgia" w:hAnsi="Georgia"/>
          <w:sz w:val="22"/>
          <w:szCs w:val="22"/>
        </w:rPr>
        <w:tab/>
      </w:r>
      <w:r w:rsidR="00CB4A03" w:rsidRPr="00DE6C92">
        <w:rPr>
          <w:rFonts w:ascii="Georgia" w:hAnsi="Georgia"/>
          <w:sz w:val="22"/>
          <w:szCs w:val="22"/>
        </w:rPr>
        <w:t>Qualified respondent is not available at this time [SETUP CALLBACK]</w:t>
      </w:r>
    </w:p>
    <w:p w14:paraId="2AC31EB1" w14:textId="77777777" w:rsidR="000651A2" w:rsidRDefault="00D756DB" w:rsidP="000651A2">
      <w:pPr>
        <w:tabs>
          <w:tab w:val="left" w:pos="-1620"/>
          <w:tab w:val="left" w:pos="-1440"/>
          <w:tab w:val="left" w:pos="-720"/>
          <w:tab w:val="left" w:pos="27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20"/>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5760" w:hanging="4950"/>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r>
      <w:r w:rsidR="006409B8" w:rsidRPr="00DE6C92">
        <w:rPr>
          <w:rFonts w:ascii="Georgia" w:hAnsi="Georgia"/>
          <w:sz w:val="22"/>
          <w:szCs w:val="22"/>
        </w:rPr>
        <w:t>4</w:t>
      </w:r>
      <w:r w:rsidR="006409B8" w:rsidRPr="00DE6C92">
        <w:rPr>
          <w:rFonts w:ascii="Georgia" w:hAnsi="Georgia"/>
          <w:sz w:val="22"/>
          <w:szCs w:val="22"/>
        </w:rPr>
        <w:tab/>
      </w:r>
      <w:r w:rsidR="00CB4A03" w:rsidRPr="00DE6C92">
        <w:rPr>
          <w:rFonts w:ascii="Georgia" w:hAnsi="Georgia"/>
          <w:sz w:val="22"/>
          <w:szCs w:val="22"/>
        </w:rPr>
        <w:t>No Hispanic 18+ living in household</w:t>
      </w:r>
      <w:r w:rsidR="009F0B84" w:rsidRPr="00DE6C92">
        <w:rPr>
          <w:rFonts w:ascii="Georgia" w:hAnsi="Georgia"/>
          <w:sz w:val="22"/>
          <w:szCs w:val="22"/>
        </w:rPr>
        <w:tab/>
      </w:r>
      <w:r w:rsidR="009F0B84" w:rsidRPr="00DE6C92">
        <w:rPr>
          <w:rFonts w:ascii="Georgia" w:hAnsi="Georgia"/>
          <w:sz w:val="22"/>
          <w:szCs w:val="22"/>
        </w:rPr>
        <w:tab/>
        <w:t>(</w:t>
      </w:r>
      <w:r w:rsidR="0095385E" w:rsidRPr="00DE6C92">
        <w:rPr>
          <w:rFonts w:ascii="Georgia" w:hAnsi="Georgia"/>
          <w:sz w:val="22"/>
          <w:szCs w:val="22"/>
        </w:rPr>
        <w:t xml:space="preserve">THANK &amp; TERM. RECORD AS </w:t>
      </w:r>
    </w:p>
    <w:p w14:paraId="1A7D3595" w14:textId="77777777" w:rsidR="0095385E" w:rsidRPr="00DE6C92" w:rsidRDefault="000651A2" w:rsidP="000651A2">
      <w:pPr>
        <w:tabs>
          <w:tab w:val="left" w:pos="-1620"/>
          <w:tab w:val="left" w:pos="-1440"/>
          <w:tab w:val="left" w:pos="-720"/>
          <w:tab w:val="left" w:pos="27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20"/>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5760" w:hanging="4950"/>
        <w:rPr>
          <w:rFonts w:ascii="Georgia" w:hAnsi="Georgia"/>
          <w:sz w:val="22"/>
          <w:szCs w:val="22"/>
        </w:rPr>
      </w:pP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Pr>
          <w:rFonts w:ascii="Georgia" w:hAnsi="Georgia"/>
          <w:sz w:val="22"/>
          <w:szCs w:val="22"/>
        </w:rPr>
        <w:tab/>
      </w:r>
      <w:r w:rsidR="0095385E" w:rsidRPr="00DE6C92">
        <w:rPr>
          <w:rFonts w:ascii="Georgia" w:hAnsi="Georgia"/>
          <w:sz w:val="22"/>
          <w:szCs w:val="22"/>
        </w:rPr>
        <w:t>TQS4a</w:t>
      </w:r>
      <w:r w:rsidR="00A857A6" w:rsidRPr="00DE6C92">
        <w:rPr>
          <w:rFonts w:ascii="Georgia" w:hAnsi="Georgia"/>
          <w:sz w:val="22"/>
          <w:szCs w:val="22"/>
        </w:rPr>
        <w:t>)</w:t>
      </w:r>
      <w:r w:rsidR="001A3C42" w:rsidRPr="00DE6C92">
        <w:rPr>
          <w:rFonts w:ascii="Georgia" w:hAnsi="Georgia"/>
          <w:sz w:val="22"/>
          <w:szCs w:val="22"/>
        </w:rPr>
        <w:t xml:space="preserve"> </w:t>
      </w:r>
      <w:r w:rsidR="001A3C42" w:rsidRPr="00DE6C92">
        <w:rPr>
          <w:rFonts w:ascii="Georgia" w:hAnsi="Georgia"/>
          <w:sz w:val="22"/>
          <w:szCs w:val="22"/>
        </w:rPr>
        <w:tab/>
      </w:r>
    </w:p>
    <w:p w14:paraId="507D6155" w14:textId="77777777" w:rsidR="0095385E" w:rsidRPr="00DE6C92" w:rsidRDefault="006409B8"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D756DB"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D756DB" w:rsidRPr="00DE6C92">
        <w:rPr>
          <w:rFonts w:ascii="Georgia" w:hAnsi="Georgia"/>
          <w:sz w:val="22"/>
          <w:szCs w:val="22"/>
        </w:rPr>
        <w:tab/>
      </w:r>
      <w:r w:rsidR="0095385E" w:rsidRPr="00DE6C92">
        <w:rPr>
          <w:rFonts w:ascii="Georgia" w:hAnsi="Georgia"/>
          <w:sz w:val="22"/>
          <w:szCs w:val="22"/>
        </w:rPr>
        <w:tab/>
        <w:t>Refused</w:t>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r>
      <w:r w:rsidR="00A857A6" w:rsidRPr="00DE6C92">
        <w:rPr>
          <w:rFonts w:ascii="Georgia" w:hAnsi="Georgia"/>
          <w:sz w:val="22"/>
          <w:szCs w:val="22"/>
        </w:rPr>
        <w:t>(</w:t>
      </w:r>
      <w:r w:rsidR="0095385E" w:rsidRPr="00DE6C92">
        <w:rPr>
          <w:rFonts w:ascii="Georgia" w:hAnsi="Georgia"/>
          <w:sz w:val="22"/>
          <w:szCs w:val="22"/>
        </w:rPr>
        <w:t xml:space="preserve">THANK ANSWER Q.S-RF &amp; TERM </w:t>
      </w:r>
    </w:p>
    <w:p w14:paraId="750BC94D" w14:textId="77777777" w:rsidR="0095385E" w:rsidRPr="00DE6C92" w:rsidRDefault="0095385E"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5400"/>
        <w:rPr>
          <w:rFonts w:ascii="Georgia" w:hAnsi="Georgia"/>
          <w:sz w:val="22"/>
          <w:szCs w:val="22"/>
        </w:rPr>
      </w:pPr>
      <w:r w:rsidRPr="00DE6C92">
        <w:rPr>
          <w:rFonts w:ascii="Georgia" w:hAnsi="Georgia"/>
          <w:sz w:val="22"/>
          <w:szCs w:val="22"/>
        </w:rPr>
        <w:t>RECORD AS TQS4a</w:t>
      </w:r>
      <w:r w:rsidR="00A857A6" w:rsidRPr="00DE6C92">
        <w:rPr>
          <w:rFonts w:ascii="Georgia" w:hAnsi="Georgia"/>
          <w:sz w:val="22"/>
          <w:szCs w:val="22"/>
        </w:rPr>
        <w:t>)</w:t>
      </w:r>
      <w:r w:rsidR="00A4378D" w:rsidRPr="00DE6C92">
        <w:rPr>
          <w:rFonts w:ascii="Georgia" w:hAnsi="Georgia"/>
          <w:sz w:val="22"/>
          <w:szCs w:val="22"/>
        </w:rPr>
        <w:t xml:space="preserve"> </w:t>
      </w:r>
      <w:r w:rsidR="00A4378D" w:rsidRPr="00DE6C92">
        <w:rPr>
          <w:rFonts w:ascii="Georgia" w:hAnsi="Georgia"/>
          <w:sz w:val="22"/>
          <w:szCs w:val="22"/>
        </w:rPr>
        <w:tab/>
      </w:r>
    </w:p>
    <w:p w14:paraId="60367D7E" w14:textId="77777777" w:rsidR="006409B8" w:rsidRPr="00DE6C92" w:rsidRDefault="006409B8">
      <w:pPr>
        <w:rPr>
          <w:rFonts w:ascii="Georgia" w:hAnsi="Georgia"/>
          <w:b/>
          <w:sz w:val="22"/>
          <w:szCs w:val="22"/>
        </w:rPr>
      </w:pPr>
    </w:p>
    <w:p w14:paraId="2579219E"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LL SCREENER 2:</w:t>
      </w:r>
    </w:p>
    <w:p w14:paraId="330B71E2"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INTRODUCTION: Hello, my name is ____________. I am calling for the Pew Research Center which is conducting an important nationwide public opinion poll.  Your household was selected at random and your answers are completely confidential.</w:t>
      </w:r>
    </w:p>
    <w:p w14:paraId="591CA984"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BA0128E"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rPr>
          <w:rFonts w:ascii="Georgia" w:hAnsi="Georgia"/>
          <w:sz w:val="22"/>
          <w:szCs w:val="22"/>
        </w:rPr>
      </w:pPr>
      <w:r w:rsidRPr="00DE6C92">
        <w:rPr>
          <w:rFonts w:ascii="Georgia" w:hAnsi="Georgia"/>
          <w:sz w:val="22"/>
          <w:szCs w:val="22"/>
        </w:rPr>
        <w:tab/>
        <w:t>(INTERVIEWER NOTE: ONLY IF RESPONDENT ASKS WHAT THE STUDY IS ABOUT, READ: We just want to find out people’s opinions about some current issues.)</w:t>
      </w:r>
    </w:p>
    <w:p w14:paraId="06F4B71E"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521B217"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S1.</w:t>
      </w:r>
      <w:r w:rsidRPr="00DE6C92">
        <w:rPr>
          <w:rFonts w:ascii="Georgia" w:hAnsi="Georgia"/>
          <w:sz w:val="22"/>
          <w:szCs w:val="22"/>
        </w:rPr>
        <w:tab/>
        <w:t>First can you please tell me, including yourself, how many adults, 18 or older, are there living in your household?</w:t>
      </w:r>
    </w:p>
    <w:p w14:paraId="28BA2567"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8399C70" w14:textId="77777777" w:rsidR="00C7179C" w:rsidRPr="00DE6C92" w:rsidRDefault="002337A8"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Qnxs1</w:t>
      </w:r>
      <w:r w:rsidR="00C7179C" w:rsidRPr="00DE6C92">
        <w:rPr>
          <w:rFonts w:ascii="Georgia" w:hAnsi="Georgia"/>
          <w:sz w:val="22"/>
          <w:szCs w:val="22"/>
        </w:rPr>
        <w:tab/>
        <w:t>_________</w:t>
      </w:r>
      <w:r w:rsidR="00725488" w:rsidRPr="00DE6C92">
        <w:rPr>
          <w:rFonts w:ascii="Georgia" w:hAnsi="Georgia"/>
          <w:sz w:val="22"/>
          <w:szCs w:val="22"/>
        </w:rPr>
        <w:tab/>
      </w:r>
    </w:p>
    <w:p w14:paraId="25333B1F"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RR</w:t>
      </w:r>
      <w:r w:rsidRPr="00DE6C92">
        <w:rPr>
          <w:rFonts w:ascii="Georgia" w:hAnsi="Georgia"/>
          <w:sz w:val="22"/>
          <w:szCs w:val="22"/>
        </w:rPr>
        <w:tab/>
        <w:t>Refused</w:t>
      </w:r>
    </w:p>
    <w:p w14:paraId="396FE436" w14:textId="77777777" w:rsidR="00C7179C" w:rsidRPr="00DE6C92" w:rsidRDefault="00C7179C">
      <w:pPr>
        <w:rPr>
          <w:rFonts w:ascii="Georgia" w:hAnsi="Georgia"/>
          <w:sz w:val="22"/>
          <w:szCs w:val="22"/>
        </w:rPr>
      </w:pPr>
    </w:p>
    <w:p w14:paraId="1492BE31"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S1a IF S1=1)</w:t>
      </w:r>
    </w:p>
    <w:p w14:paraId="5C9717B8"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S1a.</w:t>
      </w:r>
      <w:r w:rsidRPr="00DE6C92">
        <w:rPr>
          <w:rFonts w:ascii="Georgia" w:hAnsi="Georgia"/>
          <w:sz w:val="22"/>
          <w:szCs w:val="22"/>
        </w:rPr>
        <w:tab/>
        <w:t>And is this adult White, African American, Hispanic or Latino, or something else?</w:t>
      </w:r>
    </w:p>
    <w:p w14:paraId="2B75D758"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2D31B37"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rPr>
          <w:rFonts w:ascii="Georgia" w:hAnsi="Georgia"/>
          <w:sz w:val="22"/>
          <w:szCs w:val="22"/>
        </w:rPr>
      </w:pPr>
      <w:r w:rsidRPr="00DE6C92">
        <w:rPr>
          <w:rFonts w:ascii="Georgia" w:hAnsi="Georgia"/>
          <w:sz w:val="22"/>
          <w:szCs w:val="22"/>
        </w:rPr>
        <w:tab/>
        <w:t>(INTERVIEWER NOTE – HISPANIC OR LATINO INCLUDES: Mexican-American, Puerto Rican, Cuban, Dominican, Salvadoran, Central or South American, or other Hispanic.)</w:t>
      </w:r>
    </w:p>
    <w:p w14:paraId="57C7FB6C"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E055466" w14:textId="77777777" w:rsidR="00C7179C" w:rsidRPr="00DE6C92" w:rsidRDefault="002337A8"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Qnxs1a</w:t>
      </w:r>
      <w:r w:rsidR="00C7179C" w:rsidRPr="00DE6C92">
        <w:rPr>
          <w:rFonts w:ascii="Georgia" w:hAnsi="Georgia"/>
          <w:sz w:val="22"/>
          <w:szCs w:val="22"/>
        </w:rPr>
        <w:tab/>
        <w:t>1</w:t>
      </w:r>
      <w:r w:rsidR="00C7179C" w:rsidRPr="00DE6C92">
        <w:rPr>
          <w:rFonts w:ascii="Georgia" w:hAnsi="Georgia"/>
          <w:sz w:val="22"/>
          <w:szCs w:val="22"/>
        </w:rPr>
        <w:tab/>
        <w:t>Hispanic</w:t>
      </w:r>
      <w:r w:rsidR="00725488" w:rsidRPr="00DE6C92">
        <w:rPr>
          <w:rFonts w:ascii="Georgia" w:hAnsi="Georgia"/>
          <w:sz w:val="22"/>
          <w:szCs w:val="22"/>
        </w:rPr>
        <w:tab/>
      </w:r>
    </w:p>
    <w:p w14:paraId="1D8391B1"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Other</w:t>
      </w:r>
    </w:p>
    <w:p w14:paraId="5B78F576"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A6D989E"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984BCB0" w14:textId="77777777" w:rsidR="005A055F" w:rsidRDefault="005A055F">
      <w:pPr>
        <w:rPr>
          <w:rFonts w:ascii="Georgia" w:hAnsi="Georgia"/>
          <w:sz w:val="22"/>
          <w:szCs w:val="22"/>
        </w:rPr>
      </w:pPr>
      <w:r>
        <w:rPr>
          <w:rFonts w:ascii="Georgia" w:hAnsi="Georgia"/>
          <w:sz w:val="22"/>
          <w:szCs w:val="22"/>
        </w:rPr>
        <w:br w:type="page"/>
      </w:r>
    </w:p>
    <w:p w14:paraId="24479D3B"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(IF S1a = 2, THANK AND TERM.  RECORD AS TQS1a)</w:t>
      </w:r>
      <w:r w:rsidR="001A3C42" w:rsidRPr="00DE6C92">
        <w:rPr>
          <w:rFonts w:ascii="Georgia" w:hAnsi="Georgia"/>
          <w:sz w:val="22"/>
          <w:szCs w:val="22"/>
        </w:rPr>
        <w:t xml:space="preserve"> </w:t>
      </w:r>
      <w:r w:rsidR="001A3C42" w:rsidRPr="00DE6C92">
        <w:rPr>
          <w:rFonts w:ascii="Georgia" w:hAnsi="Georgia"/>
          <w:sz w:val="22"/>
          <w:szCs w:val="22"/>
        </w:rPr>
        <w:tab/>
      </w:r>
    </w:p>
    <w:p w14:paraId="6A67AC7C" w14:textId="77777777" w:rsidR="006409B8" w:rsidRPr="00DE6C92" w:rsidRDefault="00C7179C"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(IF S1a= R THANK AND TERM.  RECORD AS RQS1a)</w:t>
      </w:r>
      <w:r w:rsidR="00A4378D" w:rsidRPr="00DE6C92">
        <w:rPr>
          <w:rFonts w:ascii="Georgia" w:hAnsi="Georgia"/>
          <w:sz w:val="22"/>
          <w:szCs w:val="22"/>
        </w:rPr>
        <w:t xml:space="preserve"> </w:t>
      </w:r>
      <w:r w:rsidR="00A4378D" w:rsidRPr="00DE6C92">
        <w:rPr>
          <w:rFonts w:ascii="Georgia" w:hAnsi="Georgia"/>
          <w:sz w:val="22"/>
          <w:szCs w:val="22"/>
        </w:rPr>
        <w:tab/>
      </w:r>
    </w:p>
    <w:p w14:paraId="2650F8E6"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S2 IF S1=2+ OR R)</w:t>
      </w:r>
    </w:p>
    <w:p w14:paraId="0B695FF5"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IF Q.S1 = 2+ INSERT # OF ADULTS FROM Q.S1</w:t>
      </w:r>
    </w:p>
    <w:p w14:paraId="6492E9A8"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S2.</w:t>
      </w:r>
      <w:r w:rsidRPr="00DE6C92">
        <w:rPr>
          <w:rFonts w:ascii="Georgia" w:hAnsi="Georgia"/>
          <w:sz w:val="22"/>
          <w:szCs w:val="22"/>
        </w:rPr>
        <w:tab/>
        <w:t>And how many of the (INSERT ANSWER FROM S1) adults in your household consider themselves to be (INSERT ITEM)?</w:t>
      </w:r>
    </w:p>
    <w:p w14:paraId="731ABFF3"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6442B906"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rPr>
          <w:rFonts w:ascii="Georgia" w:hAnsi="Georgia"/>
          <w:sz w:val="22"/>
          <w:szCs w:val="22"/>
        </w:rPr>
      </w:pPr>
      <w:r w:rsidRPr="00DE6C92">
        <w:rPr>
          <w:rFonts w:ascii="Georgia" w:hAnsi="Georgia"/>
          <w:sz w:val="22"/>
          <w:szCs w:val="22"/>
        </w:rPr>
        <w:tab/>
        <w:t>(INTERVIEWER NOTE – HISPANIC INCLUDES: Mexican-American, Puerto Rican, Cuban, Dominican, Salvadoran, Central or South American, or other Hispanic.)</w:t>
      </w:r>
    </w:p>
    <w:p w14:paraId="6EC0FCCF"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CAF8509" w14:textId="77777777" w:rsidR="00C7179C" w:rsidRPr="00DE6C92" w:rsidRDefault="002337A8" w:rsidP="00D756DB">
      <w:pPr>
        <w:rPr>
          <w:rFonts w:ascii="Georgia" w:hAnsi="Georgia"/>
          <w:sz w:val="22"/>
          <w:szCs w:val="22"/>
        </w:rPr>
      </w:pPr>
      <w:r w:rsidRPr="00DE6C92">
        <w:rPr>
          <w:rFonts w:ascii="Georgia" w:hAnsi="Georgia"/>
          <w:b/>
          <w:sz w:val="22"/>
          <w:szCs w:val="22"/>
        </w:rPr>
        <w:t>Qnxs2_a</w:t>
      </w:r>
      <w:r w:rsidR="00D756DB" w:rsidRPr="00DE6C92">
        <w:rPr>
          <w:rFonts w:ascii="Georgia" w:hAnsi="Georgia"/>
          <w:b/>
          <w:sz w:val="22"/>
          <w:szCs w:val="22"/>
        </w:rPr>
        <w:tab/>
      </w:r>
      <w:r w:rsidR="00D756DB" w:rsidRPr="00DE6C92">
        <w:rPr>
          <w:rFonts w:ascii="Georgia" w:hAnsi="Georgia"/>
          <w:sz w:val="22"/>
          <w:szCs w:val="22"/>
        </w:rPr>
        <w:t>a</w:t>
      </w:r>
      <w:r w:rsidR="00D756DB" w:rsidRPr="00DE6C92">
        <w:rPr>
          <w:rFonts w:ascii="Georgia" w:hAnsi="Georgia"/>
          <w:b/>
          <w:sz w:val="22"/>
          <w:szCs w:val="22"/>
        </w:rPr>
        <w:tab/>
      </w:r>
      <w:r w:rsidR="00C7179C" w:rsidRPr="00DE6C92">
        <w:rPr>
          <w:rFonts w:ascii="Georgia" w:hAnsi="Georgia"/>
          <w:sz w:val="22"/>
          <w:szCs w:val="22"/>
        </w:rPr>
        <w:t>Asian</w:t>
      </w:r>
    </w:p>
    <w:p w14:paraId="748FA393" w14:textId="77777777" w:rsidR="00C7179C" w:rsidRPr="00DE6C92" w:rsidRDefault="002337A8" w:rsidP="00D756DB">
      <w:pPr>
        <w:rPr>
          <w:rFonts w:ascii="Georgia" w:hAnsi="Georgia"/>
          <w:sz w:val="22"/>
          <w:szCs w:val="22"/>
        </w:rPr>
      </w:pPr>
      <w:r w:rsidRPr="00DE6C92">
        <w:rPr>
          <w:rFonts w:ascii="Georgia" w:hAnsi="Georgia"/>
          <w:b/>
          <w:sz w:val="22"/>
          <w:szCs w:val="22"/>
        </w:rPr>
        <w:t>Qnxs2_b</w:t>
      </w:r>
      <w:r w:rsidR="00D756DB" w:rsidRPr="00DE6C92">
        <w:rPr>
          <w:rFonts w:ascii="Georgia" w:hAnsi="Georgia"/>
          <w:sz w:val="22"/>
          <w:szCs w:val="22"/>
        </w:rPr>
        <w:tab/>
        <w:t>b</w:t>
      </w:r>
      <w:r w:rsidR="00D756DB" w:rsidRPr="00DE6C92">
        <w:rPr>
          <w:rFonts w:ascii="Georgia" w:hAnsi="Georgia"/>
          <w:sz w:val="22"/>
          <w:szCs w:val="22"/>
        </w:rPr>
        <w:tab/>
      </w:r>
      <w:r w:rsidR="00C7179C" w:rsidRPr="00DE6C92">
        <w:rPr>
          <w:rFonts w:ascii="Georgia" w:hAnsi="Georgia"/>
          <w:sz w:val="22"/>
          <w:szCs w:val="22"/>
        </w:rPr>
        <w:t>Hispanic</w:t>
      </w:r>
      <w:r w:rsidR="00C7179C" w:rsidRPr="00DE6C92">
        <w:rPr>
          <w:rFonts w:ascii="Georgia" w:hAnsi="Georgia"/>
          <w:sz w:val="22"/>
          <w:szCs w:val="22"/>
        </w:rPr>
        <w:tab/>
      </w:r>
      <w:r w:rsidR="00725488" w:rsidRPr="00DE6C92">
        <w:rPr>
          <w:rFonts w:ascii="Georgia" w:hAnsi="Georgia"/>
          <w:sz w:val="22"/>
          <w:szCs w:val="22"/>
        </w:rPr>
        <w:tab/>
      </w:r>
      <w:r w:rsidR="00C7179C" w:rsidRPr="00DE6C92">
        <w:rPr>
          <w:rFonts w:ascii="Georgia" w:hAnsi="Georgia"/>
          <w:sz w:val="22"/>
          <w:szCs w:val="22"/>
        </w:rPr>
        <w:tab/>
      </w:r>
    </w:p>
    <w:p w14:paraId="4583419A"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7788CE2"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_______</w:t>
      </w:r>
    </w:p>
    <w:p w14:paraId="46C18F12"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NN None</w:t>
      </w:r>
    </w:p>
    <w:p w14:paraId="0A9A7EA2"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RR</w:t>
      </w:r>
      <w:r w:rsidRPr="00DE6C92">
        <w:rPr>
          <w:rFonts w:ascii="Georgia" w:hAnsi="Georgia"/>
          <w:sz w:val="22"/>
          <w:szCs w:val="22"/>
        </w:rPr>
        <w:tab/>
        <w:t>Refused</w:t>
      </w:r>
    </w:p>
    <w:p w14:paraId="63F8BF34"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8CC0A20"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(IF Q.S2b = NN, THANK AND TERM.  RECORD AS TQS2)</w:t>
      </w:r>
      <w:r w:rsidR="001A3C42" w:rsidRPr="00DE6C92">
        <w:rPr>
          <w:rFonts w:ascii="Georgia" w:hAnsi="Georgia"/>
          <w:sz w:val="22"/>
          <w:szCs w:val="22"/>
        </w:rPr>
        <w:t xml:space="preserve"> </w:t>
      </w:r>
      <w:r w:rsidR="001A3C42" w:rsidRPr="00DE6C92">
        <w:rPr>
          <w:rFonts w:ascii="Georgia" w:hAnsi="Georgia"/>
          <w:sz w:val="22"/>
          <w:szCs w:val="22"/>
        </w:rPr>
        <w:tab/>
      </w:r>
    </w:p>
    <w:p w14:paraId="26AD5E78"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 xml:space="preserve">(IF Q.S2b = </w:t>
      </w:r>
      <w:proofErr w:type="gramStart"/>
      <w:r w:rsidRPr="00DE6C92">
        <w:rPr>
          <w:rFonts w:ascii="Georgia" w:hAnsi="Georgia"/>
          <w:sz w:val="22"/>
          <w:szCs w:val="22"/>
        </w:rPr>
        <w:t>RR  THANK</w:t>
      </w:r>
      <w:proofErr w:type="gramEnd"/>
      <w:r w:rsidRPr="00DE6C92">
        <w:rPr>
          <w:rFonts w:ascii="Georgia" w:hAnsi="Georgia"/>
          <w:sz w:val="22"/>
          <w:szCs w:val="22"/>
        </w:rPr>
        <w:t xml:space="preserve"> AND TERM.  RECORD AS RQS2)</w:t>
      </w:r>
      <w:r w:rsidR="00A4378D" w:rsidRPr="00DE6C92">
        <w:rPr>
          <w:rFonts w:ascii="Georgia" w:hAnsi="Georgia"/>
          <w:sz w:val="22"/>
          <w:szCs w:val="22"/>
        </w:rPr>
        <w:t xml:space="preserve"> </w:t>
      </w:r>
      <w:r w:rsidR="00A4378D" w:rsidRPr="00DE6C92">
        <w:rPr>
          <w:rFonts w:ascii="Georgia" w:hAnsi="Georgia"/>
          <w:sz w:val="22"/>
          <w:szCs w:val="22"/>
        </w:rPr>
        <w:tab/>
      </w:r>
    </w:p>
    <w:p w14:paraId="640DEA33" w14:textId="77777777" w:rsidR="00C7179C" w:rsidRPr="00DE6C92" w:rsidRDefault="00C7179C" w:rsidP="00C7179C">
      <w:pPr>
        <w:rPr>
          <w:rFonts w:ascii="Georgia" w:hAnsi="Georgia"/>
          <w:sz w:val="22"/>
          <w:szCs w:val="22"/>
        </w:rPr>
      </w:pPr>
    </w:p>
    <w:p w14:paraId="04DE80BF" w14:textId="77777777" w:rsidR="006409B8" w:rsidRPr="00DE6C92" w:rsidRDefault="006409B8">
      <w:pPr>
        <w:rPr>
          <w:rFonts w:ascii="Georgia" w:hAnsi="Georgia"/>
          <w:sz w:val="22"/>
          <w:szCs w:val="22"/>
        </w:rPr>
      </w:pPr>
      <w:r w:rsidRPr="00DE6C92">
        <w:rPr>
          <w:rFonts w:ascii="Georgia" w:hAnsi="Georgia"/>
          <w:sz w:val="22"/>
          <w:szCs w:val="22"/>
        </w:rPr>
        <w:br w:type="page"/>
      </w:r>
    </w:p>
    <w:p w14:paraId="66FDC72C"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 xml:space="preserve">(ASK S2a IF S1a=1 OR S2b=1) </w:t>
      </w:r>
    </w:p>
    <w:p w14:paraId="30CECE22"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S2a.</w:t>
      </w:r>
      <w:r w:rsidRPr="00DE6C92">
        <w:rPr>
          <w:rFonts w:ascii="Georgia" w:hAnsi="Georgia"/>
          <w:sz w:val="22"/>
          <w:szCs w:val="22"/>
        </w:rPr>
        <w:tab/>
        <w:t>May I please speak with the Hispanic adult living in this household?</w:t>
      </w:r>
    </w:p>
    <w:p w14:paraId="08C6BE74"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B852249"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rPr>
          <w:rFonts w:ascii="Georgia" w:hAnsi="Georgia"/>
          <w:sz w:val="22"/>
          <w:szCs w:val="22"/>
        </w:rPr>
      </w:pPr>
      <w:r w:rsidRPr="00DE6C92">
        <w:rPr>
          <w:rFonts w:ascii="Georgia" w:hAnsi="Georgia"/>
          <w:sz w:val="22"/>
          <w:szCs w:val="22"/>
        </w:rPr>
        <w:tab/>
        <w:t>(INTERVIEWER NOTE – HISPANIC INCLUDES: Mexican-American, Puerto Rican, Cuban, Dominican, Salvadoran, Central or South American, or other Hispanic.)</w:t>
      </w:r>
    </w:p>
    <w:p w14:paraId="4D81228F"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E17B232" w14:textId="77777777" w:rsidR="00C7179C" w:rsidRPr="00DE6C92" w:rsidRDefault="002337A8"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Qnxs2a</w:t>
      </w:r>
      <w:r w:rsidR="00C7179C" w:rsidRPr="00DE6C92">
        <w:rPr>
          <w:rFonts w:ascii="Georgia" w:hAnsi="Georgia"/>
          <w:sz w:val="22"/>
          <w:szCs w:val="22"/>
        </w:rPr>
        <w:tab/>
        <w:t>1</w:t>
      </w:r>
      <w:r w:rsidR="00C7179C" w:rsidRPr="00DE6C92">
        <w:rPr>
          <w:rFonts w:ascii="Georgia" w:hAnsi="Georgia"/>
          <w:sz w:val="22"/>
          <w:szCs w:val="22"/>
        </w:rPr>
        <w:tab/>
        <w:t>Qualified ADULT is on phone</w:t>
      </w:r>
      <w:r w:rsidR="00C7179C" w:rsidRPr="00DE6C92">
        <w:rPr>
          <w:rFonts w:ascii="Georgia" w:hAnsi="Georgia"/>
          <w:sz w:val="22"/>
          <w:szCs w:val="22"/>
        </w:rPr>
        <w:tab/>
      </w:r>
      <w:r w:rsidR="00C7179C" w:rsidRPr="00DE6C92">
        <w:rPr>
          <w:rFonts w:ascii="Georgia" w:hAnsi="Georgia"/>
          <w:sz w:val="22"/>
          <w:szCs w:val="22"/>
        </w:rPr>
        <w:tab/>
      </w:r>
      <w:r w:rsidR="00725488" w:rsidRPr="00DE6C92">
        <w:rPr>
          <w:rFonts w:ascii="Georgia" w:hAnsi="Georgia"/>
          <w:sz w:val="22"/>
          <w:szCs w:val="22"/>
        </w:rPr>
        <w:tab/>
      </w:r>
      <w:r w:rsidR="00C7179C" w:rsidRPr="00DE6C92">
        <w:rPr>
          <w:rFonts w:ascii="Georgia" w:hAnsi="Georgia"/>
          <w:sz w:val="22"/>
          <w:szCs w:val="22"/>
        </w:rPr>
        <w:tab/>
      </w:r>
      <w:r w:rsidR="00C7179C" w:rsidRPr="00DE6C92">
        <w:rPr>
          <w:rFonts w:ascii="Georgia" w:hAnsi="Georgia"/>
          <w:sz w:val="22"/>
          <w:szCs w:val="22"/>
        </w:rPr>
        <w:tab/>
      </w:r>
      <w:r w:rsidR="00C7179C" w:rsidRPr="00DE6C92">
        <w:rPr>
          <w:rFonts w:ascii="Georgia" w:hAnsi="Georgia"/>
          <w:sz w:val="22"/>
          <w:szCs w:val="22"/>
        </w:rPr>
        <w:tab/>
        <w:t>(CONTINUE TO S-5)</w:t>
      </w:r>
    </w:p>
    <w:p w14:paraId="1E1C17BC"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Qualified ADULT is available (not on phone)</w:t>
      </w:r>
      <w:r w:rsidRPr="00DE6C92">
        <w:rPr>
          <w:rFonts w:ascii="Georgia" w:hAnsi="Georgia"/>
          <w:sz w:val="22"/>
          <w:szCs w:val="22"/>
        </w:rPr>
        <w:tab/>
        <w:t>(ASK TO SPEAK WITH,</w:t>
      </w:r>
    </w:p>
    <w:p w14:paraId="36C74C9B"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REPEAT MAIN INTRO AND GO </w:t>
      </w:r>
    </w:p>
    <w:p w14:paraId="16D2B0D3"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TO S-5)</w:t>
      </w:r>
    </w:p>
    <w:p w14:paraId="2BD65250"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 xml:space="preserve">Qualified ADULT is not available at this </w:t>
      </w:r>
      <w:proofErr w:type="gramStart"/>
      <w:r w:rsidRPr="00DE6C92">
        <w:rPr>
          <w:rFonts w:ascii="Georgia" w:hAnsi="Georgia"/>
          <w:sz w:val="22"/>
          <w:szCs w:val="22"/>
        </w:rPr>
        <w:t>time  (</w:t>
      </w:r>
      <w:proofErr w:type="gramEnd"/>
      <w:r w:rsidRPr="00DE6C92">
        <w:rPr>
          <w:rFonts w:ascii="Georgia" w:hAnsi="Georgia"/>
          <w:sz w:val="22"/>
          <w:szCs w:val="22"/>
        </w:rPr>
        <w:t>SET UP CALLBACK)</w:t>
      </w:r>
    </w:p>
    <w:p w14:paraId="5820A1B9"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t>Refused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(THANK, ANSWER Q.S-RF &amp; </w:t>
      </w:r>
    </w:p>
    <w:p w14:paraId="76E92E2A"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TQS2a)</w:t>
      </w:r>
      <w:r w:rsidR="00A4378D" w:rsidRPr="00DE6C92">
        <w:rPr>
          <w:rFonts w:ascii="Georgia" w:hAnsi="Georgia"/>
          <w:sz w:val="22"/>
          <w:szCs w:val="22"/>
        </w:rPr>
        <w:t xml:space="preserve"> </w:t>
      </w:r>
      <w:r w:rsidR="00A4378D" w:rsidRPr="00DE6C92">
        <w:rPr>
          <w:rFonts w:ascii="Georgia" w:hAnsi="Georgia"/>
          <w:sz w:val="22"/>
          <w:szCs w:val="22"/>
        </w:rPr>
        <w:tab/>
      </w:r>
    </w:p>
    <w:p w14:paraId="6A9CFA0A"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w:t>
      </w:r>
      <w:r w:rsidRPr="00DE6C92">
        <w:rPr>
          <w:rFonts w:ascii="Georgia" w:hAnsi="Georgia"/>
          <w:sz w:val="22"/>
          <w:szCs w:val="22"/>
        </w:rPr>
        <w:tab/>
        <w:t>REFUSED AT INTRODUCTION/HUNG UP BEFORE THIS QUESTION</w:t>
      </w:r>
    </w:p>
    <w:p w14:paraId="23314A58"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 (THANK, ANSWER Q.S-RF &amp; </w:t>
      </w:r>
    </w:p>
    <w:p w14:paraId="34FDDD59"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NOQ)</w:t>
      </w:r>
      <w:r w:rsidR="00A4378D" w:rsidRPr="00DE6C92">
        <w:rPr>
          <w:rFonts w:ascii="Georgia" w:hAnsi="Georgia"/>
          <w:sz w:val="22"/>
          <w:szCs w:val="22"/>
        </w:rPr>
        <w:t xml:space="preserve"> </w:t>
      </w:r>
      <w:r w:rsidR="00A4378D" w:rsidRPr="00DE6C92">
        <w:rPr>
          <w:rFonts w:ascii="Georgia" w:hAnsi="Georgia"/>
          <w:sz w:val="22"/>
          <w:szCs w:val="22"/>
        </w:rPr>
        <w:tab/>
      </w:r>
    </w:p>
    <w:p w14:paraId="0A216ED6" w14:textId="77777777" w:rsidR="00C7179C" w:rsidRPr="00DE6C92" w:rsidRDefault="00C7179C">
      <w:pPr>
        <w:rPr>
          <w:rFonts w:ascii="Georgia" w:hAnsi="Georgia"/>
          <w:sz w:val="22"/>
          <w:szCs w:val="22"/>
        </w:rPr>
      </w:pPr>
    </w:p>
    <w:p w14:paraId="3FA5B081" w14:textId="77777777" w:rsidR="00C7179C" w:rsidRPr="00DE6C92" w:rsidRDefault="00F351A1"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C7179C" w:rsidRPr="00DE6C92">
        <w:rPr>
          <w:rFonts w:ascii="Georgia" w:hAnsi="Georgia"/>
          <w:sz w:val="22"/>
          <w:szCs w:val="22"/>
        </w:rPr>
        <w:t>(ASK S2b if S2=2+)</w:t>
      </w:r>
    </w:p>
    <w:p w14:paraId="52711782"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S2b.</w:t>
      </w:r>
      <w:r w:rsidRPr="00DE6C92">
        <w:rPr>
          <w:rFonts w:ascii="Georgia" w:hAnsi="Georgia"/>
          <w:sz w:val="22"/>
          <w:szCs w:val="22"/>
        </w:rPr>
        <w:tab/>
        <w:t>May I please speak with the Hispanic (male/female), living in this household who had the most recent birthday?</w:t>
      </w:r>
    </w:p>
    <w:p w14:paraId="579FBD7A"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634D6B3" w14:textId="77777777" w:rsidR="00C7179C" w:rsidRPr="00DE6C92" w:rsidRDefault="002337A8"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Qnxs2b</w:t>
      </w:r>
      <w:r w:rsidR="00C7179C" w:rsidRPr="00DE6C92">
        <w:rPr>
          <w:rFonts w:ascii="Georgia" w:hAnsi="Georgia"/>
          <w:sz w:val="22"/>
          <w:szCs w:val="22"/>
        </w:rPr>
        <w:tab/>
        <w:t>1</w:t>
      </w:r>
      <w:r w:rsidR="00C7179C" w:rsidRPr="00DE6C92">
        <w:rPr>
          <w:rFonts w:ascii="Georgia" w:hAnsi="Georgia"/>
          <w:sz w:val="22"/>
          <w:szCs w:val="22"/>
        </w:rPr>
        <w:tab/>
        <w:t>Qualified (male/female) is on phone</w:t>
      </w:r>
      <w:r w:rsidR="00C7179C" w:rsidRPr="00DE6C92">
        <w:rPr>
          <w:rFonts w:ascii="Georgia" w:hAnsi="Georgia"/>
          <w:sz w:val="22"/>
          <w:szCs w:val="22"/>
        </w:rPr>
        <w:tab/>
      </w:r>
      <w:r w:rsidR="00C7179C" w:rsidRPr="00DE6C92">
        <w:rPr>
          <w:rFonts w:ascii="Georgia" w:hAnsi="Georgia"/>
          <w:sz w:val="22"/>
          <w:szCs w:val="22"/>
        </w:rPr>
        <w:tab/>
      </w:r>
      <w:r w:rsidR="00725488" w:rsidRPr="00DE6C92">
        <w:rPr>
          <w:rFonts w:ascii="Georgia" w:hAnsi="Georgia"/>
          <w:sz w:val="22"/>
          <w:szCs w:val="22"/>
        </w:rPr>
        <w:tab/>
      </w:r>
      <w:r w:rsidR="00C7179C" w:rsidRPr="00DE6C92">
        <w:rPr>
          <w:rFonts w:ascii="Georgia" w:hAnsi="Georgia"/>
          <w:sz w:val="22"/>
          <w:szCs w:val="22"/>
        </w:rPr>
        <w:tab/>
      </w:r>
      <w:r w:rsidR="00C7179C" w:rsidRPr="00DE6C92">
        <w:rPr>
          <w:rFonts w:ascii="Georgia" w:hAnsi="Georgia"/>
          <w:sz w:val="22"/>
          <w:szCs w:val="22"/>
        </w:rPr>
        <w:tab/>
        <w:t>(CONTINUE TO S-5)</w:t>
      </w:r>
    </w:p>
    <w:p w14:paraId="541D61A6"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Qualified (male/female) is available (not on phone)</w:t>
      </w:r>
      <w:r w:rsidRPr="00DE6C92">
        <w:rPr>
          <w:rFonts w:ascii="Georgia" w:hAnsi="Georgia"/>
          <w:sz w:val="22"/>
          <w:szCs w:val="22"/>
        </w:rPr>
        <w:tab/>
        <w:t xml:space="preserve">(ASK TO SPEAK WITH, </w:t>
      </w:r>
    </w:p>
    <w:p w14:paraId="0638083B"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REPEAT MAIN INTRO AND GO </w:t>
      </w:r>
    </w:p>
    <w:p w14:paraId="2EA07AA1"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TO S-</w:t>
      </w:r>
      <w:r w:rsidR="00F351A1" w:rsidRPr="00DE6C92">
        <w:rPr>
          <w:rFonts w:ascii="Georgia" w:hAnsi="Georgia"/>
          <w:sz w:val="22"/>
          <w:szCs w:val="22"/>
        </w:rPr>
        <w:t>5</w:t>
      </w:r>
      <w:r w:rsidRPr="00DE6C92">
        <w:rPr>
          <w:rFonts w:ascii="Georgia" w:hAnsi="Georgia"/>
          <w:sz w:val="22"/>
          <w:szCs w:val="22"/>
        </w:rPr>
        <w:t>)</w:t>
      </w:r>
    </w:p>
    <w:p w14:paraId="5D8D38FF"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Qualified (male/female) is not available at this time</w:t>
      </w:r>
      <w:r w:rsidRPr="00DE6C92">
        <w:rPr>
          <w:rFonts w:ascii="Georgia" w:hAnsi="Georgia"/>
          <w:sz w:val="22"/>
          <w:szCs w:val="22"/>
        </w:rPr>
        <w:tab/>
        <w:t>(GO TO S-3)</w:t>
      </w:r>
    </w:p>
    <w:p w14:paraId="0DD0658F"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 xml:space="preserve">No </w:t>
      </w:r>
      <w:r w:rsidR="00F351A1" w:rsidRPr="00DE6C92">
        <w:rPr>
          <w:rFonts w:ascii="Georgia" w:hAnsi="Georgia"/>
          <w:sz w:val="22"/>
          <w:szCs w:val="22"/>
        </w:rPr>
        <w:t xml:space="preserve">Hispanic </w:t>
      </w:r>
      <w:r w:rsidRPr="00DE6C92">
        <w:rPr>
          <w:rFonts w:ascii="Georgia" w:hAnsi="Georgia"/>
          <w:sz w:val="22"/>
          <w:szCs w:val="22"/>
        </w:rPr>
        <w:t>(male/female) 18+ living in household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(GO TO S-</w:t>
      </w:r>
      <w:r w:rsidR="006B3161" w:rsidRPr="00DE6C92">
        <w:rPr>
          <w:rFonts w:ascii="Georgia" w:hAnsi="Georgia"/>
          <w:sz w:val="22"/>
          <w:szCs w:val="22"/>
        </w:rPr>
        <w:t>4a</w:t>
      </w:r>
      <w:r w:rsidRPr="00DE6C92">
        <w:rPr>
          <w:rFonts w:ascii="Georgia" w:hAnsi="Georgia"/>
          <w:sz w:val="22"/>
          <w:szCs w:val="22"/>
        </w:rPr>
        <w:t>)</w:t>
      </w:r>
    </w:p>
    <w:p w14:paraId="0ED4C70A"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t>Refused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(THANK, ANSWER Q.S-RF &amp; </w:t>
      </w:r>
    </w:p>
    <w:p w14:paraId="13E484EE"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TQS1a)</w:t>
      </w:r>
      <w:r w:rsidR="00A4378D" w:rsidRPr="00DE6C92">
        <w:rPr>
          <w:rFonts w:ascii="Georgia" w:hAnsi="Georgia"/>
          <w:sz w:val="22"/>
          <w:szCs w:val="22"/>
        </w:rPr>
        <w:t xml:space="preserve"> </w:t>
      </w:r>
      <w:r w:rsidR="00A4378D" w:rsidRPr="00DE6C92">
        <w:rPr>
          <w:rFonts w:ascii="Georgia" w:hAnsi="Georgia"/>
          <w:sz w:val="22"/>
          <w:szCs w:val="22"/>
        </w:rPr>
        <w:tab/>
      </w:r>
    </w:p>
    <w:p w14:paraId="40CC5E13"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F351A1" w:rsidRPr="00DE6C92">
        <w:rPr>
          <w:rFonts w:ascii="Georgia" w:hAnsi="Georgia"/>
          <w:sz w:val="22"/>
          <w:szCs w:val="22"/>
        </w:rPr>
        <w:t>0</w:t>
      </w:r>
      <w:r w:rsidRPr="00DE6C92">
        <w:rPr>
          <w:rFonts w:ascii="Georgia" w:hAnsi="Georgia"/>
          <w:sz w:val="22"/>
          <w:szCs w:val="22"/>
        </w:rPr>
        <w:tab/>
        <w:t>REFUSED AT INTRODUCTION/HUNG UP BEFORE THIS QUESTION</w:t>
      </w:r>
    </w:p>
    <w:p w14:paraId="7B41E0E8"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 (THANK, ANSWER Q.S-RF &amp; </w:t>
      </w:r>
    </w:p>
    <w:p w14:paraId="295E149A"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NOQ)</w:t>
      </w:r>
      <w:r w:rsidR="00A4378D" w:rsidRPr="00DE6C92">
        <w:rPr>
          <w:rFonts w:ascii="Georgia" w:hAnsi="Georgia"/>
          <w:sz w:val="22"/>
          <w:szCs w:val="22"/>
        </w:rPr>
        <w:t xml:space="preserve"> </w:t>
      </w:r>
      <w:r w:rsidR="00A4378D" w:rsidRPr="00DE6C92">
        <w:rPr>
          <w:rFonts w:ascii="Georgia" w:hAnsi="Georgia"/>
          <w:sz w:val="22"/>
          <w:szCs w:val="22"/>
        </w:rPr>
        <w:tab/>
      </w:r>
    </w:p>
    <w:p w14:paraId="19491637"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3E5ED49"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S-3.</w:t>
      </w:r>
      <w:r w:rsidRPr="00DE6C92">
        <w:rPr>
          <w:rFonts w:ascii="Georgia" w:hAnsi="Georgia"/>
          <w:sz w:val="22"/>
          <w:szCs w:val="22"/>
        </w:rPr>
        <w:tab/>
        <w:t>Then may I speak to any Hispanic (MALE/FEMALE), 18 years of age or older, living in this household?</w:t>
      </w:r>
    </w:p>
    <w:p w14:paraId="46CCD0ED"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A77F1E9" w14:textId="77777777" w:rsidR="00C7179C" w:rsidRPr="00DE6C92" w:rsidRDefault="002337A8"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Qnxs3</w:t>
      </w:r>
      <w:r w:rsidR="00C7179C" w:rsidRPr="00DE6C92">
        <w:rPr>
          <w:rFonts w:ascii="Georgia" w:hAnsi="Georgia"/>
          <w:sz w:val="22"/>
          <w:szCs w:val="22"/>
        </w:rPr>
        <w:tab/>
        <w:t>1</w:t>
      </w:r>
      <w:r w:rsidR="00C7179C" w:rsidRPr="00DE6C92">
        <w:rPr>
          <w:rFonts w:ascii="Georgia" w:hAnsi="Georgia"/>
          <w:sz w:val="22"/>
          <w:szCs w:val="22"/>
        </w:rPr>
        <w:tab/>
        <w:t>Qualified (MALE/FEMALE) is on phone</w:t>
      </w:r>
      <w:r w:rsidR="00C7179C" w:rsidRPr="00DE6C92">
        <w:rPr>
          <w:rFonts w:ascii="Georgia" w:hAnsi="Georgia"/>
          <w:sz w:val="22"/>
          <w:szCs w:val="22"/>
        </w:rPr>
        <w:tab/>
      </w:r>
      <w:r w:rsidR="00C7179C" w:rsidRPr="00DE6C92">
        <w:rPr>
          <w:rFonts w:ascii="Georgia" w:hAnsi="Georgia"/>
          <w:sz w:val="22"/>
          <w:szCs w:val="22"/>
        </w:rPr>
        <w:tab/>
      </w:r>
      <w:r w:rsidR="00725488" w:rsidRPr="00DE6C92">
        <w:rPr>
          <w:rFonts w:ascii="Georgia" w:hAnsi="Georgia"/>
          <w:sz w:val="22"/>
          <w:szCs w:val="22"/>
        </w:rPr>
        <w:tab/>
      </w:r>
      <w:r w:rsidR="000651A2">
        <w:rPr>
          <w:rFonts w:ascii="Georgia" w:hAnsi="Georgia"/>
          <w:sz w:val="22"/>
          <w:szCs w:val="22"/>
        </w:rPr>
        <w:tab/>
      </w:r>
      <w:r w:rsidR="00C7179C" w:rsidRPr="00DE6C92">
        <w:rPr>
          <w:rFonts w:ascii="Georgia" w:hAnsi="Georgia"/>
          <w:sz w:val="22"/>
          <w:szCs w:val="22"/>
        </w:rPr>
        <w:tab/>
        <w:t>(CONTINUE TO S-5)</w:t>
      </w:r>
    </w:p>
    <w:p w14:paraId="26883B02"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Qualified (MALE/FEMALE) is available (not on phone)</w:t>
      </w:r>
      <w:r w:rsidRPr="00DE6C92">
        <w:rPr>
          <w:rFonts w:ascii="Georgia" w:hAnsi="Georgia"/>
          <w:sz w:val="22"/>
          <w:szCs w:val="22"/>
        </w:rPr>
        <w:tab/>
        <w:t xml:space="preserve">(ASK TO SPEAK </w:t>
      </w:r>
    </w:p>
    <w:p w14:paraId="534C7A84"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WITH, REPEAT MAIN INTRO </w:t>
      </w:r>
    </w:p>
    <w:p w14:paraId="3804FC09"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AND GO TO S-</w:t>
      </w:r>
      <w:r w:rsidR="00F351A1" w:rsidRPr="00DE6C92">
        <w:rPr>
          <w:rFonts w:ascii="Georgia" w:hAnsi="Georgia"/>
          <w:sz w:val="22"/>
          <w:szCs w:val="22"/>
        </w:rPr>
        <w:t>5)</w:t>
      </w:r>
    </w:p>
    <w:p w14:paraId="3245B631"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Qualified (MALE/FEMALE) is not available at this time</w:t>
      </w:r>
      <w:r w:rsidRPr="00DE6C92">
        <w:rPr>
          <w:rFonts w:ascii="Georgia" w:hAnsi="Georgia"/>
          <w:sz w:val="22"/>
          <w:szCs w:val="22"/>
        </w:rPr>
        <w:tab/>
        <w:t>(GO TO S-4a)</w:t>
      </w:r>
    </w:p>
    <w:p w14:paraId="376B563C"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 (MALE/FEMALE) 18+ living in household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(GO TO S-4a)</w:t>
      </w:r>
    </w:p>
    <w:p w14:paraId="2BD80CDF"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t>Refused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(THANK, ANSWER Q.S-RF &amp; </w:t>
      </w:r>
    </w:p>
    <w:p w14:paraId="1A728F05" w14:textId="77777777" w:rsidR="00C7179C" w:rsidRPr="00DE6C92" w:rsidRDefault="00C7179C" w:rsidP="00C7179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TERM RECORD AS TQS3)</w:t>
      </w:r>
      <w:r w:rsidR="00A4378D" w:rsidRPr="00DE6C92">
        <w:rPr>
          <w:rFonts w:ascii="Georgia" w:hAnsi="Georgia"/>
          <w:sz w:val="22"/>
          <w:szCs w:val="22"/>
        </w:rPr>
        <w:t xml:space="preserve"> </w:t>
      </w:r>
      <w:r w:rsidR="00A4378D" w:rsidRPr="00DE6C92">
        <w:rPr>
          <w:rFonts w:ascii="Georgia" w:hAnsi="Georgia"/>
          <w:sz w:val="22"/>
          <w:szCs w:val="22"/>
        </w:rPr>
        <w:tab/>
      </w:r>
    </w:p>
    <w:p w14:paraId="37E57BA6" w14:textId="77777777" w:rsidR="00F351A1" w:rsidRPr="00DE6C92" w:rsidRDefault="00F351A1">
      <w:pPr>
        <w:rPr>
          <w:rFonts w:ascii="Georgia" w:hAnsi="Georgia"/>
          <w:sz w:val="22"/>
          <w:szCs w:val="22"/>
        </w:rPr>
      </w:pPr>
    </w:p>
    <w:p w14:paraId="79C5580F" w14:textId="77777777" w:rsidR="006409B8" w:rsidRPr="00DE6C92" w:rsidRDefault="006409B8">
      <w:pPr>
        <w:rPr>
          <w:rFonts w:ascii="Georgia" w:hAnsi="Georgia"/>
          <w:sz w:val="22"/>
          <w:szCs w:val="22"/>
        </w:rPr>
      </w:pPr>
      <w:r w:rsidRPr="00DE6C92">
        <w:rPr>
          <w:rFonts w:ascii="Georgia" w:hAnsi="Georgia"/>
          <w:sz w:val="22"/>
          <w:szCs w:val="22"/>
        </w:rPr>
        <w:br w:type="page"/>
      </w:r>
    </w:p>
    <w:p w14:paraId="22D01F9A" w14:textId="77777777" w:rsidR="00F351A1" w:rsidRPr="00DE6C92" w:rsidRDefault="00F351A1" w:rsidP="00F351A1">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S-4a.</w:t>
      </w:r>
      <w:r w:rsidRPr="00DE6C92">
        <w:rPr>
          <w:rFonts w:ascii="Georgia" w:hAnsi="Georgia"/>
          <w:sz w:val="22"/>
          <w:szCs w:val="22"/>
        </w:rPr>
        <w:tab/>
        <w:t>Then may I speak to any Hispanic, 18 years of age or older, living in this household?</w:t>
      </w:r>
    </w:p>
    <w:p w14:paraId="25591D01" w14:textId="77777777" w:rsidR="006409B8" w:rsidRPr="00DE6C92" w:rsidRDefault="006409B8"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rPr>
          <w:rFonts w:ascii="Georgia" w:hAnsi="Georgia"/>
          <w:sz w:val="22"/>
          <w:szCs w:val="22"/>
        </w:rPr>
      </w:pPr>
    </w:p>
    <w:p w14:paraId="66BA82D5" w14:textId="77777777" w:rsidR="006409B8" w:rsidRPr="00DE6C92" w:rsidRDefault="002337A8"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rPr>
          <w:rFonts w:ascii="Georgia" w:hAnsi="Georgia"/>
          <w:sz w:val="22"/>
          <w:szCs w:val="22"/>
        </w:rPr>
      </w:pPr>
      <w:r w:rsidRPr="00DE6C92">
        <w:rPr>
          <w:rFonts w:ascii="Georgia" w:hAnsi="Georgia"/>
          <w:b/>
          <w:sz w:val="22"/>
          <w:szCs w:val="22"/>
        </w:rPr>
        <w:t>Qnxs4a</w:t>
      </w:r>
      <w:r w:rsidR="006409B8" w:rsidRPr="00DE6C92">
        <w:rPr>
          <w:rFonts w:ascii="Georgia" w:hAnsi="Georgia"/>
          <w:sz w:val="22"/>
          <w:szCs w:val="22"/>
        </w:rPr>
        <w:tab/>
        <w:t>1</w:t>
      </w:r>
      <w:r w:rsidR="006409B8" w:rsidRPr="00DE6C92">
        <w:rPr>
          <w:rFonts w:ascii="Georgia" w:hAnsi="Georgia"/>
          <w:sz w:val="22"/>
          <w:szCs w:val="22"/>
        </w:rPr>
        <w:tab/>
      </w:r>
      <w:r w:rsidR="00D756DB" w:rsidRPr="00DE6C92">
        <w:rPr>
          <w:rFonts w:ascii="Georgia" w:hAnsi="Georgia"/>
          <w:sz w:val="22"/>
          <w:szCs w:val="22"/>
        </w:rPr>
        <w:tab/>
      </w:r>
      <w:r w:rsidR="006409B8" w:rsidRPr="00DE6C92">
        <w:rPr>
          <w:rFonts w:ascii="Georgia" w:hAnsi="Georgia"/>
          <w:sz w:val="22"/>
          <w:szCs w:val="22"/>
        </w:rPr>
        <w:t>Qualified respondent is on phone</w:t>
      </w:r>
      <w:r w:rsidR="006409B8" w:rsidRPr="00DE6C92">
        <w:rPr>
          <w:rFonts w:ascii="Georgia" w:hAnsi="Georgia"/>
          <w:sz w:val="22"/>
          <w:szCs w:val="22"/>
        </w:rPr>
        <w:tab/>
      </w:r>
      <w:r w:rsidR="00725488" w:rsidRPr="00DE6C92">
        <w:rPr>
          <w:rFonts w:ascii="Georgia" w:hAnsi="Georgia"/>
          <w:sz w:val="22"/>
          <w:szCs w:val="22"/>
        </w:rPr>
        <w:tab/>
      </w:r>
      <w:r w:rsidR="00725488" w:rsidRPr="00DE6C92">
        <w:rPr>
          <w:rFonts w:ascii="Georgia" w:hAnsi="Georgia"/>
          <w:b/>
          <w:sz w:val="22"/>
          <w:szCs w:val="22"/>
        </w:rPr>
        <w:t>(711)</w:t>
      </w:r>
      <w:r w:rsidR="006409B8" w:rsidRPr="00DE6C92">
        <w:rPr>
          <w:rFonts w:ascii="Georgia" w:hAnsi="Georgia"/>
          <w:sz w:val="22"/>
          <w:szCs w:val="22"/>
        </w:rPr>
        <w:tab/>
        <w:t>(CONTINUE TO S-5)</w:t>
      </w:r>
    </w:p>
    <w:p w14:paraId="1C3A0C8F" w14:textId="77777777" w:rsidR="006409B8" w:rsidRPr="00DE6C92" w:rsidRDefault="006409B8"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rPr>
          <w:rFonts w:ascii="Georgia" w:hAnsi="Georgia"/>
          <w:sz w:val="22"/>
          <w:szCs w:val="22"/>
        </w:rPr>
      </w:pPr>
      <w:r w:rsidRPr="00DE6C92">
        <w:rPr>
          <w:rFonts w:ascii="Georgia" w:hAnsi="Georgia"/>
          <w:sz w:val="22"/>
          <w:szCs w:val="22"/>
        </w:rPr>
        <w:tab/>
      </w:r>
      <w:r w:rsidR="00D756DB" w:rsidRPr="00DE6C92">
        <w:rPr>
          <w:rFonts w:ascii="Georgia" w:hAnsi="Georgia"/>
          <w:sz w:val="22"/>
          <w:szCs w:val="22"/>
        </w:rPr>
        <w:tab/>
      </w:r>
      <w:r w:rsidRPr="00DE6C92">
        <w:rPr>
          <w:rFonts w:ascii="Georgia" w:hAnsi="Georgia"/>
          <w:sz w:val="22"/>
          <w:szCs w:val="22"/>
        </w:rPr>
        <w:t>2</w:t>
      </w:r>
      <w:r w:rsidR="00D756DB" w:rsidRPr="00DE6C92">
        <w:rPr>
          <w:rFonts w:ascii="Georgia" w:hAnsi="Georgia"/>
          <w:sz w:val="22"/>
          <w:szCs w:val="22"/>
        </w:rPr>
        <w:t xml:space="preserve"> </w:t>
      </w:r>
      <w:r w:rsidRPr="00DE6C92">
        <w:rPr>
          <w:rFonts w:ascii="Georgia" w:hAnsi="Georgia"/>
          <w:sz w:val="22"/>
          <w:szCs w:val="22"/>
        </w:rPr>
        <w:tab/>
        <w:t>Qualified respondent is available (not on phone)</w:t>
      </w:r>
      <w:r w:rsidRPr="00DE6C92">
        <w:rPr>
          <w:rFonts w:ascii="Georgia" w:hAnsi="Georgia"/>
          <w:sz w:val="22"/>
          <w:szCs w:val="22"/>
        </w:rPr>
        <w:tab/>
        <w:t xml:space="preserve">(ASK TO SPEAK </w:t>
      </w:r>
    </w:p>
    <w:p w14:paraId="7A0081FE" w14:textId="77777777" w:rsidR="006409B8" w:rsidRPr="00DE6C92" w:rsidRDefault="006409B8"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5400"/>
        <w:rPr>
          <w:rFonts w:ascii="Georgia" w:hAnsi="Georgia"/>
          <w:sz w:val="22"/>
          <w:szCs w:val="22"/>
        </w:rPr>
      </w:pPr>
      <w:r w:rsidRPr="00DE6C92">
        <w:rPr>
          <w:rFonts w:ascii="Georgia" w:hAnsi="Georgia"/>
          <w:sz w:val="22"/>
          <w:szCs w:val="22"/>
        </w:rPr>
        <w:t xml:space="preserve">WITH, REPEAT MAIN INTRO </w:t>
      </w:r>
    </w:p>
    <w:p w14:paraId="0087E863" w14:textId="77777777" w:rsidR="006409B8" w:rsidRPr="00DE6C92" w:rsidRDefault="006409B8"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5400"/>
        <w:rPr>
          <w:rFonts w:ascii="Georgia" w:hAnsi="Georgia"/>
          <w:sz w:val="22"/>
          <w:szCs w:val="22"/>
        </w:rPr>
      </w:pPr>
      <w:r w:rsidRPr="00DE6C92">
        <w:rPr>
          <w:rFonts w:ascii="Georgia" w:hAnsi="Georgia"/>
          <w:sz w:val="22"/>
          <w:szCs w:val="22"/>
        </w:rPr>
        <w:t>&amp; GO TO S-5)</w:t>
      </w:r>
    </w:p>
    <w:p w14:paraId="78EABBDC" w14:textId="77777777" w:rsidR="006409B8" w:rsidRPr="00DE6C92" w:rsidRDefault="006409B8" w:rsidP="006409B8">
      <w:pPr>
        <w:tabs>
          <w:tab w:val="left" w:pos="-1620"/>
          <w:tab w:val="left" w:pos="-1440"/>
          <w:tab w:val="left" w:pos="-720"/>
          <w:tab w:val="left" w:pos="286"/>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20"/>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rPr>
          <w:rFonts w:ascii="Georgia" w:hAnsi="Georgia"/>
          <w:sz w:val="22"/>
          <w:szCs w:val="22"/>
        </w:rPr>
      </w:pPr>
      <w:r w:rsidRPr="00DE6C92">
        <w:rPr>
          <w:rFonts w:ascii="Georgia" w:hAnsi="Georgia"/>
          <w:sz w:val="22"/>
          <w:szCs w:val="22"/>
        </w:rPr>
        <w:tab/>
      </w:r>
      <w:r w:rsidR="00D756DB" w:rsidRPr="00DE6C92">
        <w:rPr>
          <w:rFonts w:ascii="Georgia" w:hAnsi="Georgia"/>
          <w:sz w:val="22"/>
          <w:szCs w:val="22"/>
        </w:rPr>
        <w:tab/>
      </w:r>
      <w:r w:rsidRPr="00DE6C92">
        <w:rPr>
          <w:rFonts w:ascii="Georgia" w:hAnsi="Georgia"/>
          <w:sz w:val="22"/>
          <w:szCs w:val="22"/>
        </w:rPr>
        <w:t>3</w:t>
      </w:r>
      <w:r w:rsidRPr="00DE6C92">
        <w:rPr>
          <w:rFonts w:ascii="Georgia" w:hAnsi="Georgia"/>
          <w:sz w:val="22"/>
          <w:szCs w:val="22"/>
        </w:rPr>
        <w:tab/>
        <w:t>Qualified respondent is not available at this time [SETUP CALLBACK]</w:t>
      </w:r>
    </w:p>
    <w:p w14:paraId="6035D2F8" w14:textId="77777777" w:rsidR="006409B8" w:rsidRPr="00DE6C92" w:rsidRDefault="006409B8" w:rsidP="006409B8">
      <w:pPr>
        <w:tabs>
          <w:tab w:val="left" w:pos="-1620"/>
          <w:tab w:val="left" w:pos="-1440"/>
          <w:tab w:val="left" w:pos="-720"/>
          <w:tab w:val="left" w:pos="270"/>
          <w:tab w:val="left" w:pos="857"/>
          <w:tab w:val="left" w:pos="1285"/>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20"/>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5310" w:hanging="4950"/>
        <w:rPr>
          <w:rFonts w:ascii="Georgia" w:hAnsi="Georgia"/>
          <w:sz w:val="22"/>
          <w:szCs w:val="22"/>
        </w:rPr>
      </w:pPr>
      <w:r w:rsidRPr="00DE6C92">
        <w:rPr>
          <w:rFonts w:ascii="Georgia" w:hAnsi="Georgia"/>
          <w:sz w:val="22"/>
          <w:szCs w:val="22"/>
        </w:rPr>
        <w:tab/>
      </w:r>
      <w:r w:rsidR="00D756DB" w:rsidRPr="00DE6C92">
        <w:rPr>
          <w:rFonts w:ascii="Georgia" w:hAnsi="Georgia"/>
          <w:sz w:val="22"/>
          <w:szCs w:val="22"/>
        </w:rPr>
        <w:tab/>
      </w:r>
      <w:r w:rsidRPr="00DE6C92">
        <w:rPr>
          <w:rFonts w:ascii="Georgia" w:hAnsi="Georgia"/>
          <w:sz w:val="22"/>
          <w:szCs w:val="22"/>
        </w:rPr>
        <w:t>4</w:t>
      </w:r>
      <w:r w:rsidRPr="00DE6C92">
        <w:rPr>
          <w:rFonts w:ascii="Georgia" w:hAnsi="Georgia"/>
          <w:sz w:val="22"/>
          <w:szCs w:val="22"/>
        </w:rPr>
        <w:tab/>
        <w:t>No Hispanic 18+ living in household</w:t>
      </w:r>
      <w:r w:rsidRPr="00DE6C92">
        <w:rPr>
          <w:rFonts w:ascii="Georgia" w:hAnsi="Georgia"/>
          <w:sz w:val="22"/>
          <w:szCs w:val="22"/>
        </w:rPr>
        <w:tab/>
      </w:r>
      <w:r w:rsidRPr="00DE6C92">
        <w:rPr>
          <w:rFonts w:ascii="Georgia" w:hAnsi="Georgia"/>
          <w:sz w:val="22"/>
          <w:szCs w:val="22"/>
        </w:rPr>
        <w:tab/>
        <w:t>(THANK &amp; TERM. RECORD AS TQS4a)</w:t>
      </w:r>
    </w:p>
    <w:p w14:paraId="0BEB56A1" w14:textId="77777777" w:rsidR="006409B8" w:rsidRPr="00DE6C92" w:rsidRDefault="006409B8"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D756DB"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r>
      <w:r w:rsidR="00D756DB" w:rsidRPr="00DE6C92">
        <w:rPr>
          <w:rFonts w:ascii="Georgia" w:hAnsi="Georgia"/>
          <w:sz w:val="22"/>
          <w:szCs w:val="22"/>
        </w:rPr>
        <w:t xml:space="preserve"> </w:t>
      </w:r>
      <w:r w:rsidR="00D756DB" w:rsidRPr="00DE6C92">
        <w:rPr>
          <w:rFonts w:ascii="Georgia" w:hAnsi="Georgia"/>
          <w:sz w:val="22"/>
          <w:szCs w:val="22"/>
        </w:rPr>
        <w:tab/>
        <w:t xml:space="preserve"> </w:t>
      </w:r>
      <w:r w:rsidRPr="00DE6C92">
        <w:rPr>
          <w:rFonts w:ascii="Georgia" w:hAnsi="Georgia"/>
          <w:sz w:val="22"/>
          <w:szCs w:val="22"/>
        </w:rPr>
        <w:t>Refused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(THANK ANSWER Q.S-RF &amp; TERM </w:t>
      </w:r>
    </w:p>
    <w:p w14:paraId="5E670C7E" w14:textId="77777777" w:rsidR="005A055F" w:rsidRDefault="006409B8" w:rsidP="006409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5400"/>
        <w:rPr>
          <w:rFonts w:ascii="Georgia" w:hAnsi="Georgia"/>
          <w:sz w:val="22"/>
          <w:szCs w:val="22"/>
        </w:rPr>
      </w:pPr>
      <w:r w:rsidRPr="00DE6C92">
        <w:rPr>
          <w:rFonts w:ascii="Georgia" w:hAnsi="Georgia"/>
          <w:sz w:val="22"/>
          <w:szCs w:val="22"/>
        </w:rPr>
        <w:t>RECORD AS TQS4a)</w:t>
      </w:r>
      <w:r w:rsidR="00A4378D" w:rsidRPr="00DE6C92">
        <w:rPr>
          <w:rFonts w:ascii="Georgia" w:hAnsi="Georgia"/>
          <w:sz w:val="22"/>
          <w:szCs w:val="22"/>
        </w:rPr>
        <w:t xml:space="preserve"> </w:t>
      </w:r>
      <w:r w:rsidR="00A4378D" w:rsidRPr="00DE6C92">
        <w:rPr>
          <w:rFonts w:ascii="Georgia" w:hAnsi="Georgia"/>
          <w:sz w:val="22"/>
          <w:szCs w:val="22"/>
        </w:rPr>
        <w:tab/>
      </w:r>
    </w:p>
    <w:p w14:paraId="32572BD8" w14:textId="77777777" w:rsidR="00350024" w:rsidRPr="00DE6C92" w:rsidRDefault="00350024" w:rsidP="005A055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539D0C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CELL PHONE SCREENER:</w:t>
      </w:r>
    </w:p>
    <w:p w14:paraId="260BAEA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936F06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INTRODUCTION: Hello, my name is ____________. I am calling for the Pew Research Center which is conducting an important nationwide public opinion poll.  Your number was selected at random and your answers are completely confidential.</w:t>
      </w:r>
    </w:p>
    <w:p w14:paraId="3BB1E68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2E4AE1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INTERVIEWER: ONLY IF RESPONDENT ASKS ABOUT INCENTIVE:</w:t>
      </w:r>
    </w:p>
    <w:p w14:paraId="09F7904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At the end of the survey, we would like to send you $5 in appreciation of your time.</w:t>
      </w:r>
    </w:p>
    <w:p w14:paraId="7966F18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D4C7393" w14:textId="77777777" w:rsidR="0095385E" w:rsidRPr="00DE6C92" w:rsidRDefault="0095385E" w:rsidP="00350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260" w:hanging="1260"/>
        <w:rPr>
          <w:rFonts w:ascii="Georgia" w:hAnsi="Georgia"/>
          <w:sz w:val="22"/>
          <w:szCs w:val="22"/>
        </w:rPr>
      </w:pPr>
      <w:r w:rsidRPr="00DE6C92">
        <w:rPr>
          <w:rFonts w:ascii="Georgia" w:hAnsi="Georgia"/>
          <w:sz w:val="22"/>
          <w:szCs w:val="22"/>
        </w:rPr>
        <w:tab/>
        <w:t>CELL-0.</w:t>
      </w:r>
      <w:r w:rsidR="00350024" w:rsidRPr="00DE6C92">
        <w:rPr>
          <w:rFonts w:ascii="Georgia" w:hAnsi="Georgia"/>
          <w:sz w:val="22"/>
          <w:szCs w:val="22"/>
        </w:rPr>
        <w:tab/>
      </w:r>
      <w:r w:rsidRPr="00DE6C92">
        <w:rPr>
          <w:rFonts w:ascii="Georgia" w:hAnsi="Georgia"/>
          <w:sz w:val="22"/>
          <w:szCs w:val="22"/>
        </w:rPr>
        <w:t xml:space="preserve">Before we continue, are you driving or doing anything that requires your full attention right now? </w:t>
      </w:r>
    </w:p>
    <w:p w14:paraId="78FABCC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628C0D6" w14:textId="77777777" w:rsidR="0095385E" w:rsidRPr="00DE6C92" w:rsidRDefault="00165BA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C</w:t>
      </w:r>
      <w:r w:rsidR="002337A8" w:rsidRPr="00DE6C92">
        <w:rPr>
          <w:rFonts w:ascii="Georgia" w:hAnsi="Georgia"/>
          <w:b/>
          <w:sz w:val="22"/>
          <w:szCs w:val="22"/>
        </w:rPr>
        <w:t>ell0</w:t>
      </w:r>
      <w:r w:rsidR="0095385E" w:rsidRPr="00DE6C92">
        <w:rPr>
          <w:rFonts w:ascii="Georgia" w:hAnsi="Georgia"/>
          <w:sz w:val="22"/>
          <w:szCs w:val="22"/>
        </w:rPr>
        <w:tab/>
        <w:t>1</w:t>
      </w:r>
      <w:r w:rsidR="0095385E" w:rsidRPr="00DE6C92">
        <w:rPr>
          <w:rFonts w:ascii="Georgia" w:hAnsi="Georgia"/>
          <w:sz w:val="22"/>
          <w:szCs w:val="22"/>
        </w:rPr>
        <w:tab/>
        <w:t>No, respondent not driving</w:t>
      </w:r>
      <w:r w:rsidR="0095385E" w:rsidRPr="00DE6C92">
        <w:rPr>
          <w:rFonts w:ascii="Georgia" w:hAnsi="Georgia"/>
          <w:sz w:val="22"/>
          <w:szCs w:val="22"/>
        </w:rPr>
        <w:tab/>
      </w:r>
      <w:r w:rsidR="0095385E" w:rsidRPr="00DE6C92">
        <w:rPr>
          <w:rFonts w:ascii="Georgia" w:hAnsi="Georgia"/>
          <w:sz w:val="22"/>
          <w:szCs w:val="22"/>
        </w:rPr>
        <w:tab/>
        <w:t xml:space="preserve">CONTINUE TO CELL-1 </w:t>
      </w:r>
    </w:p>
    <w:p w14:paraId="247AA18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Yes, respondent is driving</w:t>
      </w:r>
      <w:r w:rsidRPr="00DE6C92">
        <w:rPr>
          <w:rFonts w:ascii="Georgia" w:hAnsi="Georgia"/>
          <w:sz w:val="22"/>
          <w:szCs w:val="22"/>
        </w:rPr>
        <w:tab/>
      </w:r>
      <w:r w:rsidRPr="00DE6C92">
        <w:rPr>
          <w:rFonts w:ascii="Georgia" w:hAnsi="Georgia"/>
          <w:sz w:val="22"/>
          <w:szCs w:val="22"/>
        </w:rPr>
        <w:tab/>
        <w:t>SET UP CALL BACK</w:t>
      </w:r>
    </w:p>
    <w:p w14:paraId="0F94162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This is NOT a cell phone</w:t>
      </w:r>
      <w:r w:rsidRPr="00DE6C92">
        <w:rPr>
          <w:rFonts w:ascii="Georgia" w:hAnsi="Georgia"/>
          <w:sz w:val="22"/>
          <w:szCs w:val="22"/>
        </w:rPr>
        <w:tab/>
      </w:r>
      <w:r w:rsidR="000651A2">
        <w:rPr>
          <w:rFonts w:ascii="Georgia" w:hAnsi="Georgia"/>
          <w:sz w:val="22"/>
          <w:szCs w:val="22"/>
        </w:rPr>
        <w:tab/>
      </w:r>
      <w:r w:rsidRPr="00DE6C92">
        <w:rPr>
          <w:rFonts w:ascii="Georgia" w:hAnsi="Georgia"/>
          <w:sz w:val="22"/>
          <w:szCs w:val="22"/>
        </w:rPr>
        <w:t>THANK &amp; TERM.  RECORD AS TQCELL-0</w:t>
      </w:r>
      <w:r w:rsidR="001A3C42" w:rsidRPr="00DE6C92">
        <w:rPr>
          <w:rFonts w:ascii="Georgia" w:hAnsi="Georgia"/>
          <w:sz w:val="22"/>
          <w:szCs w:val="22"/>
        </w:rPr>
        <w:tab/>
      </w:r>
    </w:p>
    <w:p w14:paraId="3F21D88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t>Refused</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 xml:space="preserve">THANK, ANSWER Q.S-RF &amp; TERM.  RECORD </w:t>
      </w:r>
    </w:p>
    <w:p w14:paraId="107C025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AS RQCELL-0</w:t>
      </w:r>
      <w:r w:rsidR="00A4378D" w:rsidRPr="00DE6C92">
        <w:rPr>
          <w:rFonts w:ascii="Georgia" w:hAnsi="Georgia"/>
          <w:sz w:val="22"/>
          <w:szCs w:val="22"/>
        </w:rPr>
        <w:tab/>
      </w:r>
    </w:p>
    <w:p w14:paraId="00729AE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7AD347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CELL1.</w:t>
      </w:r>
      <w:r w:rsidRPr="00DE6C92">
        <w:rPr>
          <w:rFonts w:ascii="Georgia" w:hAnsi="Georgia"/>
          <w:sz w:val="22"/>
          <w:szCs w:val="22"/>
        </w:rPr>
        <w:tab/>
        <w:t>First, can you tell me, are you</w:t>
      </w:r>
      <w:r w:rsidR="00546CC9" w:rsidRPr="00DE6C92">
        <w:rPr>
          <w:rFonts w:ascii="Georgia" w:hAnsi="Georgia"/>
          <w:sz w:val="22"/>
          <w:szCs w:val="22"/>
        </w:rPr>
        <w:t xml:space="preserve"> (INSERT)</w:t>
      </w:r>
      <w:r w:rsidRPr="00DE6C92">
        <w:rPr>
          <w:rFonts w:ascii="Georgia" w:hAnsi="Georgia"/>
          <w:sz w:val="22"/>
          <w:szCs w:val="22"/>
        </w:rPr>
        <w:t xml:space="preserve">: </w:t>
      </w:r>
    </w:p>
    <w:p w14:paraId="5AC34519" w14:textId="77777777" w:rsidR="00165BAF" w:rsidRPr="00DE6C92" w:rsidRDefault="00165BA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03EC366" w14:textId="77777777" w:rsidR="0095385E" w:rsidRPr="00DE6C92" w:rsidRDefault="00165BA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sz w:val="22"/>
          <w:szCs w:val="22"/>
        </w:rPr>
        <w:t>C</w:t>
      </w:r>
      <w:r w:rsidR="002337A8" w:rsidRPr="00DE6C92">
        <w:rPr>
          <w:rFonts w:ascii="Georgia" w:hAnsi="Georgia"/>
          <w:b/>
          <w:sz w:val="22"/>
          <w:szCs w:val="22"/>
        </w:rPr>
        <w:t>ell1</w:t>
      </w:r>
      <w:r w:rsidR="0095385E" w:rsidRPr="00DE6C92">
        <w:rPr>
          <w:rFonts w:ascii="Georgia" w:hAnsi="Georgia"/>
          <w:sz w:val="22"/>
          <w:szCs w:val="22"/>
        </w:rPr>
        <w:tab/>
        <w:t>1</w:t>
      </w:r>
      <w:r w:rsidR="0095385E" w:rsidRPr="00DE6C92">
        <w:rPr>
          <w:rFonts w:ascii="Georgia" w:hAnsi="Georgia"/>
          <w:sz w:val="22"/>
          <w:szCs w:val="22"/>
        </w:rPr>
        <w:tab/>
        <w:t>Yes</w:t>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t>CONTINUE TO CELL2</w:t>
      </w:r>
      <w:r w:rsidR="008A5894" w:rsidRPr="00DE6C92">
        <w:rPr>
          <w:rFonts w:ascii="Georgia" w:hAnsi="Georgia"/>
          <w:sz w:val="22"/>
          <w:szCs w:val="22"/>
        </w:rPr>
        <w:tab/>
      </w:r>
      <w:r w:rsidR="008A5894" w:rsidRPr="00DE6C92">
        <w:rPr>
          <w:rFonts w:ascii="Georgia" w:hAnsi="Georgia"/>
          <w:sz w:val="22"/>
          <w:szCs w:val="22"/>
        </w:rPr>
        <w:tab/>
      </w:r>
    </w:p>
    <w:p w14:paraId="52DAE86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r w:rsidR="00350024" w:rsidRPr="00DE6C92">
        <w:rPr>
          <w:rFonts w:ascii="Georgia" w:hAnsi="Georgia"/>
          <w:sz w:val="22"/>
          <w:szCs w:val="22"/>
        </w:rPr>
        <w:tab/>
      </w:r>
      <w:r w:rsidR="00350024" w:rsidRPr="00DE6C92">
        <w:rPr>
          <w:rFonts w:ascii="Georgia" w:hAnsi="Georgia"/>
          <w:sz w:val="22"/>
          <w:szCs w:val="22"/>
        </w:rPr>
        <w:tab/>
      </w:r>
      <w:r w:rsidR="00350024" w:rsidRPr="00DE6C92">
        <w:rPr>
          <w:rFonts w:ascii="Georgia" w:hAnsi="Georgia"/>
          <w:sz w:val="22"/>
          <w:szCs w:val="22"/>
        </w:rPr>
        <w:tab/>
      </w:r>
      <w:r w:rsidR="00350024" w:rsidRPr="00DE6C92">
        <w:rPr>
          <w:rFonts w:ascii="Georgia" w:hAnsi="Georgia"/>
          <w:sz w:val="22"/>
          <w:szCs w:val="22"/>
        </w:rPr>
        <w:tab/>
        <w:t>THANK AND TERM.  RECORD AS TQCELL1</w:t>
      </w:r>
      <w:r w:rsidR="001A3C42" w:rsidRPr="00DE6C92">
        <w:rPr>
          <w:rFonts w:ascii="Georgia" w:hAnsi="Georgia"/>
          <w:sz w:val="22"/>
          <w:szCs w:val="22"/>
        </w:rPr>
        <w:tab/>
      </w:r>
    </w:p>
    <w:p w14:paraId="3313D5FF" w14:textId="77777777" w:rsidR="00350024" w:rsidRPr="00DE6C92" w:rsidRDefault="0095385E" w:rsidP="00350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t>Refused</w:t>
      </w:r>
      <w:r w:rsidR="00350024" w:rsidRPr="00DE6C92">
        <w:rPr>
          <w:rFonts w:ascii="Georgia" w:hAnsi="Georgia"/>
          <w:sz w:val="22"/>
          <w:szCs w:val="22"/>
        </w:rPr>
        <w:t xml:space="preserve"> </w:t>
      </w:r>
      <w:r w:rsidR="00350024" w:rsidRPr="00DE6C92">
        <w:rPr>
          <w:rFonts w:ascii="Georgia" w:hAnsi="Georgia"/>
          <w:sz w:val="22"/>
          <w:szCs w:val="22"/>
        </w:rPr>
        <w:tab/>
      </w:r>
      <w:r w:rsidR="00350024" w:rsidRPr="00DE6C92">
        <w:rPr>
          <w:rFonts w:ascii="Georgia" w:hAnsi="Georgia"/>
          <w:sz w:val="22"/>
          <w:szCs w:val="22"/>
        </w:rPr>
        <w:tab/>
      </w:r>
      <w:r w:rsidR="00350024" w:rsidRPr="00DE6C92">
        <w:rPr>
          <w:rFonts w:ascii="Georgia" w:hAnsi="Georgia"/>
          <w:sz w:val="22"/>
          <w:szCs w:val="22"/>
        </w:rPr>
        <w:tab/>
        <w:t xml:space="preserve">THANK, ANSWER Q.S-RF &amp; TERM.  RECORD AS </w:t>
      </w:r>
    </w:p>
    <w:p w14:paraId="1B057227" w14:textId="77777777" w:rsidR="00350024" w:rsidRPr="00DE6C92" w:rsidRDefault="00350024" w:rsidP="00350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RQCELL1</w:t>
      </w:r>
      <w:r w:rsidR="00A4378D" w:rsidRPr="00DE6C92">
        <w:rPr>
          <w:rFonts w:ascii="Georgia" w:hAnsi="Georgia"/>
          <w:sz w:val="22"/>
          <w:szCs w:val="22"/>
        </w:rPr>
        <w:tab/>
      </w:r>
    </w:p>
    <w:p w14:paraId="3AF905D4" w14:textId="77777777" w:rsidR="00350024" w:rsidRPr="00DE6C92" w:rsidRDefault="003500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E6170A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b.</w:t>
      </w:r>
      <w:r w:rsidRPr="00DE6C92">
        <w:rPr>
          <w:rFonts w:ascii="Georgia" w:hAnsi="Georgia"/>
          <w:sz w:val="22"/>
          <w:szCs w:val="22"/>
        </w:rPr>
        <w:tab/>
        <w:t>Hispanic or Latino</w:t>
      </w:r>
    </w:p>
    <w:p w14:paraId="7B2C94CE" w14:textId="77777777" w:rsidR="00350024" w:rsidRPr="00DE6C92" w:rsidRDefault="00350024" w:rsidP="003500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8559BB1" w14:textId="77777777" w:rsidR="0095385E" w:rsidRPr="00DE6C92" w:rsidRDefault="003500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(ASK IF CELL PHONE SAMPLE)</w:t>
      </w:r>
    </w:p>
    <w:p w14:paraId="0742D50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CELL2.</w:t>
      </w:r>
      <w:r w:rsidRPr="00DE6C92">
        <w:rPr>
          <w:rFonts w:ascii="Georgia" w:hAnsi="Georgia"/>
          <w:sz w:val="22"/>
          <w:szCs w:val="22"/>
        </w:rPr>
        <w:tab/>
        <w:t>Could you please tell me if you are 18 or older?</w:t>
      </w:r>
    </w:p>
    <w:p w14:paraId="29F4486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B89D0B0" w14:textId="77777777" w:rsidR="0095385E" w:rsidRPr="00DE6C92" w:rsidRDefault="00165BA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C</w:t>
      </w:r>
      <w:r w:rsidR="002337A8" w:rsidRPr="00DE6C92">
        <w:rPr>
          <w:rFonts w:ascii="Georgia" w:hAnsi="Georgia"/>
          <w:b/>
          <w:sz w:val="22"/>
          <w:szCs w:val="22"/>
        </w:rPr>
        <w:t>ell2</w:t>
      </w:r>
      <w:r w:rsidR="0095385E" w:rsidRPr="00DE6C92">
        <w:rPr>
          <w:rFonts w:ascii="Georgia" w:hAnsi="Georgia"/>
          <w:sz w:val="22"/>
          <w:szCs w:val="22"/>
        </w:rPr>
        <w:tab/>
        <w:t>1</w:t>
      </w:r>
      <w:r w:rsidR="0095385E" w:rsidRPr="00DE6C92">
        <w:rPr>
          <w:rFonts w:ascii="Georgia" w:hAnsi="Georgia"/>
          <w:sz w:val="22"/>
          <w:szCs w:val="22"/>
        </w:rPr>
        <w:tab/>
        <w:t>Under 18</w:t>
      </w:r>
      <w:r w:rsidR="0095385E" w:rsidRPr="00DE6C92">
        <w:rPr>
          <w:rFonts w:ascii="Georgia" w:hAnsi="Georgia"/>
          <w:sz w:val="22"/>
          <w:szCs w:val="22"/>
        </w:rPr>
        <w:tab/>
      </w:r>
      <w:r w:rsidR="0095385E" w:rsidRPr="00DE6C92">
        <w:rPr>
          <w:rFonts w:ascii="Georgia" w:hAnsi="Georgia"/>
          <w:sz w:val="22"/>
          <w:szCs w:val="22"/>
        </w:rPr>
        <w:tab/>
      </w:r>
      <w:r w:rsidR="0095385E" w:rsidRPr="00DE6C92">
        <w:rPr>
          <w:rFonts w:ascii="Georgia" w:hAnsi="Georgia"/>
          <w:sz w:val="22"/>
          <w:szCs w:val="22"/>
        </w:rPr>
        <w:tab/>
        <w:t>THANK &amp; TERM.  RECORD AS TQCELL2</w:t>
      </w:r>
      <w:r w:rsidR="008A5894" w:rsidRPr="00DE6C92">
        <w:rPr>
          <w:rFonts w:ascii="Georgia" w:hAnsi="Georgia"/>
          <w:sz w:val="22"/>
          <w:szCs w:val="22"/>
        </w:rPr>
        <w:tab/>
      </w:r>
    </w:p>
    <w:p w14:paraId="1117B7C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18 or older</w:t>
      </w:r>
      <w:r w:rsidRPr="00DE6C92">
        <w:rPr>
          <w:rFonts w:ascii="Georgia" w:hAnsi="Georgia"/>
          <w:sz w:val="22"/>
          <w:szCs w:val="22"/>
        </w:rPr>
        <w:tab/>
      </w:r>
      <w:r w:rsidRPr="00DE6C92">
        <w:rPr>
          <w:rFonts w:ascii="Georgia" w:hAnsi="Georgia"/>
          <w:sz w:val="22"/>
          <w:szCs w:val="22"/>
        </w:rPr>
        <w:tab/>
        <w:t>GO TO Q.S-5</w:t>
      </w:r>
    </w:p>
    <w:p w14:paraId="55F2C80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t>REFUSED</w:t>
      </w:r>
      <w:r w:rsidRPr="00DE6C92">
        <w:rPr>
          <w:rFonts w:ascii="Georgia" w:hAnsi="Georgia"/>
          <w:sz w:val="22"/>
          <w:szCs w:val="22"/>
        </w:rPr>
        <w:tab/>
      </w:r>
      <w:r w:rsidRPr="00DE6C92">
        <w:rPr>
          <w:rFonts w:ascii="Georgia" w:hAnsi="Georgia"/>
          <w:sz w:val="22"/>
          <w:szCs w:val="22"/>
        </w:rPr>
        <w:tab/>
        <w:t xml:space="preserve">THANK, ANSWER Q.S-RF &amp; TERM.  RECORD AS </w:t>
      </w:r>
    </w:p>
    <w:p w14:paraId="5DEF9F5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RQCELL</w:t>
      </w:r>
      <w:r w:rsidR="00350024" w:rsidRPr="00DE6C92">
        <w:rPr>
          <w:rFonts w:ascii="Georgia" w:hAnsi="Georgia"/>
          <w:sz w:val="22"/>
          <w:szCs w:val="22"/>
        </w:rPr>
        <w:t>2</w:t>
      </w:r>
      <w:r w:rsidR="001A3C42" w:rsidRPr="00DE6C92">
        <w:rPr>
          <w:rFonts w:ascii="Georgia" w:hAnsi="Georgia"/>
          <w:sz w:val="22"/>
          <w:szCs w:val="22"/>
        </w:rPr>
        <w:tab/>
      </w:r>
    </w:p>
    <w:p w14:paraId="4CC173D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485329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S-5.</w:t>
      </w:r>
      <w:r w:rsidRPr="00DE6C92">
        <w:rPr>
          <w:rFonts w:ascii="Georgia" w:hAnsi="Georgia"/>
          <w:sz w:val="22"/>
          <w:szCs w:val="22"/>
        </w:rPr>
        <w:tab/>
        <w:t>Record Gender</w:t>
      </w:r>
    </w:p>
    <w:p w14:paraId="74F32CB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006479C" w14:textId="77777777" w:rsidR="0095385E" w:rsidRPr="00DE6C92" w:rsidRDefault="002337A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gender</w:t>
      </w:r>
      <w:r w:rsidR="0095385E" w:rsidRPr="00DE6C92">
        <w:rPr>
          <w:rFonts w:ascii="Georgia" w:hAnsi="Georgia"/>
          <w:sz w:val="22"/>
          <w:szCs w:val="22"/>
        </w:rPr>
        <w:tab/>
        <w:t>1</w:t>
      </w:r>
      <w:r w:rsidR="0095385E" w:rsidRPr="00DE6C92">
        <w:rPr>
          <w:rFonts w:ascii="Georgia" w:hAnsi="Georgia"/>
          <w:sz w:val="22"/>
          <w:szCs w:val="22"/>
        </w:rPr>
        <w:tab/>
        <w:t>Male</w:t>
      </w:r>
      <w:r w:rsidR="008A5894" w:rsidRPr="00DE6C92">
        <w:rPr>
          <w:rFonts w:ascii="Georgia" w:hAnsi="Georgia"/>
          <w:sz w:val="22"/>
          <w:szCs w:val="22"/>
        </w:rPr>
        <w:tab/>
      </w:r>
      <w:r w:rsidR="008A5894" w:rsidRPr="00DE6C92">
        <w:rPr>
          <w:rFonts w:ascii="Georgia" w:hAnsi="Georgia"/>
          <w:sz w:val="22"/>
          <w:szCs w:val="22"/>
        </w:rPr>
        <w:tab/>
      </w:r>
    </w:p>
    <w:p w14:paraId="7BF6064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Female</w:t>
      </w:r>
    </w:p>
    <w:p w14:paraId="285B02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68DBA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What language do you want to conduct the interview in?</w:t>
      </w:r>
    </w:p>
    <w:p w14:paraId="463DD1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roofErr w:type="spellStart"/>
      <w:r w:rsidRPr="00DE6C92">
        <w:rPr>
          <w:rFonts w:ascii="Georgia" w:hAnsi="Georgia"/>
          <w:b/>
          <w:sz w:val="22"/>
          <w:szCs w:val="22"/>
        </w:rPr>
        <w:t>langh</w:t>
      </w:r>
      <w:proofErr w:type="spellEnd"/>
    </w:p>
    <w:p w14:paraId="4C8EED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r>
      <w:r w:rsidRPr="00DE6C92">
        <w:rPr>
          <w:rFonts w:ascii="Georgia" w:hAnsi="Georgia"/>
          <w:sz w:val="22"/>
          <w:szCs w:val="22"/>
        </w:rPr>
        <w:tab/>
        <w:t>English</w:t>
      </w:r>
    </w:p>
    <w:p w14:paraId="2233E0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r>
      <w:r w:rsidRPr="00DE6C92">
        <w:rPr>
          <w:rFonts w:ascii="Georgia" w:hAnsi="Georgia"/>
          <w:sz w:val="22"/>
          <w:szCs w:val="22"/>
        </w:rPr>
        <w:tab/>
        <w:t>Spanish</w:t>
      </w:r>
    </w:p>
    <w:p w14:paraId="3B32839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BEECF63" w14:textId="77777777" w:rsidR="00F5751F" w:rsidRDefault="00F5751F" w:rsidP="00F5751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Pr>
          <w:rFonts w:ascii="Georgia" w:hAnsi="Georgia"/>
          <w:sz w:val="22"/>
          <w:szCs w:val="22"/>
        </w:rPr>
        <w:t>RESPONDENT IDENTIFIER</w:t>
      </w:r>
    </w:p>
    <w:p w14:paraId="3396BDCA" w14:textId="77777777" w:rsidR="00F5751F" w:rsidRPr="00F5751F" w:rsidRDefault="00F5751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F5751F">
        <w:rPr>
          <w:rFonts w:ascii="Georgia" w:hAnsi="Georgia"/>
          <w:b/>
          <w:sz w:val="22"/>
          <w:szCs w:val="22"/>
        </w:rPr>
        <w:t>CASEID</w:t>
      </w:r>
    </w:p>
    <w:p w14:paraId="38FBCA65" w14:textId="77777777" w:rsidR="00F5751F" w:rsidRPr="00DE6C92" w:rsidRDefault="00F5751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E9060A1" w14:textId="77777777" w:rsidR="00F5751F" w:rsidRDefault="00F5751F">
      <w:pPr>
        <w:rPr>
          <w:rFonts w:ascii="Georgia" w:hAnsi="Georgia"/>
          <w:sz w:val="22"/>
          <w:szCs w:val="22"/>
        </w:rPr>
      </w:pPr>
      <w:r>
        <w:rPr>
          <w:rFonts w:ascii="Georgia" w:hAnsi="Georgia"/>
          <w:sz w:val="22"/>
          <w:szCs w:val="22"/>
        </w:rPr>
        <w:br w:type="page"/>
      </w:r>
    </w:p>
    <w:p w14:paraId="73D7D57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SCREENING QUESTIONS</w:t>
      </w:r>
    </w:p>
    <w:p w14:paraId="3A24C29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F4A1A03" w14:textId="77777777" w:rsidR="0095385E"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740CCC" w:rsidRPr="00DE6C92">
        <w:rPr>
          <w:rFonts w:ascii="Georgia" w:hAnsi="Georgia"/>
          <w:sz w:val="22"/>
          <w:szCs w:val="22"/>
        </w:rPr>
        <w:t>(ASK ALL)</w:t>
      </w:r>
    </w:p>
    <w:p w14:paraId="48D4A1EE" w14:textId="77777777" w:rsidR="0095385E"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1.</w:t>
      </w:r>
      <w:r w:rsidRPr="00DE6C92">
        <w:rPr>
          <w:rFonts w:ascii="Georgia" w:hAnsi="Georgia"/>
          <w:sz w:val="22"/>
          <w:szCs w:val="22"/>
        </w:rPr>
        <w:tab/>
      </w:r>
      <w:r w:rsidR="0095385E" w:rsidRPr="00DE6C92">
        <w:rPr>
          <w:rFonts w:ascii="Georgia" w:hAnsi="Georgia"/>
          <w:sz w:val="22"/>
          <w:szCs w:val="22"/>
        </w:rPr>
        <w:t>Just to confirm, are you, yourself of Hispanic or Latino origin or descent?</w:t>
      </w:r>
    </w:p>
    <w:p w14:paraId="2055142F" w14:textId="77777777" w:rsidR="00546CC9"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AF4180D" w14:textId="77777777" w:rsidR="0095385E" w:rsidRPr="00DE6C92" w:rsidRDefault="0095385E" w:rsidP="00546CC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IF NECESSARY: such as Mexican, Puerto Rican, Cuban, Dominican, Central or South American, Caribbean or some other Latin American background</w:t>
      </w:r>
      <w:r w:rsidR="00A857A6" w:rsidRPr="00DE6C92">
        <w:rPr>
          <w:rFonts w:ascii="Georgia" w:hAnsi="Georgia"/>
          <w:sz w:val="22"/>
          <w:szCs w:val="22"/>
        </w:rPr>
        <w:t>)</w:t>
      </w:r>
    </w:p>
    <w:p w14:paraId="014BA7C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E705D4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 xml:space="preserve">(INTERVIEWER INSTRUCTIONS: IF RESPONDENT SEEMS HESITANT OR HAS </w:t>
      </w:r>
    </w:p>
    <w:p w14:paraId="47B73A6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AN ACCENT, PROBE FOR HISPANIC OR LATINO ORIGIN)</w:t>
      </w:r>
    </w:p>
    <w:p w14:paraId="5B49071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BA0FC1B" w14:textId="77777777" w:rsidR="0095385E" w:rsidRPr="00DE6C92" w:rsidRDefault="002337A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Qn1</w:t>
      </w:r>
      <w:r w:rsidR="0095385E" w:rsidRPr="00DE6C92">
        <w:rPr>
          <w:rFonts w:ascii="Georgia" w:hAnsi="Georgia"/>
          <w:sz w:val="22"/>
          <w:szCs w:val="22"/>
        </w:rPr>
        <w:tab/>
        <w:t>1</w:t>
      </w:r>
      <w:r w:rsidR="0095385E" w:rsidRPr="00DE6C92">
        <w:rPr>
          <w:rFonts w:ascii="Georgia" w:hAnsi="Georgia"/>
          <w:sz w:val="22"/>
          <w:szCs w:val="22"/>
        </w:rPr>
        <w:tab/>
        <w:t>Yes</w:t>
      </w:r>
      <w:r w:rsidR="008A5894" w:rsidRPr="00DE6C92">
        <w:rPr>
          <w:rFonts w:ascii="Georgia" w:hAnsi="Georgia"/>
          <w:sz w:val="22"/>
          <w:szCs w:val="22"/>
        </w:rPr>
        <w:tab/>
      </w:r>
    </w:p>
    <w:p w14:paraId="09F464F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7FD2F4D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5B076EB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72E319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230B3D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(IF Q.1 = 2, D, OR R, THANK &amp; TERM.  RECORD AS TQ1)</w:t>
      </w:r>
      <w:r w:rsidR="001A3C42" w:rsidRPr="00DE6C92">
        <w:rPr>
          <w:rFonts w:ascii="Georgia" w:hAnsi="Georgia"/>
          <w:sz w:val="22"/>
          <w:szCs w:val="22"/>
        </w:rPr>
        <w:t xml:space="preserve"> </w:t>
      </w:r>
      <w:r w:rsidR="001A3C42" w:rsidRPr="00DE6C92">
        <w:rPr>
          <w:rFonts w:ascii="Georgia" w:hAnsi="Georgia"/>
          <w:sz w:val="22"/>
          <w:szCs w:val="22"/>
        </w:rPr>
        <w:tab/>
      </w:r>
    </w:p>
    <w:p w14:paraId="3170E87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394275A" w14:textId="77777777" w:rsidR="00546CC9"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740CCC" w:rsidRPr="00DE6C92">
        <w:rPr>
          <w:rFonts w:ascii="Georgia" w:hAnsi="Georgia"/>
          <w:sz w:val="22"/>
          <w:szCs w:val="22"/>
        </w:rPr>
        <w:t>(ASK ALL)</w:t>
      </w:r>
    </w:p>
    <w:p w14:paraId="75B69204" w14:textId="77777777" w:rsidR="00546CC9" w:rsidRPr="00DE6C92" w:rsidRDefault="001A2542" w:rsidP="00546CC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2.</w:t>
      </w:r>
      <w:r w:rsidRPr="00DE6C92">
        <w:rPr>
          <w:rFonts w:ascii="Georgia" w:hAnsi="Georgia"/>
          <w:sz w:val="22"/>
          <w:szCs w:val="22"/>
        </w:rPr>
        <w:tab/>
      </w:r>
      <w:r w:rsidR="0095385E" w:rsidRPr="00DE6C92">
        <w:rPr>
          <w:rFonts w:ascii="Georgia" w:hAnsi="Georgia"/>
          <w:sz w:val="22"/>
          <w:szCs w:val="22"/>
        </w:rPr>
        <w:t xml:space="preserve">The terms Hispanic and Latino are both used to describe people who are of Hispanic or Latino origin or descent.  Do you happen to prefer one of these terms more than the other?  </w:t>
      </w:r>
    </w:p>
    <w:p w14:paraId="780C99FD" w14:textId="77777777" w:rsidR="00546CC9"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67C668A" w14:textId="77777777" w:rsidR="0095385E"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(GET ANSWER, THEN ASK: Which term do you prefer, Hispanic or Latino?)</w:t>
      </w:r>
    </w:p>
    <w:p w14:paraId="3D7677B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4DAF761" w14:textId="77777777" w:rsidR="0095385E" w:rsidRPr="00DE6C92" w:rsidRDefault="002337A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w:t>
      </w:r>
      <w:r w:rsidR="0095385E" w:rsidRPr="00DE6C92">
        <w:rPr>
          <w:rFonts w:ascii="Georgia" w:hAnsi="Georgia"/>
          <w:sz w:val="22"/>
          <w:szCs w:val="22"/>
        </w:rPr>
        <w:tab/>
        <w:t>1</w:t>
      </w:r>
      <w:r w:rsidR="0095385E" w:rsidRPr="00DE6C92">
        <w:rPr>
          <w:rFonts w:ascii="Georgia" w:hAnsi="Georgia"/>
          <w:sz w:val="22"/>
          <w:szCs w:val="22"/>
        </w:rPr>
        <w:tab/>
        <w:t>Hispanic</w:t>
      </w:r>
    </w:p>
    <w:p w14:paraId="5F51068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Latino</w:t>
      </w:r>
    </w:p>
    <w:p w14:paraId="42751F8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(DO NOT READ) No preference</w:t>
      </w:r>
    </w:p>
    <w:p w14:paraId="22480CE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124125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FDFBF2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65B56CE5" w14:textId="77777777" w:rsidR="00F41E9C" w:rsidRDefault="00F41E9C">
      <w:pPr>
        <w:rPr>
          <w:rFonts w:ascii="Georgia" w:hAnsi="Georgia"/>
          <w:sz w:val="22"/>
          <w:szCs w:val="22"/>
        </w:rPr>
      </w:pPr>
      <w:r>
        <w:rPr>
          <w:rFonts w:ascii="Georgia" w:hAnsi="Georgia"/>
          <w:sz w:val="22"/>
          <w:szCs w:val="22"/>
        </w:rPr>
        <w:br w:type="page"/>
      </w:r>
    </w:p>
    <w:p w14:paraId="7C1F87B2" w14:textId="77777777" w:rsidR="0095385E"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740CCC" w:rsidRPr="00DE6C92">
        <w:rPr>
          <w:rFonts w:ascii="Georgia" w:hAnsi="Georgia"/>
          <w:sz w:val="22"/>
          <w:szCs w:val="22"/>
        </w:rPr>
        <w:t>(ASK ALL)</w:t>
      </w:r>
    </w:p>
    <w:p w14:paraId="60A5B731" w14:textId="77777777" w:rsidR="00546CC9" w:rsidRPr="00DE6C92" w:rsidRDefault="00546CC9" w:rsidP="00546CC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3.</w:t>
      </w:r>
      <w:r w:rsidRPr="00DE6C92">
        <w:rPr>
          <w:rFonts w:ascii="Georgia" w:hAnsi="Georgia"/>
          <w:sz w:val="22"/>
          <w:szCs w:val="22"/>
        </w:rPr>
        <w:tab/>
      </w:r>
      <w:r w:rsidR="0095385E" w:rsidRPr="00DE6C92">
        <w:rPr>
          <w:rFonts w:ascii="Georgia" w:hAnsi="Georgia"/>
          <w:sz w:val="22"/>
          <w:szCs w:val="22"/>
        </w:rPr>
        <w:t xml:space="preserve">Now I want to ask you about you and your family’s heritage.  Are you Mexican, Puerto Rican, Cuban, Dominican, Salvadoran, or are you and your ancestors from another country? </w:t>
      </w:r>
    </w:p>
    <w:p w14:paraId="5071B2A2" w14:textId="77777777" w:rsidR="00546CC9"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4DED6E8" w14:textId="77777777" w:rsidR="0095385E"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(IF ANOTHER COUNTRY: What country is that?)</w:t>
      </w:r>
    </w:p>
    <w:p w14:paraId="63E744E4" w14:textId="77777777" w:rsidR="00546CC9"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A4ACB06" w14:textId="77777777" w:rsidR="0095385E" w:rsidRPr="00DE6C92" w:rsidRDefault="0095385E" w:rsidP="00546CC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t>(IF STILL NOT SURE, ASK:  Are you and your ancestors from Central America, South America, or somewhere else?)</w:t>
      </w:r>
    </w:p>
    <w:p w14:paraId="625B8A1B" w14:textId="77777777" w:rsidR="00546CC9"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CCE2158" w14:textId="77777777" w:rsidR="0095385E" w:rsidRPr="00DE6C92" w:rsidRDefault="00546CC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(ACCEPT MORE THAN ONE ANSWER)</w:t>
      </w:r>
    </w:p>
    <w:p w14:paraId="3AE2309E" w14:textId="77777777" w:rsidR="0095385E" w:rsidRPr="00336280" w:rsidRDefault="00A75E03"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Qn301</w:t>
      </w:r>
    </w:p>
    <w:p w14:paraId="126FFCC9" w14:textId="77777777" w:rsidR="00A75E03" w:rsidRPr="00336280" w:rsidRDefault="00A75E03"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Qn302</w:t>
      </w:r>
    </w:p>
    <w:p w14:paraId="6D416742"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lang w:val="es-419"/>
        </w:rPr>
      </w:pPr>
      <w:r w:rsidRPr="00336280">
        <w:rPr>
          <w:rFonts w:ascii="Georgia" w:hAnsi="Georgia"/>
          <w:sz w:val="22"/>
          <w:szCs w:val="22"/>
          <w:lang w:val="es-419"/>
        </w:rPr>
        <w:t xml:space="preserve"> </w:t>
      </w:r>
      <w:r w:rsidRPr="00336280">
        <w:rPr>
          <w:rFonts w:ascii="Georgia" w:hAnsi="Georgia"/>
          <w:sz w:val="22"/>
          <w:szCs w:val="22"/>
          <w:lang w:val="es-419"/>
        </w:rPr>
        <w:tab/>
        <w:t xml:space="preserve">01 </w:t>
      </w:r>
      <w:proofErr w:type="spellStart"/>
      <w:r w:rsidRPr="00336280">
        <w:rPr>
          <w:rFonts w:ascii="Georgia" w:hAnsi="Georgia"/>
          <w:sz w:val="22"/>
          <w:szCs w:val="22"/>
          <w:lang w:val="es-419"/>
        </w:rPr>
        <w:t>Mexican</w:t>
      </w:r>
      <w:proofErr w:type="spellEnd"/>
      <w:r w:rsidRPr="00336280">
        <w:rPr>
          <w:rFonts w:ascii="Georgia" w:hAnsi="Georgia"/>
          <w:sz w:val="22"/>
          <w:szCs w:val="22"/>
          <w:lang w:val="es-419"/>
        </w:rPr>
        <w:t xml:space="preserve"> (</w:t>
      </w:r>
      <w:proofErr w:type="spellStart"/>
      <w:r w:rsidRPr="00336280">
        <w:rPr>
          <w:rFonts w:ascii="Georgia" w:hAnsi="Georgia"/>
          <w:sz w:val="22"/>
          <w:szCs w:val="22"/>
          <w:lang w:val="es-419"/>
        </w:rPr>
        <w:t>Mexico</w:t>
      </w:r>
      <w:proofErr w:type="spellEnd"/>
      <w:r w:rsidRPr="00336280">
        <w:rPr>
          <w:rFonts w:ascii="Georgia" w:hAnsi="Georgia"/>
          <w:sz w:val="22"/>
          <w:szCs w:val="22"/>
          <w:lang w:val="es-419"/>
        </w:rPr>
        <w:t xml:space="preserve">)                            </w:t>
      </w:r>
    </w:p>
    <w:p w14:paraId="012350AE"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lang w:val="es-419"/>
        </w:rPr>
      </w:pPr>
      <w:r w:rsidRPr="00336280">
        <w:rPr>
          <w:rFonts w:ascii="Georgia" w:hAnsi="Georgia"/>
          <w:sz w:val="22"/>
          <w:szCs w:val="22"/>
          <w:lang w:val="es-419"/>
        </w:rPr>
        <w:tab/>
        <w:t xml:space="preserve">02 </w:t>
      </w:r>
      <w:proofErr w:type="gramStart"/>
      <w:r w:rsidRPr="00336280">
        <w:rPr>
          <w:rFonts w:ascii="Georgia" w:hAnsi="Georgia"/>
          <w:sz w:val="22"/>
          <w:szCs w:val="22"/>
          <w:lang w:val="es-419"/>
        </w:rPr>
        <w:t>Puerto</w:t>
      </w:r>
      <w:proofErr w:type="gramEnd"/>
      <w:r w:rsidRPr="00336280">
        <w:rPr>
          <w:rFonts w:ascii="Georgia" w:hAnsi="Georgia"/>
          <w:sz w:val="22"/>
          <w:szCs w:val="22"/>
          <w:lang w:val="es-419"/>
        </w:rPr>
        <w:t xml:space="preserve"> </w:t>
      </w:r>
      <w:proofErr w:type="spellStart"/>
      <w:r w:rsidRPr="00336280">
        <w:rPr>
          <w:rFonts w:ascii="Georgia" w:hAnsi="Georgia"/>
          <w:sz w:val="22"/>
          <w:szCs w:val="22"/>
          <w:lang w:val="es-419"/>
        </w:rPr>
        <w:t>Rican</w:t>
      </w:r>
      <w:proofErr w:type="spellEnd"/>
      <w:r w:rsidRPr="00336280">
        <w:rPr>
          <w:rFonts w:ascii="Georgia" w:hAnsi="Georgia"/>
          <w:sz w:val="22"/>
          <w:szCs w:val="22"/>
          <w:lang w:val="es-419"/>
        </w:rPr>
        <w:t xml:space="preserve"> (Puerto Rico)                  </w:t>
      </w:r>
    </w:p>
    <w:p w14:paraId="42DAE6DF"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lang w:val="es-419"/>
        </w:rPr>
      </w:pPr>
      <w:r w:rsidRPr="00336280">
        <w:rPr>
          <w:rFonts w:ascii="Georgia" w:hAnsi="Georgia"/>
          <w:sz w:val="22"/>
          <w:szCs w:val="22"/>
          <w:lang w:val="es-419"/>
        </w:rPr>
        <w:tab/>
        <w:t xml:space="preserve">03 </w:t>
      </w:r>
      <w:proofErr w:type="gramStart"/>
      <w:r w:rsidRPr="00336280">
        <w:rPr>
          <w:rFonts w:ascii="Georgia" w:hAnsi="Georgia"/>
          <w:sz w:val="22"/>
          <w:szCs w:val="22"/>
          <w:lang w:val="es-419"/>
        </w:rPr>
        <w:t>Cuban</w:t>
      </w:r>
      <w:proofErr w:type="gramEnd"/>
      <w:r w:rsidRPr="00336280">
        <w:rPr>
          <w:rFonts w:ascii="Georgia" w:hAnsi="Georgia"/>
          <w:sz w:val="22"/>
          <w:szCs w:val="22"/>
          <w:lang w:val="es-419"/>
        </w:rPr>
        <w:t xml:space="preserve"> (Cuba)                                </w:t>
      </w:r>
    </w:p>
    <w:p w14:paraId="62D7D3AD"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lang w:val="es-419"/>
        </w:rPr>
      </w:pPr>
      <w:r w:rsidRPr="00336280">
        <w:rPr>
          <w:rFonts w:ascii="Georgia" w:hAnsi="Georgia"/>
          <w:sz w:val="22"/>
          <w:szCs w:val="22"/>
          <w:lang w:val="es-419"/>
        </w:rPr>
        <w:t xml:space="preserve"> </w:t>
      </w:r>
      <w:r w:rsidRPr="00336280">
        <w:rPr>
          <w:rFonts w:ascii="Georgia" w:hAnsi="Georgia"/>
          <w:sz w:val="22"/>
          <w:szCs w:val="22"/>
          <w:lang w:val="es-419"/>
        </w:rPr>
        <w:tab/>
        <w:t xml:space="preserve">04 </w:t>
      </w:r>
      <w:proofErr w:type="spellStart"/>
      <w:r w:rsidRPr="00336280">
        <w:rPr>
          <w:rFonts w:ascii="Georgia" w:hAnsi="Georgia"/>
          <w:sz w:val="22"/>
          <w:szCs w:val="22"/>
          <w:lang w:val="es-419"/>
        </w:rPr>
        <w:t>Dominican</w:t>
      </w:r>
      <w:proofErr w:type="spellEnd"/>
      <w:r w:rsidRPr="00336280">
        <w:rPr>
          <w:rFonts w:ascii="Georgia" w:hAnsi="Georgia"/>
          <w:sz w:val="22"/>
          <w:szCs w:val="22"/>
          <w:lang w:val="es-419"/>
        </w:rPr>
        <w:t xml:space="preserve"> (</w:t>
      </w:r>
      <w:proofErr w:type="spellStart"/>
      <w:r w:rsidRPr="00336280">
        <w:rPr>
          <w:rFonts w:ascii="Georgia" w:hAnsi="Georgia"/>
          <w:sz w:val="22"/>
          <w:szCs w:val="22"/>
          <w:lang w:val="es-419"/>
        </w:rPr>
        <w:t>the</w:t>
      </w:r>
      <w:proofErr w:type="spellEnd"/>
      <w:r w:rsidRPr="00336280">
        <w:rPr>
          <w:rFonts w:ascii="Georgia" w:hAnsi="Georgia"/>
          <w:sz w:val="22"/>
          <w:szCs w:val="22"/>
          <w:lang w:val="es-419"/>
        </w:rPr>
        <w:t xml:space="preserve"> </w:t>
      </w:r>
      <w:proofErr w:type="spellStart"/>
      <w:r w:rsidRPr="00336280">
        <w:rPr>
          <w:rFonts w:ascii="Georgia" w:hAnsi="Georgia"/>
          <w:sz w:val="22"/>
          <w:szCs w:val="22"/>
          <w:lang w:val="es-419"/>
        </w:rPr>
        <w:t>Dominican</w:t>
      </w:r>
      <w:proofErr w:type="spellEnd"/>
      <w:r w:rsidRPr="00336280">
        <w:rPr>
          <w:rFonts w:ascii="Georgia" w:hAnsi="Georgia"/>
          <w:sz w:val="22"/>
          <w:szCs w:val="22"/>
          <w:lang w:val="es-419"/>
        </w:rPr>
        <w:t xml:space="preserve"> </w:t>
      </w:r>
      <w:proofErr w:type="spellStart"/>
      <w:r w:rsidRPr="00336280">
        <w:rPr>
          <w:rFonts w:ascii="Georgia" w:hAnsi="Georgia"/>
          <w:sz w:val="22"/>
          <w:szCs w:val="22"/>
          <w:lang w:val="es-419"/>
        </w:rPr>
        <w:t>Republic</w:t>
      </w:r>
      <w:proofErr w:type="spellEnd"/>
      <w:r w:rsidRPr="00336280">
        <w:rPr>
          <w:rFonts w:ascii="Georgia" w:hAnsi="Georgia"/>
          <w:sz w:val="22"/>
          <w:szCs w:val="22"/>
          <w:lang w:val="es-419"/>
        </w:rPr>
        <w:t xml:space="preserve">)          </w:t>
      </w:r>
    </w:p>
    <w:p w14:paraId="0CE070E9"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lang w:val="es-419"/>
        </w:rPr>
      </w:pPr>
      <w:r w:rsidRPr="00336280">
        <w:rPr>
          <w:rFonts w:ascii="Georgia" w:hAnsi="Georgia"/>
          <w:sz w:val="22"/>
          <w:szCs w:val="22"/>
          <w:lang w:val="es-419"/>
        </w:rPr>
        <w:t xml:space="preserve"> </w:t>
      </w:r>
      <w:r w:rsidRPr="00336280">
        <w:rPr>
          <w:rFonts w:ascii="Georgia" w:hAnsi="Georgia"/>
          <w:sz w:val="22"/>
          <w:szCs w:val="22"/>
          <w:lang w:val="es-419"/>
        </w:rPr>
        <w:tab/>
        <w:t xml:space="preserve">05 </w:t>
      </w:r>
      <w:proofErr w:type="spellStart"/>
      <w:r w:rsidRPr="00336280">
        <w:rPr>
          <w:rFonts w:ascii="Georgia" w:hAnsi="Georgia"/>
          <w:sz w:val="22"/>
          <w:szCs w:val="22"/>
          <w:lang w:val="es-419"/>
        </w:rPr>
        <w:t>Salvadoran</w:t>
      </w:r>
      <w:proofErr w:type="spellEnd"/>
      <w:r w:rsidRPr="00336280">
        <w:rPr>
          <w:rFonts w:ascii="Georgia" w:hAnsi="Georgia"/>
          <w:sz w:val="22"/>
          <w:szCs w:val="22"/>
          <w:lang w:val="es-419"/>
        </w:rPr>
        <w:t xml:space="preserve"> (El Salvador)                    </w:t>
      </w:r>
    </w:p>
    <w:p w14:paraId="1958650D"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rPr>
      </w:pPr>
      <w:r w:rsidRPr="00336280">
        <w:rPr>
          <w:rFonts w:ascii="Georgia" w:hAnsi="Georgia"/>
          <w:sz w:val="22"/>
          <w:szCs w:val="22"/>
          <w:lang w:val="es-419"/>
        </w:rPr>
        <w:t xml:space="preserve"> </w:t>
      </w:r>
      <w:r w:rsidRPr="00336280">
        <w:rPr>
          <w:rFonts w:ascii="Georgia" w:hAnsi="Georgia"/>
          <w:sz w:val="22"/>
          <w:szCs w:val="22"/>
          <w:lang w:val="es-419"/>
        </w:rPr>
        <w:tab/>
      </w:r>
      <w:r w:rsidRPr="00DE6C92">
        <w:rPr>
          <w:rFonts w:ascii="Georgia" w:hAnsi="Georgia"/>
          <w:sz w:val="22"/>
          <w:szCs w:val="22"/>
        </w:rPr>
        <w:t xml:space="preserve">06 Other Central American (Central America)    </w:t>
      </w:r>
    </w:p>
    <w:p w14:paraId="6F29655B"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07 Other South American (South America)        </w:t>
      </w:r>
    </w:p>
    <w:p w14:paraId="222258C2"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97 Other </w:t>
      </w:r>
      <w:proofErr w:type="gramStart"/>
      <w:r w:rsidRPr="00DE6C92">
        <w:rPr>
          <w:rFonts w:ascii="Georgia" w:hAnsi="Georgia"/>
          <w:sz w:val="22"/>
          <w:szCs w:val="22"/>
        </w:rPr>
        <w:t>country  (</w:t>
      </w:r>
      <w:proofErr w:type="gramEnd"/>
      <w:r w:rsidRPr="00DE6C92">
        <w:rPr>
          <w:rFonts w:ascii="Georgia" w:hAnsi="Georgia"/>
          <w:sz w:val="22"/>
          <w:szCs w:val="22"/>
        </w:rPr>
        <w:t xml:space="preserve">SPECIFY) _________ </w:t>
      </w:r>
    </w:p>
    <w:p w14:paraId="1AB3D854"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98 Don't Know </w:t>
      </w:r>
    </w:p>
    <w:p w14:paraId="007EDDCB" w14:textId="77777777" w:rsidR="00B3527B"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99 Refused </w:t>
      </w:r>
    </w:p>
    <w:p w14:paraId="1E0F6EF8" w14:textId="77777777" w:rsidR="00B3527B" w:rsidRPr="00DE6C92" w:rsidRDefault="00B3527B"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highlight w:val="yellow"/>
        </w:rPr>
      </w:pPr>
    </w:p>
    <w:p w14:paraId="5120D8BD" w14:textId="77777777" w:rsidR="00E15509" w:rsidRPr="00DE6C92" w:rsidRDefault="00E1550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7427BC49" w14:textId="77777777" w:rsidR="00DE6C92" w:rsidRDefault="00DE6C92">
      <w:pPr>
        <w:rPr>
          <w:rFonts w:ascii="Georgia" w:hAnsi="Georgia"/>
          <w:b/>
          <w:sz w:val="22"/>
          <w:szCs w:val="22"/>
        </w:rPr>
      </w:pPr>
      <w:r>
        <w:rPr>
          <w:rFonts w:ascii="Georgia" w:hAnsi="Georgia"/>
          <w:b/>
          <w:sz w:val="22"/>
          <w:szCs w:val="22"/>
        </w:rPr>
        <w:br w:type="page"/>
      </w:r>
    </w:p>
    <w:p w14:paraId="336F3B26" w14:textId="77777777" w:rsidR="005834F9" w:rsidRPr="00336280" w:rsidRDefault="005834F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Qn3othr</w:t>
      </w:r>
      <w:r w:rsidR="00A75E03" w:rsidRPr="00336280">
        <w:rPr>
          <w:rFonts w:ascii="Georgia" w:hAnsi="Georgia"/>
          <w:b/>
          <w:sz w:val="22"/>
          <w:szCs w:val="22"/>
          <w:lang w:val="es-419"/>
        </w:rPr>
        <w:t>01</w:t>
      </w:r>
    </w:p>
    <w:p w14:paraId="4D3CF9BE" w14:textId="77777777" w:rsidR="00A75E03" w:rsidRPr="00336280" w:rsidRDefault="00A75E03"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Qn3othr02</w:t>
      </w:r>
    </w:p>
    <w:p w14:paraId="3745DF2A"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01 Argentina           </w:t>
      </w:r>
    </w:p>
    <w:p w14:paraId="0E8F32BD"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02 Barbados            </w:t>
      </w:r>
    </w:p>
    <w:p w14:paraId="269A4664"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03 </w:t>
      </w:r>
      <w:proofErr w:type="spellStart"/>
      <w:r w:rsidRPr="00336280">
        <w:rPr>
          <w:rFonts w:ascii="Georgia" w:hAnsi="Georgia"/>
          <w:sz w:val="22"/>
          <w:szCs w:val="22"/>
          <w:lang w:val="es-419"/>
        </w:rPr>
        <w:t>Belize</w:t>
      </w:r>
      <w:proofErr w:type="spellEnd"/>
      <w:r w:rsidRPr="00336280">
        <w:rPr>
          <w:rFonts w:ascii="Georgia" w:hAnsi="Georgia"/>
          <w:sz w:val="22"/>
          <w:szCs w:val="22"/>
          <w:lang w:val="es-419"/>
        </w:rPr>
        <w:t xml:space="preserve">              </w:t>
      </w:r>
    </w:p>
    <w:p w14:paraId="078B39FB"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04 Bolivia             </w:t>
      </w:r>
    </w:p>
    <w:p w14:paraId="033C08E3"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05 </w:t>
      </w:r>
      <w:proofErr w:type="spellStart"/>
      <w:r w:rsidRPr="00336280">
        <w:rPr>
          <w:rFonts w:ascii="Georgia" w:hAnsi="Georgia"/>
          <w:sz w:val="22"/>
          <w:szCs w:val="22"/>
          <w:lang w:val="es-419"/>
        </w:rPr>
        <w:t>Brazil</w:t>
      </w:r>
      <w:proofErr w:type="spellEnd"/>
      <w:r w:rsidRPr="00336280">
        <w:rPr>
          <w:rFonts w:ascii="Georgia" w:hAnsi="Georgia"/>
          <w:sz w:val="22"/>
          <w:szCs w:val="22"/>
          <w:lang w:val="es-419"/>
        </w:rPr>
        <w:t xml:space="preserve">              </w:t>
      </w:r>
    </w:p>
    <w:p w14:paraId="312D9082"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06 Chile               </w:t>
      </w:r>
    </w:p>
    <w:p w14:paraId="3C0D8CDE"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07 Colombia            </w:t>
      </w:r>
    </w:p>
    <w:p w14:paraId="6EE1EF9F"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08 </w:t>
      </w:r>
      <w:proofErr w:type="gramStart"/>
      <w:r w:rsidRPr="00336280">
        <w:rPr>
          <w:rFonts w:ascii="Georgia" w:hAnsi="Georgia"/>
          <w:sz w:val="22"/>
          <w:szCs w:val="22"/>
          <w:lang w:val="es-419"/>
        </w:rPr>
        <w:t>Costa</w:t>
      </w:r>
      <w:proofErr w:type="gramEnd"/>
      <w:r w:rsidRPr="00336280">
        <w:rPr>
          <w:rFonts w:ascii="Georgia" w:hAnsi="Georgia"/>
          <w:sz w:val="22"/>
          <w:szCs w:val="22"/>
          <w:lang w:val="es-419"/>
        </w:rPr>
        <w:t xml:space="preserve"> Rica          </w:t>
      </w:r>
    </w:p>
    <w:p w14:paraId="6CB291D5"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09 Cuba                </w:t>
      </w:r>
    </w:p>
    <w:p w14:paraId="199187F3"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10 </w:t>
      </w:r>
      <w:proofErr w:type="spellStart"/>
      <w:r w:rsidRPr="00336280">
        <w:rPr>
          <w:rFonts w:ascii="Georgia" w:hAnsi="Georgia"/>
          <w:sz w:val="22"/>
          <w:szCs w:val="22"/>
          <w:lang w:val="es-419"/>
        </w:rPr>
        <w:t>Dominican</w:t>
      </w:r>
      <w:proofErr w:type="spellEnd"/>
      <w:r w:rsidRPr="00336280">
        <w:rPr>
          <w:rFonts w:ascii="Georgia" w:hAnsi="Georgia"/>
          <w:sz w:val="22"/>
          <w:szCs w:val="22"/>
          <w:lang w:val="es-419"/>
        </w:rPr>
        <w:t xml:space="preserve"> </w:t>
      </w:r>
      <w:proofErr w:type="spellStart"/>
      <w:r w:rsidRPr="00336280">
        <w:rPr>
          <w:rFonts w:ascii="Georgia" w:hAnsi="Georgia"/>
          <w:sz w:val="22"/>
          <w:szCs w:val="22"/>
          <w:lang w:val="es-419"/>
        </w:rPr>
        <w:t>Republic</w:t>
      </w:r>
      <w:proofErr w:type="spellEnd"/>
      <w:r w:rsidRPr="00336280">
        <w:rPr>
          <w:rFonts w:ascii="Georgia" w:hAnsi="Georgia"/>
          <w:sz w:val="22"/>
          <w:szCs w:val="22"/>
          <w:lang w:val="es-419"/>
        </w:rPr>
        <w:t xml:space="preserve">  </w:t>
      </w:r>
    </w:p>
    <w:p w14:paraId="7F193A95"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11 Ecuador             </w:t>
      </w:r>
    </w:p>
    <w:p w14:paraId="05E96702"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12 </w:t>
      </w:r>
      <w:proofErr w:type="gramStart"/>
      <w:r w:rsidRPr="00336280">
        <w:rPr>
          <w:rFonts w:ascii="Georgia" w:hAnsi="Georgia"/>
          <w:sz w:val="22"/>
          <w:szCs w:val="22"/>
          <w:lang w:val="es-419"/>
        </w:rPr>
        <w:t>El</w:t>
      </w:r>
      <w:proofErr w:type="gramEnd"/>
      <w:r w:rsidRPr="00336280">
        <w:rPr>
          <w:rFonts w:ascii="Georgia" w:hAnsi="Georgia"/>
          <w:sz w:val="22"/>
          <w:szCs w:val="22"/>
          <w:lang w:val="es-419"/>
        </w:rPr>
        <w:t xml:space="preserve"> Salvador         </w:t>
      </w:r>
    </w:p>
    <w:p w14:paraId="66217B63"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13 </w:t>
      </w:r>
      <w:proofErr w:type="spellStart"/>
      <w:r w:rsidRPr="00336280">
        <w:rPr>
          <w:rFonts w:ascii="Georgia" w:hAnsi="Georgia"/>
          <w:sz w:val="22"/>
          <w:szCs w:val="22"/>
          <w:lang w:val="es-419"/>
        </w:rPr>
        <w:t>Falkland</w:t>
      </w:r>
      <w:proofErr w:type="spellEnd"/>
      <w:r w:rsidRPr="00336280">
        <w:rPr>
          <w:rFonts w:ascii="Georgia" w:hAnsi="Georgia"/>
          <w:sz w:val="22"/>
          <w:szCs w:val="22"/>
          <w:lang w:val="es-419"/>
        </w:rPr>
        <w:t xml:space="preserve"> </w:t>
      </w:r>
      <w:proofErr w:type="spellStart"/>
      <w:r w:rsidRPr="00336280">
        <w:rPr>
          <w:rFonts w:ascii="Georgia" w:hAnsi="Georgia"/>
          <w:sz w:val="22"/>
          <w:szCs w:val="22"/>
          <w:lang w:val="es-419"/>
        </w:rPr>
        <w:t>Islands</w:t>
      </w:r>
      <w:proofErr w:type="spellEnd"/>
      <w:r w:rsidRPr="00336280">
        <w:rPr>
          <w:rFonts w:ascii="Georgia" w:hAnsi="Georgia"/>
          <w:sz w:val="22"/>
          <w:szCs w:val="22"/>
          <w:lang w:val="es-419"/>
        </w:rPr>
        <w:t xml:space="preserve">    </w:t>
      </w:r>
    </w:p>
    <w:p w14:paraId="2D875FA1"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14 Guatemala           </w:t>
      </w:r>
    </w:p>
    <w:p w14:paraId="3D6C7516"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15 Guyana              </w:t>
      </w:r>
    </w:p>
    <w:p w14:paraId="04D49F6B"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16 </w:t>
      </w:r>
      <w:proofErr w:type="spellStart"/>
      <w:r w:rsidRPr="00336280">
        <w:rPr>
          <w:rFonts w:ascii="Georgia" w:hAnsi="Georgia"/>
          <w:sz w:val="22"/>
          <w:szCs w:val="22"/>
          <w:lang w:val="es-419"/>
        </w:rPr>
        <w:t>Haiti</w:t>
      </w:r>
      <w:proofErr w:type="spellEnd"/>
      <w:r w:rsidRPr="00336280">
        <w:rPr>
          <w:rFonts w:ascii="Georgia" w:hAnsi="Georgia"/>
          <w:sz w:val="22"/>
          <w:szCs w:val="22"/>
          <w:lang w:val="es-419"/>
        </w:rPr>
        <w:t xml:space="preserve">               </w:t>
      </w:r>
    </w:p>
    <w:p w14:paraId="6BF477DA"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17 Honduras            </w:t>
      </w:r>
    </w:p>
    <w:p w14:paraId="1CA6D7F0"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18 </w:t>
      </w:r>
      <w:proofErr w:type="spellStart"/>
      <w:r w:rsidRPr="00336280">
        <w:rPr>
          <w:rFonts w:ascii="Georgia" w:hAnsi="Georgia"/>
          <w:sz w:val="22"/>
          <w:szCs w:val="22"/>
          <w:lang w:val="es-419"/>
        </w:rPr>
        <w:t>Mexico</w:t>
      </w:r>
      <w:proofErr w:type="spellEnd"/>
      <w:r w:rsidRPr="00336280">
        <w:rPr>
          <w:rFonts w:ascii="Georgia" w:hAnsi="Georgia"/>
          <w:sz w:val="22"/>
          <w:szCs w:val="22"/>
          <w:lang w:val="es-419"/>
        </w:rPr>
        <w:t xml:space="preserve">              </w:t>
      </w:r>
    </w:p>
    <w:p w14:paraId="47B6E1D6"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19 Nicaragua           </w:t>
      </w:r>
    </w:p>
    <w:p w14:paraId="4E02ABCD"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20 </w:t>
      </w:r>
      <w:proofErr w:type="spellStart"/>
      <w:r w:rsidRPr="00336280">
        <w:rPr>
          <w:rFonts w:ascii="Georgia" w:hAnsi="Georgia"/>
          <w:sz w:val="22"/>
          <w:szCs w:val="22"/>
          <w:lang w:val="es-419"/>
        </w:rPr>
        <w:t>Panama</w:t>
      </w:r>
      <w:proofErr w:type="spellEnd"/>
      <w:r w:rsidRPr="00336280">
        <w:rPr>
          <w:rFonts w:ascii="Georgia" w:hAnsi="Georgia"/>
          <w:sz w:val="22"/>
          <w:szCs w:val="22"/>
          <w:lang w:val="es-419"/>
        </w:rPr>
        <w:t xml:space="preserve">              </w:t>
      </w:r>
    </w:p>
    <w:p w14:paraId="5785C83D"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21 Paraguay            </w:t>
      </w:r>
    </w:p>
    <w:p w14:paraId="425FB429"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22 </w:t>
      </w:r>
      <w:proofErr w:type="spellStart"/>
      <w:r w:rsidRPr="00336280">
        <w:rPr>
          <w:rFonts w:ascii="Georgia" w:hAnsi="Georgia"/>
          <w:sz w:val="22"/>
          <w:szCs w:val="22"/>
          <w:lang w:val="es-419"/>
        </w:rPr>
        <w:t>Peru</w:t>
      </w:r>
      <w:proofErr w:type="spellEnd"/>
      <w:r w:rsidRPr="00336280">
        <w:rPr>
          <w:rFonts w:ascii="Georgia" w:hAnsi="Georgia"/>
          <w:sz w:val="22"/>
          <w:szCs w:val="22"/>
          <w:lang w:val="es-419"/>
        </w:rPr>
        <w:t xml:space="preserve">                </w:t>
      </w:r>
    </w:p>
    <w:p w14:paraId="6C8F673A"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23 Portugal            </w:t>
      </w:r>
    </w:p>
    <w:p w14:paraId="54781035"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24 </w:t>
      </w:r>
      <w:proofErr w:type="gramStart"/>
      <w:r w:rsidRPr="00336280">
        <w:rPr>
          <w:rFonts w:ascii="Georgia" w:hAnsi="Georgia"/>
          <w:sz w:val="22"/>
          <w:szCs w:val="22"/>
          <w:lang w:val="es-419"/>
        </w:rPr>
        <w:t>Puerto</w:t>
      </w:r>
      <w:proofErr w:type="gramEnd"/>
      <w:r w:rsidRPr="00336280">
        <w:rPr>
          <w:rFonts w:ascii="Georgia" w:hAnsi="Georgia"/>
          <w:sz w:val="22"/>
          <w:szCs w:val="22"/>
          <w:lang w:val="es-419"/>
        </w:rPr>
        <w:t xml:space="preserve"> Rico         </w:t>
      </w:r>
    </w:p>
    <w:p w14:paraId="1D12B013"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25 </w:t>
      </w:r>
      <w:proofErr w:type="spellStart"/>
      <w:r w:rsidRPr="00336280">
        <w:rPr>
          <w:rFonts w:ascii="Georgia" w:hAnsi="Georgia"/>
          <w:sz w:val="22"/>
          <w:szCs w:val="22"/>
          <w:lang w:val="es-419"/>
        </w:rPr>
        <w:t>Spain</w:t>
      </w:r>
      <w:proofErr w:type="spellEnd"/>
      <w:r w:rsidRPr="00336280">
        <w:rPr>
          <w:rFonts w:ascii="Georgia" w:hAnsi="Georgia"/>
          <w:sz w:val="22"/>
          <w:szCs w:val="22"/>
          <w:lang w:val="es-419"/>
        </w:rPr>
        <w:t xml:space="preserve">               </w:t>
      </w:r>
    </w:p>
    <w:p w14:paraId="70F9952D"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26 </w:t>
      </w:r>
      <w:proofErr w:type="spellStart"/>
      <w:r w:rsidRPr="00336280">
        <w:rPr>
          <w:rFonts w:ascii="Georgia" w:hAnsi="Georgia"/>
          <w:sz w:val="22"/>
          <w:szCs w:val="22"/>
          <w:lang w:val="es-419"/>
        </w:rPr>
        <w:t>Suriname</w:t>
      </w:r>
      <w:proofErr w:type="spellEnd"/>
      <w:r w:rsidRPr="00336280">
        <w:rPr>
          <w:rFonts w:ascii="Georgia" w:hAnsi="Georgia"/>
          <w:sz w:val="22"/>
          <w:szCs w:val="22"/>
          <w:lang w:val="es-419"/>
        </w:rPr>
        <w:t xml:space="preserve">            </w:t>
      </w:r>
    </w:p>
    <w:p w14:paraId="31DCDC1B"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27 Uruguay             </w:t>
      </w:r>
    </w:p>
    <w:p w14:paraId="00F4BBEC"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28 Venezuela           </w:t>
      </w:r>
    </w:p>
    <w:p w14:paraId="47DA047B"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29 French Guyana        </w:t>
      </w:r>
    </w:p>
    <w:p w14:paraId="11EAC1EC" w14:textId="77777777" w:rsidR="00A75E03" w:rsidRPr="00336280" w:rsidRDefault="00A75E03" w:rsidP="00A75E03">
      <w:pPr>
        <w:rPr>
          <w:rFonts w:ascii="Georgia" w:hAnsi="Georgia"/>
          <w:sz w:val="22"/>
          <w:szCs w:val="22"/>
          <w:lang w:val="es-419"/>
        </w:rPr>
      </w:pPr>
      <w:r w:rsidRPr="00336280">
        <w:rPr>
          <w:rFonts w:ascii="Georgia" w:hAnsi="Georgia"/>
          <w:sz w:val="22"/>
          <w:szCs w:val="22"/>
          <w:lang w:val="es-419"/>
        </w:rPr>
        <w:t xml:space="preserve"> 30 Jamaica             </w:t>
      </w:r>
    </w:p>
    <w:p w14:paraId="761E3480" w14:textId="77777777" w:rsidR="00A75E03" w:rsidRPr="00DE6C92" w:rsidRDefault="00A75E03" w:rsidP="00A75E03">
      <w:pPr>
        <w:rPr>
          <w:rFonts w:ascii="Georgia" w:hAnsi="Georgia"/>
          <w:sz w:val="22"/>
          <w:szCs w:val="22"/>
        </w:rPr>
      </w:pPr>
      <w:r w:rsidRPr="00336280">
        <w:rPr>
          <w:rFonts w:ascii="Georgia" w:hAnsi="Georgia"/>
          <w:sz w:val="22"/>
          <w:szCs w:val="22"/>
          <w:lang w:val="es-419"/>
        </w:rPr>
        <w:t xml:space="preserve"> </w:t>
      </w:r>
      <w:r w:rsidRPr="00DE6C92">
        <w:rPr>
          <w:rFonts w:ascii="Georgia" w:hAnsi="Georgia"/>
          <w:sz w:val="22"/>
          <w:szCs w:val="22"/>
        </w:rPr>
        <w:t xml:space="preserve">31 Trinidad/Caribbean Islands    </w:t>
      </w:r>
    </w:p>
    <w:p w14:paraId="7FD1146C" w14:textId="77777777" w:rsidR="00A75E03" w:rsidRPr="00DE6C92" w:rsidRDefault="00A75E03" w:rsidP="00A75E03">
      <w:pPr>
        <w:rPr>
          <w:rFonts w:ascii="Georgia" w:hAnsi="Georgia"/>
          <w:sz w:val="22"/>
          <w:szCs w:val="22"/>
        </w:rPr>
      </w:pPr>
      <w:r w:rsidRPr="00DE6C92">
        <w:rPr>
          <w:rFonts w:ascii="Georgia" w:hAnsi="Georgia"/>
          <w:sz w:val="22"/>
          <w:szCs w:val="22"/>
        </w:rPr>
        <w:t xml:space="preserve"> 32 Italy               </w:t>
      </w:r>
    </w:p>
    <w:p w14:paraId="1309723E" w14:textId="77777777" w:rsidR="00A75E03" w:rsidRPr="00DE6C92" w:rsidRDefault="00A75E03" w:rsidP="00A75E03">
      <w:pPr>
        <w:rPr>
          <w:rFonts w:ascii="Georgia" w:hAnsi="Georgia"/>
          <w:sz w:val="22"/>
          <w:szCs w:val="22"/>
        </w:rPr>
      </w:pPr>
      <w:r w:rsidRPr="00DE6C92">
        <w:rPr>
          <w:rFonts w:ascii="Georgia" w:hAnsi="Georgia"/>
          <w:sz w:val="22"/>
          <w:szCs w:val="22"/>
        </w:rPr>
        <w:t xml:space="preserve"> 33 Africa              </w:t>
      </w:r>
    </w:p>
    <w:p w14:paraId="6C706380" w14:textId="77777777" w:rsidR="00A75E03" w:rsidRPr="00DE6C92" w:rsidRDefault="00A75E03" w:rsidP="00A75E03">
      <w:pPr>
        <w:rPr>
          <w:rFonts w:ascii="Georgia" w:hAnsi="Georgia"/>
          <w:sz w:val="22"/>
          <w:szCs w:val="22"/>
        </w:rPr>
      </w:pPr>
      <w:r w:rsidRPr="00DE6C92">
        <w:rPr>
          <w:rFonts w:ascii="Georgia" w:hAnsi="Georgia"/>
          <w:sz w:val="22"/>
          <w:szCs w:val="22"/>
        </w:rPr>
        <w:t xml:space="preserve">98 Don't Know </w:t>
      </w:r>
    </w:p>
    <w:p w14:paraId="2EA6216F" w14:textId="77777777" w:rsidR="009A0945" w:rsidRPr="00DE6C92" w:rsidRDefault="00A75E03" w:rsidP="00A75E03">
      <w:pPr>
        <w:rPr>
          <w:rFonts w:ascii="Georgia" w:hAnsi="Georgia"/>
          <w:sz w:val="22"/>
          <w:szCs w:val="22"/>
        </w:rPr>
      </w:pPr>
      <w:r w:rsidRPr="00DE6C92">
        <w:rPr>
          <w:rFonts w:ascii="Georgia" w:hAnsi="Georgia"/>
          <w:sz w:val="22"/>
          <w:szCs w:val="22"/>
        </w:rPr>
        <w:t xml:space="preserve"> 99 Refused </w:t>
      </w:r>
      <w:r w:rsidR="009A0945" w:rsidRPr="00DE6C92">
        <w:rPr>
          <w:rFonts w:ascii="Georgia" w:hAnsi="Georgia"/>
          <w:sz w:val="22"/>
          <w:szCs w:val="22"/>
        </w:rPr>
        <w:br w:type="page"/>
      </w:r>
    </w:p>
    <w:p w14:paraId="365D6396" w14:textId="77777777" w:rsidR="0095385E" w:rsidRPr="00DE6C92" w:rsidRDefault="003F156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w:t>
      </w:r>
      <w:r w:rsidRPr="00DE6C92">
        <w:rPr>
          <w:rFonts w:ascii="Georgia" w:hAnsi="Georgia"/>
          <w:sz w:val="22"/>
          <w:szCs w:val="22"/>
        </w:rPr>
        <w:t>SK Q3a IF MORE THAN ONE CODE GIVEN IN Q3)</w:t>
      </w:r>
    </w:p>
    <w:p w14:paraId="37C2372D" w14:textId="77777777" w:rsidR="000062C8" w:rsidRPr="00DE6C92" w:rsidRDefault="003F1560"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0062C8" w:rsidRPr="00DE6C92">
        <w:rPr>
          <w:rFonts w:ascii="Georgia" w:hAnsi="Georgia"/>
          <w:sz w:val="22"/>
          <w:szCs w:val="22"/>
        </w:rPr>
        <w:t>3a.</w:t>
      </w:r>
      <w:r w:rsidR="000062C8" w:rsidRPr="00DE6C92">
        <w:rPr>
          <w:rFonts w:ascii="Georgia" w:hAnsi="Georgia"/>
          <w:sz w:val="22"/>
          <w:szCs w:val="22"/>
        </w:rPr>
        <w:tab/>
        <w:t>You mentioned that your family heritage is (LIST ALL ANSWERS FROM Q.</w:t>
      </w:r>
      <w:proofErr w:type="gramStart"/>
      <w:r w:rsidR="000062C8" w:rsidRPr="00DE6C92">
        <w:rPr>
          <w:rFonts w:ascii="Georgia" w:hAnsi="Georgia"/>
          <w:sz w:val="22"/>
          <w:szCs w:val="22"/>
        </w:rPr>
        <w:t>3, BUT</w:t>
      </w:r>
      <w:proofErr w:type="gramEnd"/>
      <w:r w:rsidR="000062C8" w:rsidRPr="00DE6C92">
        <w:rPr>
          <w:rFonts w:ascii="Georgia" w:hAnsi="Georgia"/>
          <w:sz w:val="22"/>
          <w:szCs w:val="22"/>
        </w:rPr>
        <w:t xml:space="preserve"> PULL FROM SINGULAR LIST).  From these, which ONE do you identify more with?</w:t>
      </w:r>
    </w:p>
    <w:p w14:paraId="30CB9057"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 xml:space="preserve">(PN: SHOW ONLY CODES FROM Q3, IN FORMAT OF SINGULAR LIST) </w:t>
      </w:r>
    </w:p>
    <w:p w14:paraId="0C6D2F07" w14:textId="77777777" w:rsidR="005834F9" w:rsidRPr="00336280" w:rsidRDefault="00A75E03" w:rsidP="005834F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Qn3a</w:t>
      </w:r>
    </w:p>
    <w:p w14:paraId="53B1D5B7"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01 </w:t>
      </w:r>
      <w:proofErr w:type="spellStart"/>
      <w:r w:rsidRPr="00336280">
        <w:rPr>
          <w:rFonts w:ascii="Georgia" w:hAnsi="Georgia"/>
          <w:sz w:val="22"/>
          <w:szCs w:val="22"/>
          <w:lang w:val="es-419"/>
        </w:rPr>
        <w:t>Argentinian</w:t>
      </w:r>
      <w:proofErr w:type="spellEnd"/>
      <w:r w:rsidRPr="00336280">
        <w:rPr>
          <w:rFonts w:ascii="Georgia" w:hAnsi="Georgia"/>
          <w:sz w:val="22"/>
          <w:szCs w:val="22"/>
          <w:lang w:val="es-419"/>
        </w:rPr>
        <w:t xml:space="preserve">              </w:t>
      </w:r>
    </w:p>
    <w:p w14:paraId="6860B3D5"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02 </w:t>
      </w:r>
      <w:proofErr w:type="spellStart"/>
      <w:r w:rsidRPr="00336280">
        <w:rPr>
          <w:rFonts w:ascii="Georgia" w:hAnsi="Georgia"/>
          <w:sz w:val="22"/>
          <w:szCs w:val="22"/>
          <w:lang w:val="es-419"/>
        </w:rPr>
        <w:t>Barbadian</w:t>
      </w:r>
      <w:proofErr w:type="spellEnd"/>
      <w:r w:rsidRPr="00336280">
        <w:rPr>
          <w:rFonts w:ascii="Georgia" w:hAnsi="Georgia"/>
          <w:sz w:val="22"/>
          <w:szCs w:val="22"/>
          <w:lang w:val="es-419"/>
        </w:rPr>
        <w:t xml:space="preserve">                </w:t>
      </w:r>
    </w:p>
    <w:p w14:paraId="60DFD0DD"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03 </w:t>
      </w:r>
      <w:proofErr w:type="spellStart"/>
      <w:r w:rsidRPr="00336280">
        <w:rPr>
          <w:rFonts w:ascii="Georgia" w:hAnsi="Georgia"/>
          <w:sz w:val="22"/>
          <w:szCs w:val="22"/>
          <w:lang w:val="es-419"/>
        </w:rPr>
        <w:t>Belizean</w:t>
      </w:r>
      <w:proofErr w:type="spellEnd"/>
      <w:r w:rsidRPr="00336280">
        <w:rPr>
          <w:rFonts w:ascii="Georgia" w:hAnsi="Georgia"/>
          <w:sz w:val="22"/>
          <w:szCs w:val="22"/>
          <w:lang w:val="es-419"/>
        </w:rPr>
        <w:t xml:space="preserve">                 </w:t>
      </w:r>
    </w:p>
    <w:p w14:paraId="055C8A00"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04 </w:t>
      </w:r>
      <w:proofErr w:type="spellStart"/>
      <w:r w:rsidRPr="00336280">
        <w:rPr>
          <w:rFonts w:ascii="Georgia" w:hAnsi="Georgia"/>
          <w:sz w:val="22"/>
          <w:szCs w:val="22"/>
          <w:lang w:val="es-419"/>
        </w:rPr>
        <w:t>Bolivian</w:t>
      </w:r>
      <w:proofErr w:type="spellEnd"/>
      <w:r w:rsidRPr="00336280">
        <w:rPr>
          <w:rFonts w:ascii="Georgia" w:hAnsi="Georgia"/>
          <w:sz w:val="22"/>
          <w:szCs w:val="22"/>
          <w:lang w:val="es-419"/>
        </w:rPr>
        <w:t xml:space="preserve">                 </w:t>
      </w:r>
    </w:p>
    <w:p w14:paraId="4A26E210"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05 </w:t>
      </w:r>
      <w:proofErr w:type="spellStart"/>
      <w:r w:rsidRPr="00336280">
        <w:rPr>
          <w:rFonts w:ascii="Georgia" w:hAnsi="Georgia"/>
          <w:sz w:val="22"/>
          <w:szCs w:val="22"/>
          <w:lang w:val="es-419"/>
        </w:rPr>
        <w:t>Brazillian</w:t>
      </w:r>
      <w:proofErr w:type="spellEnd"/>
      <w:r w:rsidRPr="00336280">
        <w:rPr>
          <w:rFonts w:ascii="Georgia" w:hAnsi="Georgia"/>
          <w:sz w:val="22"/>
          <w:szCs w:val="22"/>
          <w:lang w:val="es-419"/>
        </w:rPr>
        <w:t xml:space="preserve">               </w:t>
      </w:r>
    </w:p>
    <w:p w14:paraId="50BB6544"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35 Canadian                 </w:t>
      </w:r>
    </w:p>
    <w:p w14:paraId="4028B94B"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06 </w:t>
      </w:r>
      <w:proofErr w:type="spellStart"/>
      <w:r w:rsidRPr="00336280">
        <w:rPr>
          <w:rFonts w:ascii="Georgia" w:hAnsi="Georgia"/>
          <w:sz w:val="22"/>
          <w:szCs w:val="22"/>
          <w:lang w:val="es-419"/>
        </w:rPr>
        <w:t>Chilean</w:t>
      </w:r>
      <w:proofErr w:type="spellEnd"/>
      <w:r w:rsidRPr="00336280">
        <w:rPr>
          <w:rFonts w:ascii="Georgia" w:hAnsi="Georgia"/>
          <w:sz w:val="22"/>
          <w:szCs w:val="22"/>
          <w:lang w:val="es-419"/>
        </w:rPr>
        <w:t xml:space="preserve">                  </w:t>
      </w:r>
    </w:p>
    <w:p w14:paraId="7559590B"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07 </w:t>
      </w:r>
      <w:proofErr w:type="spellStart"/>
      <w:r w:rsidRPr="00336280">
        <w:rPr>
          <w:rFonts w:ascii="Georgia" w:hAnsi="Georgia"/>
          <w:sz w:val="22"/>
          <w:szCs w:val="22"/>
          <w:lang w:val="es-419"/>
        </w:rPr>
        <w:t>Colombian</w:t>
      </w:r>
      <w:proofErr w:type="spellEnd"/>
      <w:r w:rsidRPr="00336280">
        <w:rPr>
          <w:rFonts w:ascii="Georgia" w:hAnsi="Georgia"/>
          <w:sz w:val="22"/>
          <w:szCs w:val="22"/>
          <w:lang w:val="es-419"/>
        </w:rPr>
        <w:t xml:space="preserve">                </w:t>
      </w:r>
    </w:p>
    <w:p w14:paraId="7FBA0349"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08 </w:t>
      </w:r>
      <w:proofErr w:type="gramStart"/>
      <w:r w:rsidRPr="00336280">
        <w:rPr>
          <w:rFonts w:ascii="Georgia" w:hAnsi="Georgia"/>
          <w:sz w:val="22"/>
          <w:szCs w:val="22"/>
          <w:lang w:val="es-419"/>
        </w:rPr>
        <w:t>Costa</w:t>
      </w:r>
      <w:proofErr w:type="gramEnd"/>
      <w:r w:rsidRPr="00336280">
        <w:rPr>
          <w:rFonts w:ascii="Georgia" w:hAnsi="Georgia"/>
          <w:sz w:val="22"/>
          <w:szCs w:val="22"/>
          <w:lang w:val="es-419"/>
        </w:rPr>
        <w:t xml:space="preserve"> </w:t>
      </w:r>
      <w:proofErr w:type="spellStart"/>
      <w:r w:rsidRPr="00336280">
        <w:rPr>
          <w:rFonts w:ascii="Georgia" w:hAnsi="Georgia"/>
          <w:sz w:val="22"/>
          <w:szCs w:val="22"/>
          <w:lang w:val="es-419"/>
        </w:rPr>
        <w:t>Rican</w:t>
      </w:r>
      <w:proofErr w:type="spellEnd"/>
      <w:r w:rsidRPr="00336280">
        <w:rPr>
          <w:rFonts w:ascii="Georgia" w:hAnsi="Georgia"/>
          <w:sz w:val="22"/>
          <w:szCs w:val="22"/>
          <w:lang w:val="es-419"/>
        </w:rPr>
        <w:t xml:space="preserve">              </w:t>
      </w:r>
    </w:p>
    <w:p w14:paraId="1E1D174F"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09 </w:t>
      </w:r>
      <w:proofErr w:type="gramStart"/>
      <w:r w:rsidRPr="00336280">
        <w:rPr>
          <w:rFonts w:ascii="Georgia" w:hAnsi="Georgia"/>
          <w:sz w:val="22"/>
          <w:szCs w:val="22"/>
          <w:lang w:val="es-419"/>
        </w:rPr>
        <w:t>Cuban</w:t>
      </w:r>
      <w:proofErr w:type="gramEnd"/>
      <w:r w:rsidRPr="00336280">
        <w:rPr>
          <w:rFonts w:ascii="Georgia" w:hAnsi="Georgia"/>
          <w:sz w:val="22"/>
          <w:szCs w:val="22"/>
          <w:lang w:val="es-419"/>
        </w:rPr>
        <w:t xml:space="preserve">                    </w:t>
      </w:r>
    </w:p>
    <w:p w14:paraId="5D13FB0D"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10 </w:t>
      </w:r>
      <w:proofErr w:type="spellStart"/>
      <w:r w:rsidRPr="00336280">
        <w:rPr>
          <w:rFonts w:ascii="Georgia" w:hAnsi="Georgia"/>
          <w:sz w:val="22"/>
          <w:szCs w:val="22"/>
          <w:lang w:val="es-419"/>
        </w:rPr>
        <w:t>Dominican</w:t>
      </w:r>
      <w:proofErr w:type="spellEnd"/>
      <w:r w:rsidRPr="00336280">
        <w:rPr>
          <w:rFonts w:ascii="Georgia" w:hAnsi="Georgia"/>
          <w:sz w:val="22"/>
          <w:szCs w:val="22"/>
          <w:lang w:val="es-419"/>
        </w:rPr>
        <w:t xml:space="preserve">                </w:t>
      </w:r>
    </w:p>
    <w:p w14:paraId="62931B41"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11 </w:t>
      </w:r>
      <w:proofErr w:type="spellStart"/>
      <w:r w:rsidRPr="00336280">
        <w:rPr>
          <w:rFonts w:ascii="Georgia" w:hAnsi="Georgia"/>
          <w:sz w:val="22"/>
          <w:szCs w:val="22"/>
          <w:lang w:val="es-419"/>
        </w:rPr>
        <w:t>Ecuadorian</w:t>
      </w:r>
      <w:proofErr w:type="spellEnd"/>
      <w:r w:rsidRPr="00336280">
        <w:rPr>
          <w:rFonts w:ascii="Georgia" w:hAnsi="Georgia"/>
          <w:sz w:val="22"/>
          <w:szCs w:val="22"/>
          <w:lang w:val="es-419"/>
        </w:rPr>
        <w:t xml:space="preserve">               </w:t>
      </w:r>
    </w:p>
    <w:p w14:paraId="40897E48"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12 </w:t>
      </w:r>
      <w:proofErr w:type="spellStart"/>
      <w:r w:rsidRPr="00336280">
        <w:rPr>
          <w:rFonts w:ascii="Georgia" w:hAnsi="Georgia"/>
          <w:sz w:val="22"/>
          <w:szCs w:val="22"/>
          <w:lang w:val="es-419"/>
        </w:rPr>
        <w:t>Salvadoran</w:t>
      </w:r>
      <w:proofErr w:type="spellEnd"/>
      <w:r w:rsidRPr="00336280">
        <w:rPr>
          <w:rFonts w:ascii="Georgia" w:hAnsi="Georgia"/>
          <w:sz w:val="22"/>
          <w:szCs w:val="22"/>
          <w:lang w:val="es-419"/>
        </w:rPr>
        <w:t xml:space="preserve">               </w:t>
      </w:r>
    </w:p>
    <w:p w14:paraId="75BE58AF"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13 </w:t>
      </w:r>
      <w:proofErr w:type="spellStart"/>
      <w:r w:rsidRPr="00336280">
        <w:rPr>
          <w:rFonts w:ascii="Georgia" w:hAnsi="Georgia"/>
          <w:sz w:val="22"/>
          <w:szCs w:val="22"/>
          <w:lang w:val="es-419"/>
        </w:rPr>
        <w:t>Falkland</w:t>
      </w:r>
      <w:proofErr w:type="spellEnd"/>
      <w:r w:rsidRPr="00336280">
        <w:rPr>
          <w:rFonts w:ascii="Georgia" w:hAnsi="Georgia"/>
          <w:sz w:val="22"/>
          <w:szCs w:val="22"/>
          <w:lang w:val="es-419"/>
        </w:rPr>
        <w:t xml:space="preserve"> </w:t>
      </w:r>
      <w:proofErr w:type="spellStart"/>
      <w:r w:rsidRPr="00336280">
        <w:rPr>
          <w:rFonts w:ascii="Georgia" w:hAnsi="Georgia"/>
          <w:sz w:val="22"/>
          <w:szCs w:val="22"/>
          <w:lang w:val="es-419"/>
        </w:rPr>
        <w:t>Islander</w:t>
      </w:r>
      <w:proofErr w:type="spellEnd"/>
      <w:r w:rsidRPr="00336280">
        <w:rPr>
          <w:rFonts w:ascii="Georgia" w:hAnsi="Georgia"/>
          <w:sz w:val="22"/>
          <w:szCs w:val="22"/>
          <w:lang w:val="es-419"/>
        </w:rPr>
        <w:t xml:space="preserve">         </w:t>
      </w:r>
    </w:p>
    <w:p w14:paraId="225D2B2F"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14 </w:t>
      </w:r>
      <w:proofErr w:type="spellStart"/>
      <w:r w:rsidRPr="00336280">
        <w:rPr>
          <w:rFonts w:ascii="Georgia" w:hAnsi="Georgia"/>
          <w:sz w:val="22"/>
          <w:szCs w:val="22"/>
          <w:lang w:val="es-419"/>
        </w:rPr>
        <w:t>Guatemalan</w:t>
      </w:r>
      <w:proofErr w:type="spellEnd"/>
      <w:r w:rsidRPr="00336280">
        <w:rPr>
          <w:rFonts w:ascii="Georgia" w:hAnsi="Georgia"/>
          <w:sz w:val="22"/>
          <w:szCs w:val="22"/>
          <w:lang w:val="es-419"/>
        </w:rPr>
        <w:t xml:space="preserve">                     </w:t>
      </w:r>
    </w:p>
    <w:p w14:paraId="6B4E7C6B"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15 </w:t>
      </w:r>
      <w:proofErr w:type="spellStart"/>
      <w:r w:rsidRPr="00336280">
        <w:rPr>
          <w:rFonts w:ascii="Georgia" w:hAnsi="Georgia"/>
          <w:sz w:val="22"/>
          <w:szCs w:val="22"/>
          <w:lang w:val="es-419"/>
        </w:rPr>
        <w:t>Guyanese</w:t>
      </w:r>
      <w:proofErr w:type="spellEnd"/>
      <w:r w:rsidRPr="00336280">
        <w:rPr>
          <w:rFonts w:ascii="Georgia" w:hAnsi="Georgia"/>
          <w:sz w:val="22"/>
          <w:szCs w:val="22"/>
          <w:lang w:val="es-419"/>
        </w:rPr>
        <w:t xml:space="preserve">                       </w:t>
      </w:r>
    </w:p>
    <w:p w14:paraId="3D08069D"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16 </w:t>
      </w:r>
      <w:proofErr w:type="spellStart"/>
      <w:r w:rsidRPr="00336280">
        <w:rPr>
          <w:rFonts w:ascii="Georgia" w:hAnsi="Georgia"/>
          <w:sz w:val="22"/>
          <w:szCs w:val="22"/>
          <w:lang w:val="es-419"/>
        </w:rPr>
        <w:t>Haitian</w:t>
      </w:r>
      <w:proofErr w:type="spellEnd"/>
      <w:r w:rsidRPr="00336280">
        <w:rPr>
          <w:rFonts w:ascii="Georgia" w:hAnsi="Georgia"/>
          <w:sz w:val="22"/>
          <w:szCs w:val="22"/>
          <w:lang w:val="es-419"/>
        </w:rPr>
        <w:t xml:space="preserve">                        </w:t>
      </w:r>
    </w:p>
    <w:p w14:paraId="77F284AE"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17 </w:t>
      </w:r>
      <w:proofErr w:type="spellStart"/>
      <w:r w:rsidRPr="00336280">
        <w:rPr>
          <w:rFonts w:ascii="Georgia" w:hAnsi="Georgia"/>
          <w:sz w:val="22"/>
          <w:szCs w:val="22"/>
          <w:lang w:val="es-419"/>
        </w:rPr>
        <w:t>Honduran</w:t>
      </w:r>
      <w:proofErr w:type="spellEnd"/>
      <w:r w:rsidRPr="00336280">
        <w:rPr>
          <w:rFonts w:ascii="Georgia" w:hAnsi="Georgia"/>
          <w:sz w:val="22"/>
          <w:szCs w:val="22"/>
          <w:lang w:val="es-419"/>
        </w:rPr>
        <w:t xml:space="preserve">                       </w:t>
      </w:r>
    </w:p>
    <w:p w14:paraId="2DD90AA3"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18 </w:t>
      </w:r>
      <w:proofErr w:type="spellStart"/>
      <w:r w:rsidRPr="00336280">
        <w:rPr>
          <w:rFonts w:ascii="Georgia" w:hAnsi="Georgia"/>
          <w:sz w:val="22"/>
          <w:szCs w:val="22"/>
          <w:lang w:val="es-419"/>
        </w:rPr>
        <w:t>Mexican</w:t>
      </w:r>
      <w:proofErr w:type="spellEnd"/>
      <w:r w:rsidRPr="00336280">
        <w:rPr>
          <w:rFonts w:ascii="Georgia" w:hAnsi="Georgia"/>
          <w:sz w:val="22"/>
          <w:szCs w:val="22"/>
          <w:lang w:val="es-419"/>
        </w:rPr>
        <w:t xml:space="preserve">                        </w:t>
      </w:r>
    </w:p>
    <w:p w14:paraId="7A79D9C4"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19 </w:t>
      </w:r>
      <w:proofErr w:type="spellStart"/>
      <w:r w:rsidRPr="00336280">
        <w:rPr>
          <w:rFonts w:ascii="Georgia" w:hAnsi="Georgia"/>
          <w:sz w:val="22"/>
          <w:szCs w:val="22"/>
          <w:lang w:val="es-419"/>
        </w:rPr>
        <w:t>Nicaraguan</w:t>
      </w:r>
      <w:proofErr w:type="spellEnd"/>
      <w:r w:rsidRPr="00336280">
        <w:rPr>
          <w:rFonts w:ascii="Georgia" w:hAnsi="Georgia"/>
          <w:sz w:val="22"/>
          <w:szCs w:val="22"/>
          <w:lang w:val="es-419"/>
        </w:rPr>
        <w:t xml:space="preserve">                     </w:t>
      </w:r>
    </w:p>
    <w:p w14:paraId="2FA42A24"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20 </w:t>
      </w:r>
      <w:proofErr w:type="spellStart"/>
      <w:r w:rsidRPr="00336280">
        <w:rPr>
          <w:rFonts w:ascii="Georgia" w:hAnsi="Georgia"/>
          <w:sz w:val="22"/>
          <w:szCs w:val="22"/>
          <w:lang w:val="es-419"/>
        </w:rPr>
        <w:t>Panamanian</w:t>
      </w:r>
      <w:proofErr w:type="spellEnd"/>
      <w:r w:rsidRPr="00336280">
        <w:rPr>
          <w:rFonts w:ascii="Georgia" w:hAnsi="Georgia"/>
          <w:sz w:val="22"/>
          <w:szCs w:val="22"/>
          <w:lang w:val="es-419"/>
        </w:rPr>
        <w:t xml:space="preserve">                   </w:t>
      </w:r>
    </w:p>
    <w:p w14:paraId="47F17D52"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21 </w:t>
      </w:r>
      <w:proofErr w:type="spellStart"/>
      <w:r w:rsidRPr="00336280">
        <w:rPr>
          <w:rFonts w:ascii="Georgia" w:hAnsi="Georgia"/>
          <w:sz w:val="22"/>
          <w:szCs w:val="22"/>
          <w:lang w:val="es-419"/>
        </w:rPr>
        <w:t>Paraguayan</w:t>
      </w:r>
      <w:proofErr w:type="spellEnd"/>
      <w:r w:rsidRPr="00336280">
        <w:rPr>
          <w:rFonts w:ascii="Georgia" w:hAnsi="Georgia"/>
          <w:sz w:val="22"/>
          <w:szCs w:val="22"/>
          <w:lang w:val="es-419"/>
        </w:rPr>
        <w:t xml:space="preserve">                     </w:t>
      </w:r>
    </w:p>
    <w:p w14:paraId="16618F41"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22 Peruvian                       </w:t>
      </w:r>
    </w:p>
    <w:p w14:paraId="37C169A2"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34 </w:t>
      </w:r>
      <w:proofErr w:type="gramStart"/>
      <w:r w:rsidRPr="00336280">
        <w:rPr>
          <w:rFonts w:ascii="Georgia" w:hAnsi="Georgia"/>
          <w:sz w:val="22"/>
          <w:szCs w:val="22"/>
          <w:lang w:val="es-419"/>
        </w:rPr>
        <w:t>Filipino</w:t>
      </w:r>
      <w:proofErr w:type="gramEnd"/>
      <w:r w:rsidRPr="00336280">
        <w:rPr>
          <w:rFonts w:ascii="Georgia" w:hAnsi="Georgia"/>
          <w:sz w:val="22"/>
          <w:szCs w:val="22"/>
          <w:lang w:val="es-419"/>
        </w:rPr>
        <w:t xml:space="preserve">                        </w:t>
      </w:r>
    </w:p>
    <w:p w14:paraId="11FE4E76"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23 </w:t>
      </w:r>
      <w:proofErr w:type="spellStart"/>
      <w:r w:rsidRPr="00336280">
        <w:rPr>
          <w:rFonts w:ascii="Georgia" w:hAnsi="Georgia"/>
          <w:sz w:val="22"/>
          <w:szCs w:val="22"/>
          <w:lang w:val="es-419"/>
        </w:rPr>
        <w:t>Portugese</w:t>
      </w:r>
      <w:proofErr w:type="spellEnd"/>
      <w:r w:rsidRPr="00336280">
        <w:rPr>
          <w:rFonts w:ascii="Georgia" w:hAnsi="Georgia"/>
          <w:sz w:val="22"/>
          <w:szCs w:val="22"/>
          <w:lang w:val="es-419"/>
        </w:rPr>
        <w:t xml:space="preserve">                       </w:t>
      </w:r>
    </w:p>
    <w:p w14:paraId="6414B9D7"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24 </w:t>
      </w:r>
      <w:proofErr w:type="gramStart"/>
      <w:r w:rsidRPr="00336280">
        <w:rPr>
          <w:rFonts w:ascii="Georgia" w:hAnsi="Georgia"/>
          <w:sz w:val="22"/>
          <w:szCs w:val="22"/>
          <w:lang w:val="es-419"/>
        </w:rPr>
        <w:t>Puerto</w:t>
      </w:r>
      <w:proofErr w:type="gramEnd"/>
      <w:r w:rsidRPr="00336280">
        <w:rPr>
          <w:rFonts w:ascii="Georgia" w:hAnsi="Georgia"/>
          <w:sz w:val="22"/>
          <w:szCs w:val="22"/>
          <w:lang w:val="es-419"/>
        </w:rPr>
        <w:t xml:space="preserve"> </w:t>
      </w:r>
      <w:proofErr w:type="spellStart"/>
      <w:r w:rsidRPr="00336280">
        <w:rPr>
          <w:rFonts w:ascii="Georgia" w:hAnsi="Georgia"/>
          <w:sz w:val="22"/>
          <w:szCs w:val="22"/>
          <w:lang w:val="es-419"/>
        </w:rPr>
        <w:t>Rican</w:t>
      </w:r>
      <w:proofErr w:type="spellEnd"/>
      <w:r w:rsidRPr="00336280">
        <w:rPr>
          <w:rFonts w:ascii="Georgia" w:hAnsi="Georgia"/>
          <w:sz w:val="22"/>
          <w:szCs w:val="22"/>
          <w:lang w:val="es-419"/>
        </w:rPr>
        <w:t xml:space="preserve">                    </w:t>
      </w:r>
    </w:p>
    <w:p w14:paraId="0A2A570F"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25 </w:t>
      </w:r>
      <w:proofErr w:type="spellStart"/>
      <w:r w:rsidRPr="00336280">
        <w:rPr>
          <w:rFonts w:ascii="Georgia" w:hAnsi="Georgia"/>
          <w:sz w:val="22"/>
          <w:szCs w:val="22"/>
          <w:lang w:val="es-419"/>
        </w:rPr>
        <w:t>Spaniard</w:t>
      </w:r>
      <w:proofErr w:type="spellEnd"/>
      <w:r w:rsidRPr="00336280">
        <w:rPr>
          <w:rFonts w:ascii="Georgia" w:hAnsi="Georgia"/>
          <w:sz w:val="22"/>
          <w:szCs w:val="22"/>
          <w:lang w:val="es-419"/>
        </w:rPr>
        <w:t xml:space="preserve">                        </w:t>
      </w:r>
    </w:p>
    <w:p w14:paraId="155A87C9"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26 </w:t>
      </w:r>
      <w:proofErr w:type="spellStart"/>
      <w:r w:rsidRPr="00336280">
        <w:rPr>
          <w:rFonts w:ascii="Georgia" w:hAnsi="Georgia"/>
          <w:sz w:val="22"/>
          <w:szCs w:val="22"/>
          <w:lang w:val="es-419"/>
        </w:rPr>
        <w:t>Surinamer</w:t>
      </w:r>
      <w:proofErr w:type="spellEnd"/>
      <w:r w:rsidRPr="00336280">
        <w:rPr>
          <w:rFonts w:ascii="Georgia" w:hAnsi="Georgia"/>
          <w:sz w:val="22"/>
          <w:szCs w:val="22"/>
          <w:lang w:val="es-419"/>
        </w:rPr>
        <w:t xml:space="preserve">                       </w:t>
      </w:r>
    </w:p>
    <w:p w14:paraId="4D17D960"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27 </w:t>
      </w:r>
      <w:proofErr w:type="spellStart"/>
      <w:r w:rsidRPr="00336280">
        <w:rPr>
          <w:rFonts w:ascii="Georgia" w:hAnsi="Georgia"/>
          <w:sz w:val="22"/>
          <w:szCs w:val="22"/>
          <w:lang w:val="es-419"/>
        </w:rPr>
        <w:t>Uruguayan</w:t>
      </w:r>
      <w:proofErr w:type="spellEnd"/>
      <w:r w:rsidRPr="00336280">
        <w:rPr>
          <w:rFonts w:ascii="Georgia" w:hAnsi="Georgia"/>
          <w:sz w:val="22"/>
          <w:szCs w:val="22"/>
          <w:lang w:val="es-419"/>
        </w:rPr>
        <w:t xml:space="preserve">                       </w:t>
      </w:r>
    </w:p>
    <w:p w14:paraId="26FB09EC"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lang w:val="es-419"/>
        </w:rPr>
      </w:pPr>
      <w:r w:rsidRPr="00336280">
        <w:rPr>
          <w:rFonts w:ascii="Georgia" w:hAnsi="Georgia"/>
          <w:sz w:val="22"/>
          <w:szCs w:val="22"/>
          <w:lang w:val="es-419"/>
        </w:rPr>
        <w:t xml:space="preserve"> 28 </w:t>
      </w:r>
      <w:proofErr w:type="spellStart"/>
      <w:r w:rsidRPr="00336280">
        <w:rPr>
          <w:rFonts w:ascii="Georgia" w:hAnsi="Georgia"/>
          <w:sz w:val="22"/>
          <w:szCs w:val="22"/>
          <w:lang w:val="es-419"/>
        </w:rPr>
        <w:t>Venezuelan</w:t>
      </w:r>
      <w:proofErr w:type="spellEnd"/>
      <w:r w:rsidRPr="00336280">
        <w:rPr>
          <w:rFonts w:ascii="Georgia" w:hAnsi="Georgia"/>
          <w:sz w:val="22"/>
          <w:szCs w:val="22"/>
          <w:lang w:val="es-419"/>
        </w:rPr>
        <w:t xml:space="preserve">                      </w:t>
      </w:r>
    </w:p>
    <w:p w14:paraId="07B8789B"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336280">
        <w:rPr>
          <w:rFonts w:ascii="Georgia" w:hAnsi="Georgia"/>
          <w:sz w:val="22"/>
          <w:szCs w:val="22"/>
          <w:lang w:val="es-419"/>
        </w:rPr>
        <w:t xml:space="preserve"> </w:t>
      </w:r>
      <w:r w:rsidRPr="00DE6C92">
        <w:rPr>
          <w:rFonts w:ascii="Georgia" w:hAnsi="Georgia"/>
          <w:sz w:val="22"/>
          <w:szCs w:val="22"/>
        </w:rPr>
        <w:t xml:space="preserve">29 French Guyanese                 </w:t>
      </w:r>
    </w:p>
    <w:p w14:paraId="4AF78BEE"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30 Jamaican                             </w:t>
      </w:r>
    </w:p>
    <w:p w14:paraId="15BFF717"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31 Trinidadian/Caribbean Islander   </w:t>
      </w:r>
    </w:p>
    <w:p w14:paraId="0076E7BB"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32 Italian                            </w:t>
      </w:r>
    </w:p>
    <w:p w14:paraId="6CA49126"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33 African                         </w:t>
      </w:r>
    </w:p>
    <w:p w14:paraId="0061630F"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81 Other Central American       </w:t>
      </w:r>
    </w:p>
    <w:p w14:paraId="3321E608"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82 Other South American            </w:t>
      </w:r>
    </w:p>
    <w:p w14:paraId="3682817F"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98 Don't Know /Both equally </w:t>
      </w:r>
    </w:p>
    <w:p w14:paraId="47AEBD07" w14:textId="77777777" w:rsidR="00FB35C5"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99 Refused </w:t>
      </w:r>
    </w:p>
    <w:p w14:paraId="159691DC" w14:textId="77777777" w:rsidR="00FB35C5" w:rsidRPr="00DE6C92" w:rsidRDefault="00FB35C5"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4C665001" w14:textId="77777777" w:rsidR="00E15509" w:rsidRPr="00DE6C92" w:rsidRDefault="00E15509"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0C182137" w14:textId="77777777" w:rsidR="00DE6C92" w:rsidRDefault="00DE6C92">
      <w:pPr>
        <w:rPr>
          <w:rFonts w:ascii="Georgia" w:hAnsi="Georgia"/>
          <w:sz w:val="22"/>
          <w:szCs w:val="22"/>
        </w:rPr>
      </w:pPr>
      <w:r>
        <w:rPr>
          <w:rFonts w:ascii="Georgia" w:hAnsi="Georgia"/>
          <w:sz w:val="22"/>
          <w:szCs w:val="22"/>
        </w:rPr>
        <w:br w:type="page"/>
      </w:r>
    </w:p>
    <w:p w14:paraId="14BEEF35" w14:textId="77777777" w:rsidR="0095385E" w:rsidRPr="00DE6C92" w:rsidRDefault="003F156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740CCC" w:rsidRPr="00DE6C92">
        <w:rPr>
          <w:rFonts w:ascii="Georgia" w:hAnsi="Georgia"/>
          <w:sz w:val="22"/>
          <w:szCs w:val="22"/>
        </w:rPr>
        <w:t>(ASK ALL)</w:t>
      </w:r>
    </w:p>
    <w:p w14:paraId="7BEB8EE1" w14:textId="77777777" w:rsidR="0095385E" w:rsidRPr="00DE6C92" w:rsidRDefault="003F1560" w:rsidP="000651A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4.</w:t>
      </w:r>
      <w:r w:rsidRPr="00DE6C92">
        <w:rPr>
          <w:rFonts w:ascii="Georgia" w:hAnsi="Georgia"/>
          <w:sz w:val="22"/>
          <w:szCs w:val="22"/>
        </w:rPr>
        <w:tab/>
      </w:r>
      <w:r w:rsidR="0095385E" w:rsidRPr="00DE6C92">
        <w:rPr>
          <w:rFonts w:ascii="Georgia" w:hAnsi="Georgia"/>
          <w:sz w:val="22"/>
          <w:szCs w:val="22"/>
        </w:rPr>
        <w:t>Were you born on the island of Puerto Rico, in the United States, or in another country?</w:t>
      </w:r>
    </w:p>
    <w:p w14:paraId="16D54AA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F9D6DFE" w14:textId="77777777" w:rsidR="0095385E" w:rsidRPr="00336280" w:rsidRDefault="00A75E03"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b/>
          <w:sz w:val="22"/>
          <w:szCs w:val="22"/>
          <w:lang w:val="es-419"/>
        </w:rPr>
        <w:t>Qn4</w:t>
      </w:r>
      <w:r w:rsidR="0095385E" w:rsidRPr="00336280">
        <w:rPr>
          <w:rFonts w:ascii="Georgia" w:hAnsi="Georgia"/>
          <w:sz w:val="22"/>
          <w:szCs w:val="22"/>
          <w:lang w:val="es-419"/>
        </w:rPr>
        <w:tab/>
        <w:t>1</w:t>
      </w:r>
      <w:r w:rsidR="0095385E" w:rsidRPr="00336280">
        <w:rPr>
          <w:rFonts w:ascii="Georgia" w:hAnsi="Georgia"/>
          <w:sz w:val="22"/>
          <w:szCs w:val="22"/>
          <w:lang w:val="es-419"/>
        </w:rPr>
        <w:tab/>
        <w:t>Puerto Rico</w:t>
      </w:r>
    </w:p>
    <w:p w14:paraId="259158C8" w14:textId="77777777" w:rsidR="0095385E" w:rsidRPr="00336280"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ab/>
      </w:r>
      <w:r w:rsidRPr="00336280">
        <w:rPr>
          <w:rFonts w:ascii="Georgia" w:hAnsi="Georgia"/>
          <w:sz w:val="22"/>
          <w:szCs w:val="22"/>
          <w:lang w:val="es-419"/>
        </w:rPr>
        <w:tab/>
        <w:t>2</w:t>
      </w:r>
      <w:r w:rsidRPr="00336280">
        <w:rPr>
          <w:rFonts w:ascii="Georgia" w:hAnsi="Georgia"/>
          <w:sz w:val="22"/>
          <w:szCs w:val="22"/>
          <w:lang w:val="es-419"/>
        </w:rPr>
        <w:tab/>
        <w:t xml:space="preserve">U.S. </w:t>
      </w:r>
    </w:p>
    <w:p w14:paraId="5407AA4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336280">
        <w:rPr>
          <w:rFonts w:ascii="Georgia" w:hAnsi="Georgia"/>
          <w:sz w:val="22"/>
          <w:szCs w:val="22"/>
          <w:lang w:val="es-419"/>
        </w:rPr>
        <w:tab/>
      </w:r>
      <w:r w:rsidRPr="00336280">
        <w:rPr>
          <w:rFonts w:ascii="Georgia" w:hAnsi="Georgia"/>
          <w:sz w:val="22"/>
          <w:szCs w:val="22"/>
          <w:lang w:val="es-419"/>
        </w:rPr>
        <w:tab/>
      </w:r>
      <w:r w:rsidRPr="00DE6C92">
        <w:rPr>
          <w:rFonts w:ascii="Georgia" w:hAnsi="Georgia"/>
          <w:sz w:val="22"/>
          <w:szCs w:val="22"/>
        </w:rPr>
        <w:t>3</w:t>
      </w:r>
      <w:r w:rsidRPr="00DE6C92">
        <w:rPr>
          <w:rFonts w:ascii="Georgia" w:hAnsi="Georgia"/>
          <w:sz w:val="22"/>
          <w:szCs w:val="22"/>
        </w:rPr>
        <w:tab/>
        <w:t>Another country</w:t>
      </w:r>
    </w:p>
    <w:p w14:paraId="451C336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65ED709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6105B0E4" w14:textId="77777777" w:rsidR="0095385E" w:rsidRPr="00DE6C92" w:rsidRDefault="0095385E" w:rsidP="001A2542">
      <w:pPr>
        <w:rPr>
          <w:rFonts w:ascii="Georgia" w:hAnsi="Georgia"/>
          <w:sz w:val="22"/>
          <w:szCs w:val="22"/>
        </w:rPr>
      </w:pPr>
    </w:p>
    <w:p w14:paraId="325FF8B7" w14:textId="77777777" w:rsidR="0095385E" w:rsidRPr="00DE6C92" w:rsidRDefault="003F156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IF BORN IN ANOTHER COUNTRY Q.4 = 3, D, R</w:t>
      </w:r>
      <w:r w:rsidRPr="00DE6C92">
        <w:rPr>
          <w:rFonts w:ascii="Georgia" w:hAnsi="Georgia"/>
          <w:sz w:val="22"/>
          <w:szCs w:val="22"/>
        </w:rPr>
        <w:t>)</w:t>
      </w:r>
    </w:p>
    <w:p w14:paraId="26D54ED0" w14:textId="77777777" w:rsidR="0095385E" w:rsidRPr="00DE6C92" w:rsidRDefault="003F156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5.</w:t>
      </w:r>
      <w:r w:rsidRPr="00DE6C92">
        <w:rPr>
          <w:rFonts w:ascii="Georgia" w:hAnsi="Georgia"/>
          <w:sz w:val="22"/>
          <w:szCs w:val="22"/>
        </w:rPr>
        <w:tab/>
      </w:r>
      <w:r w:rsidR="0095385E" w:rsidRPr="00DE6C92">
        <w:rPr>
          <w:rFonts w:ascii="Georgia" w:hAnsi="Georgia"/>
          <w:sz w:val="22"/>
          <w:szCs w:val="22"/>
        </w:rPr>
        <w:t>In what country were you born?</w:t>
      </w:r>
    </w:p>
    <w:p w14:paraId="603D3C3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(DO NOT READ LIST.  ENTER ONE ONLY)</w:t>
      </w:r>
    </w:p>
    <w:p w14:paraId="283C85E4" w14:textId="77777777" w:rsidR="0095385E" w:rsidRPr="00336280" w:rsidRDefault="00A75E03"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Qn5</w:t>
      </w:r>
    </w:p>
    <w:p w14:paraId="34E9493B"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01 Argentina                            </w:t>
      </w:r>
    </w:p>
    <w:p w14:paraId="74AB2842"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02 Barbados                             </w:t>
      </w:r>
    </w:p>
    <w:p w14:paraId="65346549"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03 </w:t>
      </w:r>
      <w:proofErr w:type="spellStart"/>
      <w:r w:rsidRPr="00336280">
        <w:rPr>
          <w:rFonts w:ascii="Georgia" w:hAnsi="Georgia"/>
          <w:sz w:val="22"/>
          <w:szCs w:val="22"/>
          <w:lang w:val="es-419"/>
        </w:rPr>
        <w:t>Belize</w:t>
      </w:r>
      <w:proofErr w:type="spellEnd"/>
      <w:r w:rsidRPr="00336280">
        <w:rPr>
          <w:rFonts w:ascii="Georgia" w:hAnsi="Georgia"/>
          <w:sz w:val="22"/>
          <w:szCs w:val="22"/>
          <w:lang w:val="es-419"/>
        </w:rPr>
        <w:t xml:space="preserve">                               </w:t>
      </w:r>
    </w:p>
    <w:p w14:paraId="261E7E5C"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04 Bolivia                              </w:t>
      </w:r>
    </w:p>
    <w:p w14:paraId="7AE244EB"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05 </w:t>
      </w:r>
      <w:proofErr w:type="spellStart"/>
      <w:r w:rsidRPr="00336280">
        <w:rPr>
          <w:rFonts w:ascii="Georgia" w:hAnsi="Georgia"/>
          <w:sz w:val="22"/>
          <w:szCs w:val="22"/>
          <w:lang w:val="es-419"/>
        </w:rPr>
        <w:t>Brazil</w:t>
      </w:r>
      <w:proofErr w:type="spellEnd"/>
      <w:r w:rsidRPr="00336280">
        <w:rPr>
          <w:rFonts w:ascii="Georgia" w:hAnsi="Georgia"/>
          <w:sz w:val="22"/>
          <w:szCs w:val="22"/>
          <w:lang w:val="es-419"/>
        </w:rPr>
        <w:t xml:space="preserve">                               </w:t>
      </w:r>
    </w:p>
    <w:p w14:paraId="557ADFBC"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06 Chile                                </w:t>
      </w:r>
    </w:p>
    <w:p w14:paraId="65E60C95"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07 Colombia                             </w:t>
      </w:r>
    </w:p>
    <w:p w14:paraId="457D8F70"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08 </w:t>
      </w:r>
      <w:proofErr w:type="gramStart"/>
      <w:r w:rsidRPr="00336280">
        <w:rPr>
          <w:rFonts w:ascii="Georgia" w:hAnsi="Georgia"/>
          <w:sz w:val="22"/>
          <w:szCs w:val="22"/>
          <w:lang w:val="es-419"/>
        </w:rPr>
        <w:t>Costa</w:t>
      </w:r>
      <w:proofErr w:type="gramEnd"/>
      <w:r w:rsidRPr="00336280">
        <w:rPr>
          <w:rFonts w:ascii="Georgia" w:hAnsi="Georgia"/>
          <w:sz w:val="22"/>
          <w:szCs w:val="22"/>
          <w:lang w:val="es-419"/>
        </w:rPr>
        <w:t xml:space="preserve"> Rica                           </w:t>
      </w:r>
    </w:p>
    <w:p w14:paraId="7CF49752"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09 Cuba                                 </w:t>
      </w:r>
    </w:p>
    <w:p w14:paraId="4E5E2A9C"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10 </w:t>
      </w:r>
      <w:proofErr w:type="spellStart"/>
      <w:r w:rsidRPr="00336280">
        <w:rPr>
          <w:rFonts w:ascii="Georgia" w:hAnsi="Georgia"/>
          <w:sz w:val="22"/>
          <w:szCs w:val="22"/>
          <w:lang w:val="es-419"/>
        </w:rPr>
        <w:t>Dominican</w:t>
      </w:r>
      <w:proofErr w:type="spellEnd"/>
      <w:r w:rsidRPr="00336280">
        <w:rPr>
          <w:rFonts w:ascii="Georgia" w:hAnsi="Georgia"/>
          <w:sz w:val="22"/>
          <w:szCs w:val="22"/>
          <w:lang w:val="es-419"/>
        </w:rPr>
        <w:t xml:space="preserve"> </w:t>
      </w:r>
      <w:proofErr w:type="spellStart"/>
      <w:r w:rsidRPr="00336280">
        <w:rPr>
          <w:rFonts w:ascii="Georgia" w:hAnsi="Georgia"/>
          <w:sz w:val="22"/>
          <w:szCs w:val="22"/>
          <w:lang w:val="es-419"/>
        </w:rPr>
        <w:t>Republic</w:t>
      </w:r>
      <w:proofErr w:type="spellEnd"/>
      <w:r w:rsidRPr="00336280">
        <w:rPr>
          <w:rFonts w:ascii="Georgia" w:hAnsi="Georgia"/>
          <w:sz w:val="22"/>
          <w:szCs w:val="22"/>
          <w:lang w:val="es-419"/>
        </w:rPr>
        <w:t xml:space="preserve">                   </w:t>
      </w:r>
    </w:p>
    <w:p w14:paraId="0D958C66"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11 Ecuador                              </w:t>
      </w:r>
    </w:p>
    <w:p w14:paraId="3D37E3D8"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12 </w:t>
      </w:r>
      <w:proofErr w:type="gramStart"/>
      <w:r w:rsidRPr="00336280">
        <w:rPr>
          <w:rFonts w:ascii="Georgia" w:hAnsi="Georgia"/>
          <w:sz w:val="22"/>
          <w:szCs w:val="22"/>
          <w:lang w:val="es-419"/>
        </w:rPr>
        <w:t>El</w:t>
      </w:r>
      <w:proofErr w:type="gramEnd"/>
      <w:r w:rsidRPr="00336280">
        <w:rPr>
          <w:rFonts w:ascii="Georgia" w:hAnsi="Georgia"/>
          <w:sz w:val="22"/>
          <w:szCs w:val="22"/>
          <w:lang w:val="es-419"/>
        </w:rPr>
        <w:t xml:space="preserve"> Salvador                          </w:t>
      </w:r>
    </w:p>
    <w:p w14:paraId="242CB78D"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13 </w:t>
      </w:r>
      <w:proofErr w:type="spellStart"/>
      <w:r w:rsidRPr="00336280">
        <w:rPr>
          <w:rFonts w:ascii="Georgia" w:hAnsi="Georgia"/>
          <w:sz w:val="22"/>
          <w:szCs w:val="22"/>
          <w:lang w:val="es-419"/>
        </w:rPr>
        <w:t>Falkland</w:t>
      </w:r>
      <w:proofErr w:type="spellEnd"/>
      <w:r w:rsidRPr="00336280">
        <w:rPr>
          <w:rFonts w:ascii="Georgia" w:hAnsi="Georgia"/>
          <w:sz w:val="22"/>
          <w:szCs w:val="22"/>
          <w:lang w:val="es-419"/>
        </w:rPr>
        <w:t xml:space="preserve"> </w:t>
      </w:r>
      <w:proofErr w:type="spellStart"/>
      <w:r w:rsidRPr="00336280">
        <w:rPr>
          <w:rFonts w:ascii="Georgia" w:hAnsi="Georgia"/>
          <w:sz w:val="22"/>
          <w:szCs w:val="22"/>
          <w:lang w:val="es-419"/>
        </w:rPr>
        <w:t>Islands</w:t>
      </w:r>
      <w:proofErr w:type="spellEnd"/>
      <w:r w:rsidRPr="00336280">
        <w:rPr>
          <w:rFonts w:ascii="Georgia" w:hAnsi="Georgia"/>
          <w:sz w:val="22"/>
          <w:szCs w:val="22"/>
          <w:lang w:val="es-419"/>
        </w:rPr>
        <w:t xml:space="preserve">                     </w:t>
      </w:r>
    </w:p>
    <w:p w14:paraId="628A6D25"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14 Guatemala                            </w:t>
      </w:r>
    </w:p>
    <w:p w14:paraId="738A04DF"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15 Guyana                               </w:t>
      </w:r>
    </w:p>
    <w:p w14:paraId="10E9D673"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16 </w:t>
      </w:r>
      <w:proofErr w:type="spellStart"/>
      <w:r w:rsidRPr="00336280">
        <w:rPr>
          <w:rFonts w:ascii="Georgia" w:hAnsi="Georgia"/>
          <w:sz w:val="22"/>
          <w:szCs w:val="22"/>
          <w:lang w:val="es-419"/>
        </w:rPr>
        <w:t>Haiti</w:t>
      </w:r>
      <w:proofErr w:type="spellEnd"/>
      <w:r w:rsidRPr="00336280">
        <w:rPr>
          <w:rFonts w:ascii="Georgia" w:hAnsi="Georgia"/>
          <w:sz w:val="22"/>
          <w:szCs w:val="22"/>
          <w:lang w:val="es-419"/>
        </w:rPr>
        <w:t xml:space="preserve">                                </w:t>
      </w:r>
    </w:p>
    <w:p w14:paraId="75D4C1EE"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17 Honduras                             </w:t>
      </w:r>
    </w:p>
    <w:p w14:paraId="7E20C496"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18 </w:t>
      </w:r>
      <w:proofErr w:type="spellStart"/>
      <w:r w:rsidRPr="00336280">
        <w:rPr>
          <w:rFonts w:ascii="Georgia" w:hAnsi="Georgia"/>
          <w:sz w:val="22"/>
          <w:szCs w:val="22"/>
          <w:lang w:val="es-419"/>
        </w:rPr>
        <w:t>Mexico</w:t>
      </w:r>
      <w:proofErr w:type="spellEnd"/>
      <w:r w:rsidRPr="00336280">
        <w:rPr>
          <w:rFonts w:ascii="Georgia" w:hAnsi="Georgia"/>
          <w:sz w:val="22"/>
          <w:szCs w:val="22"/>
          <w:lang w:val="es-419"/>
        </w:rPr>
        <w:t xml:space="preserve">                               </w:t>
      </w:r>
    </w:p>
    <w:p w14:paraId="4A22BBE2"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19 Nicaragua                            </w:t>
      </w:r>
    </w:p>
    <w:p w14:paraId="318E9DA7"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20 </w:t>
      </w:r>
      <w:proofErr w:type="spellStart"/>
      <w:r w:rsidRPr="00336280">
        <w:rPr>
          <w:rFonts w:ascii="Georgia" w:hAnsi="Georgia"/>
          <w:sz w:val="22"/>
          <w:szCs w:val="22"/>
          <w:lang w:val="es-419"/>
        </w:rPr>
        <w:t>Panama</w:t>
      </w:r>
      <w:proofErr w:type="spellEnd"/>
      <w:r w:rsidRPr="00336280">
        <w:rPr>
          <w:rFonts w:ascii="Georgia" w:hAnsi="Georgia"/>
          <w:sz w:val="22"/>
          <w:szCs w:val="22"/>
          <w:lang w:val="es-419"/>
        </w:rPr>
        <w:t xml:space="preserve">                               </w:t>
      </w:r>
    </w:p>
    <w:p w14:paraId="4742CD42"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21 Paraguay                             </w:t>
      </w:r>
    </w:p>
    <w:p w14:paraId="68C942A7"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22 </w:t>
      </w:r>
      <w:proofErr w:type="spellStart"/>
      <w:r w:rsidRPr="00336280">
        <w:rPr>
          <w:rFonts w:ascii="Georgia" w:hAnsi="Georgia"/>
          <w:sz w:val="22"/>
          <w:szCs w:val="22"/>
          <w:lang w:val="es-419"/>
        </w:rPr>
        <w:t>Peru</w:t>
      </w:r>
      <w:proofErr w:type="spellEnd"/>
      <w:r w:rsidRPr="00336280">
        <w:rPr>
          <w:rFonts w:ascii="Georgia" w:hAnsi="Georgia"/>
          <w:sz w:val="22"/>
          <w:szCs w:val="22"/>
          <w:lang w:val="es-419"/>
        </w:rPr>
        <w:t xml:space="preserve">                                 </w:t>
      </w:r>
    </w:p>
    <w:p w14:paraId="0C0EED2B"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23 Portugal                             </w:t>
      </w:r>
    </w:p>
    <w:p w14:paraId="33AD3EB3"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24 </w:t>
      </w:r>
      <w:proofErr w:type="gramStart"/>
      <w:r w:rsidRPr="00336280">
        <w:rPr>
          <w:rFonts w:ascii="Georgia" w:hAnsi="Georgia"/>
          <w:sz w:val="22"/>
          <w:szCs w:val="22"/>
          <w:lang w:val="es-419"/>
        </w:rPr>
        <w:t>Puerto</w:t>
      </w:r>
      <w:proofErr w:type="gramEnd"/>
      <w:r w:rsidRPr="00336280">
        <w:rPr>
          <w:rFonts w:ascii="Georgia" w:hAnsi="Georgia"/>
          <w:sz w:val="22"/>
          <w:szCs w:val="22"/>
          <w:lang w:val="es-419"/>
        </w:rPr>
        <w:t xml:space="preserve"> Rico                          </w:t>
      </w:r>
    </w:p>
    <w:p w14:paraId="184B15B9"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25 </w:t>
      </w:r>
      <w:proofErr w:type="spellStart"/>
      <w:r w:rsidRPr="00336280">
        <w:rPr>
          <w:rFonts w:ascii="Georgia" w:hAnsi="Georgia"/>
          <w:sz w:val="22"/>
          <w:szCs w:val="22"/>
          <w:lang w:val="es-419"/>
        </w:rPr>
        <w:t>Spain</w:t>
      </w:r>
      <w:proofErr w:type="spellEnd"/>
      <w:r w:rsidRPr="00336280">
        <w:rPr>
          <w:rFonts w:ascii="Georgia" w:hAnsi="Georgia"/>
          <w:sz w:val="22"/>
          <w:szCs w:val="22"/>
          <w:lang w:val="es-419"/>
        </w:rPr>
        <w:t xml:space="preserve">                                </w:t>
      </w:r>
    </w:p>
    <w:p w14:paraId="138D12A2"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26 </w:t>
      </w:r>
      <w:proofErr w:type="spellStart"/>
      <w:r w:rsidRPr="00336280">
        <w:rPr>
          <w:rFonts w:ascii="Georgia" w:hAnsi="Georgia"/>
          <w:sz w:val="22"/>
          <w:szCs w:val="22"/>
          <w:lang w:val="es-419"/>
        </w:rPr>
        <w:t>Suriname</w:t>
      </w:r>
      <w:proofErr w:type="spellEnd"/>
      <w:r w:rsidRPr="00336280">
        <w:rPr>
          <w:rFonts w:ascii="Georgia" w:hAnsi="Georgia"/>
          <w:sz w:val="22"/>
          <w:szCs w:val="22"/>
          <w:lang w:val="es-419"/>
        </w:rPr>
        <w:t xml:space="preserve">                             </w:t>
      </w:r>
    </w:p>
    <w:p w14:paraId="26107BB6"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27 Uruguay                              </w:t>
      </w:r>
    </w:p>
    <w:p w14:paraId="6166CB0F"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28 Venezuela                            </w:t>
      </w:r>
    </w:p>
    <w:p w14:paraId="3F88E567"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29 French Guyana                        </w:t>
      </w:r>
    </w:p>
    <w:p w14:paraId="01D569ED" w14:textId="77777777" w:rsidR="00A75E03" w:rsidRPr="00336280"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r w:rsidRPr="00336280">
        <w:rPr>
          <w:rFonts w:ascii="Georgia" w:hAnsi="Georgia"/>
          <w:sz w:val="22"/>
          <w:szCs w:val="22"/>
          <w:lang w:val="es-419"/>
        </w:rPr>
        <w:t xml:space="preserve"> 30 Jamaica                              </w:t>
      </w:r>
    </w:p>
    <w:p w14:paraId="734D63D7"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336280">
        <w:rPr>
          <w:rFonts w:ascii="Georgia" w:hAnsi="Georgia"/>
          <w:sz w:val="22"/>
          <w:szCs w:val="22"/>
          <w:lang w:val="es-419"/>
        </w:rPr>
        <w:t xml:space="preserve"> </w:t>
      </w:r>
      <w:r w:rsidRPr="00DE6C92">
        <w:rPr>
          <w:rFonts w:ascii="Georgia" w:hAnsi="Georgia"/>
          <w:sz w:val="22"/>
          <w:szCs w:val="22"/>
        </w:rPr>
        <w:t xml:space="preserve">31 Trinidad/Caribbean Islands           </w:t>
      </w:r>
    </w:p>
    <w:p w14:paraId="7AFC1887"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32 Italy                                </w:t>
      </w:r>
    </w:p>
    <w:p w14:paraId="3445F9B1"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33 Africa                                </w:t>
      </w:r>
    </w:p>
    <w:p w14:paraId="7B88BE82"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97 Other                                 </w:t>
      </w:r>
    </w:p>
    <w:p w14:paraId="48017ECE" w14:textId="77777777" w:rsidR="00A75E03" w:rsidRPr="00DE6C92" w:rsidRDefault="00A75E03"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98 Don't Know </w:t>
      </w:r>
    </w:p>
    <w:p w14:paraId="7C6A8F28" w14:textId="77777777" w:rsidR="0095385E" w:rsidRPr="00DE6C92" w:rsidRDefault="00F41E9C" w:rsidP="00A75E0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Pr>
          <w:rFonts w:ascii="Georgia" w:hAnsi="Georgia"/>
          <w:sz w:val="22"/>
          <w:szCs w:val="22"/>
        </w:rPr>
        <w:t xml:space="preserve"> 99 Refused</w:t>
      </w:r>
    </w:p>
    <w:p w14:paraId="1F02E81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D8DBBCD" w14:textId="77777777" w:rsidR="0095385E" w:rsidRPr="00DE6C92" w:rsidRDefault="003F156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IF Q.4 = 1</w:t>
      </w:r>
      <w:r w:rsidRPr="00DE6C92">
        <w:rPr>
          <w:rFonts w:ascii="Georgia" w:hAnsi="Georgia"/>
          <w:sz w:val="22"/>
          <w:szCs w:val="22"/>
        </w:rPr>
        <w:t xml:space="preserve">, </w:t>
      </w:r>
      <w:r w:rsidR="0095385E" w:rsidRPr="00DE6C92">
        <w:rPr>
          <w:rFonts w:ascii="Georgia" w:hAnsi="Georgia"/>
          <w:sz w:val="22"/>
          <w:szCs w:val="22"/>
        </w:rPr>
        <w:t>3</w:t>
      </w:r>
      <w:r w:rsidRPr="00DE6C92">
        <w:rPr>
          <w:rFonts w:ascii="Georgia" w:hAnsi="Georgia"/>
          <w:sz w:val="22"/>
          <w:szCs w:val="22"/>
        </w:rPr>
        <w:t xml:space="preserve">, </w:t>
      </w:r>
      <w:r w:rsidR="0095385E" w:rsidRPr="00DE6C92">
        <w:rPr>
          <w:rFonts w:ascii="Georgia" w:hAnsi="Georgia"/>
          <w:sz w:val="22"/>
          <w:szCs w:val="22"/>
        </w:rPr>
        <w:t>D</w:t>
      </w:r>
      <w:r w:rsidRPr="00DE6C92">
        <w:rPr>
          <w:rFonts w:ascii="Georgia" w:hAnsi="Georgia"/>
          <w:sz w:val="22"/>
          <w:szCs w:val="22"/>
        </w:rPr>
        <w:t xml:space="preserve">, </w:t>
      </w:r>
      <w:r w:rsidR="0095385E" w:rsidRPr="00DE6C92">
        <w:rPr>
          <w:rFonts w:ascii="Georgia" w:hAnsi="Georgia"/>
          <w:sz w:val="22"/>
          <w:szCs w:val="22"/>
        </w:rPr>
        <w:t>R</w:t>
      </w:r>
      <w:r w:rsidRPr="00DE6C92">
        <w:rPr>
          <w:rFonts w:ascii="Georgia" w:hAnsi="Georgia"/>
          <w:sz w:val="22"/>
          <w:szCs w:val="22"/>
        </w:rPr>
        <w:t>)</w:t>
      </w:r>
    </w:p>
    <w:p w14:paraId="516A8954" w14:textId="77777777" w:rsidR="0095385E" w:rsidRPr="00DE6C92" w:rsidRDefault="003F156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(INSERT “</w:t>
      </w:r>
      <w:r w:rsidR="00325AAA" w:rsidRPr="00DE6C92">
        <w:rPr>
          <w:rFonts w:ascii="Georgia" w:hAnsi="Georgia"/>
          <w:sz w:val="22"/>
          <w:szCs w:val="22"/>
        </w:rPr>
        <w:t>(excluding Puerto Rico)</w:t>
      </w:r>
      <w:r w:rsidR="0095385E" w:rsidRPr="00DE6C92">
        <w:rPr>
          <w:rFonts w:ascii="Georgia" w:hAnsi="Georgia"/>
          <w:sz w:val="22"/>
          <w:szCs w:val="22"/>
        </w:rPr>
        <w:t>” IF Q.4=1 or Q.5=24)</w:t>
      </w:r>
    </w:p>
    <w:p w14:paraId="7F233DE5" w14:textId="77777777" w:rsidR="0095385E" w:rsidRPr="00DE6C92" w:rsidRDefault="003F1560" w:rsidP="00325AA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6.</w:t>
      </w:r>
      <w:r w:rsidR="0095385E" w:rsidRPr="00DE6C92">
        <w:rPr>
          <w:rFonts w:ascii="Georgia" w:hAnsi="Georgia"/>
          <w:sz w:val="22"/>
          <w:szCs w:val="22"/>
        </w:rPr>
        <w:tab/>
        <w:t>How many years have you lived in the United States</w:t>
      </w:r>
      <w:r w:rsidR="00325AAA" w:rsidRPr="00DE6C92">
        <w:rPr>
          <w:rFonts w:ascii="Georgia" w:hAnsi="Georgia"/>
          <w:sz w:val="22"/>
          <w:szCs w:val="22"/>
        </w:rPr>
        <w:t xml:space="preserve"> (excluding Puerto Rico)</w:t>
      </w:r>
      <w:r w:rsidR="0095385E" w:rsidRPr="00DE6C92">
        <w:rPr>
          <w:rFonts w:ascii="Georgia" w:hAnsi="Georgia"/>
          <w:sz w:val="22"/>
          <w:szCs w:val="22"/>
        </w:rPr>
        <w:t>?</w:t>
      </w:r>
    </w:p>
    <w:p w14:paraId="060A66F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81DC7DC" w14:textId="77777777" w:rsidR="0095385E" w:rsidRPr="00DE6C92" w:rsidRDefault="00A75E03"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w:t>
      </w:r>
      <w:r w:rsidR="0095385E" w:rsidRPr="00DE6C92">
        <w:rPr>
          <w:rFonts w:ascii="Georgia" w:hAnsi="Georgia"/>
          <w:sz w:val="22"/>
          <w:szCs w:val="22"/>
        </w:rPr>
        <w:tab/>
      </w:r>
      <w:r w:rsidR="00367BE9" w:rsidRPr="00DE6C92">
        <w:rPr>
          <w:rFonts w:ascii="Georgia" w:hAnsi="Georgia"/>
          <w:sz w:val="22"/>
          <w:szCs w:val="22"/>
        </w:rPr>
        <w:t>1</w:t>
      </w:r>
      <w:r w:rsidR="00367BE9" w:rsidRPr="00DE6C92">
        <w:rPr>
          <w:rFonts w:ascii="Georgia" w:hAnsi="Georgia"/>
          <w:sz w:val="22"/>
          <w:szCs w:val="22"/>
        </w:rPr>
        <w:tab/>
      </w:r>
      <w:r w:rsidR="0095385E" w:rsidRPr="00DE6C92">
        <w:rPr>
          <w:rFonts w:ascii="Georgia" w:hAnsi="Georgia"/>
          <w:sz w:val="22"/>
          <w:szCs w:val="22"/>
        </w:rPr>
        <w:t>___________</w:t>
      </w:r>
      <w:r w:rsidR="00165BAF" w:rsidRPr="00DE6C92">
        <w:rPr>
          <w:rFonts w:ascii="Georgia" w:hAnsi="Georgia"/>
          <w:b/>
          <w:sz w:val="22"/>
          <w:szCs w:val="22"/>
        </w:rPr>
        <w:t>Q</w:t>
      </w:r>
      <w:r w:rsidR="00EC0AC7" w:rsidRPr="00DE6C92">
        <w:rPr>
          <w:rFonts w:ascii="Georgia" w:hAnsi="Georgia"/>
          <w:b/>
          <w:sz w:val="22"/>
          <w:szCs w:val="22"/>
        </w:rPr>
        <w:t>n6y</w:t>
      </w:r>
      <w:r w:rsidR="0095385E" w:rsidRPr="00DE6C92">
        <w:rPr>
          <w:rFonts w:ascii="Georgia" w:hAnsi="Georgia"/>
          <w:sz w:val="22"/>
          <w:szCs w:val="22"/>
        </w:rPr>
        <w:t xml:space="preserve"> (RECORD YEARS FROM 1 to 97)</w:t>
      </w:r>
    </w:p>
    <w:p w14:paraId="0989157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367BE9" w:rsidRPr="00DE6C92">
        <w:rPr>
          <w:rFonts w:ascii="Georgia" w:hAnsi="Georgia"/>
          <w:sz w:val="22"/>
          <w:szCs w:val="22"/>
        </w:rPr>
        <w:t>2</w:t>
      </w:r>
      <w:r w:rsidR="00367BE9" w:rsidRPr="00DE6C92">
        <w:rPr>
          <w:rFonts w:ascii="Georgia" w:hAnsi="Georgia"/>
          <w:sz w:val="22"/>
          <w:szCs w:val="22"/>
        </w:rPr>
        <w:tab/>
      </w:r>
      <w:r w:rsidRPr="00DE6C92">
        <w:rPr>
          <w:rFonts w:ascii="Georgia" w:hAnsi="Georgia"/>
          <w:sz w:val="22"/>
          <w:szCs w:val="22"/>
        </w:rPr>
        <w:t>___________</w:t>
      </w:r>
      <w:r w:rsidR="00165BAF" w:rsidRPr="00DE6C92">
        <w:rPr>
          <w:rFonts w:ascii="Georgia" w:hAnsi="Georgia"/>
          <w:b/>
          <w:sz w:val="22"/>
          <w:szCs w:val="22"/>
        </w:rPr>
        <w:t>Q</w:t>
      </w:r>
      <w:r w:rsidR="00EC0AC7" w:rsidRPr="00DE6C92">
        <w:rPr>
          <w:rFonts w:ascii="Georgia" w:hAnsi="Georgia"/>
          <w:b/>
          <w:sz w:val="22"/>
          <w:szCs w:val="22"/>
        </w:rPr>
        <w:t>n6</w:t>
      </w:r>
      <w:proofErr w:type="gramStart"/>
      <w:r w:rsidR="00EC0AC7" w:rsidRPr="00DE6C92">
        <w:rPr>
          <w:rFonts w:ascii="Georgia" w:hAnsi="Georgia"/>
          <w:b/>
          <w:sz w:val="22"/>
          <w:szCs w:val="22"/>
        </w:rPr>
        <w:t>m</w:t>
      </w:r>
      <w:r w:rsidRPr="00DE6C92">
        <w:rPr>
          <w:rFonts w:ascii="Georgia" w:hAnsi="Georgia"/>
          <w:sz w:val="22"/>
          <w:szCs w:val="22"/>
        </w:rPr>
        <w:t>(</w:t>
      </w:r>
      <w:proofErr w:type="gramEnd"/>
      <w:r w:rsidRPr="00DE6C92">
        <w:rPr>
          <w:rFonts w:ascii="Georgia" w:hAnsi="Georgia"/>
          <w:sz w:val="22"/>
          <w:szCs w:val="22"/>
        </w:rPr>
        <w:t>RECORD NUMBER OF MONTHS IF LESS THAN 1 YEAR)</w:t>
      </w:r>
    </w:p>
    <w:p w14:paraId="6B0A630E" w14:textId="77777777" w:rsidR="005C1106" w:rsidRPr="00DE6C92" w:rsidRDefault="005C1106"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367BE9" w:rsidRPr="00DE6C92">
        <w:rPr>
          <w:rFonts w:ascii="Georgia" w:hAnsi="Georgia"/>
          <w:sz w:val="22"/>
          <w:szCs w:val="22"/>
        </w:rPr>
        <w:t>3</w:t>
      </w:r>
      <w:r w:rsidR="00367BE9" w:rsidRPr="00DE6C92">
        <w:rPr>
          <w:rFonts w:ascii="Georgia" w:hAnsi="Georgia"/>
          <w:sz w:val="22"/>
          <w:szCs w:val="22"/>
        </w:rPr>
        <w:tab/>
      </w:r>
      <w:r w:rsidRPr="00DE6C92">
        <w:rPr>
          <w:rFonts w:ascii="Georgia" w:hAnsi="Georgia"/>
          <w:sz w:val="22"/>
          <w:szCs w:val="22"/>
        </w:rPr>
        <w:t>___________</w:t>
      </w:r>
      <w:r w:rsidR="00165BAF" w:rsidRPr="00DE6C92">
        <w:rPr>
          <w:rFonts w:ascii="Georgia" w:hAnsi="Georgia"/>
          <w:b/>
          <w:sz w:val="22"/>
          <w:szCs w:val="22"/>
        </w:rPr>
        <w:t>Q</w:t>
      </w:r>
      <w:r w:rsidR="00EC0AC7" w:rsidRPr="00DE6C92">
        <w:rPr>
          <w:rFonts w:ascii="Georgia" w:hAnsi="Georgia"/>
          <w:b/>
          <w:sz w:val="22"/>
          <w:szCs w:val="22"/>
        </w:rPr>
        <w:t>n6yr</w:t>
      </w:r>
      <w:r w:rsidRPr="00DE6C92">
        <w:rPr>
          <w:rFonts w:ascii="Georgia" w:hAnsi="Georgia"/>
          <w:sz w:val="22"/>
          <w:szCs w:val="22"/>
        </w:rPr>
        <w:t xml:space="preserve"> (RECORD YEAR RESPONDENT CAME TO U.S.)</w:t>
      </w:r>
    </w:p>
    <w:p w14:paraId="0886F99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3D21BFB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2C5A41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3356F9C" w14:textId="77777777" w:rsidR="0095385E" w:rsidRPr="00DE6C92" w:rsidRDefault="003F156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(ASK IF Q.4 = 1 OR 2)</w:t>
      </w:r>
      <w:r w:rsidR="00474FBC" w:rsidRPr="00DE6C92">
        <w:rPr>
          <w:rFonts w:ascii="Georgia" w:hAnsi="Georgia"/>
          <w:sz w:val="22"/>
          <w:szCs w:val="22"/>
        </w:rPr>
        <w:t xml:space="preserve"> </w:t>
      </w:r>
    </w:p>
    <w:p w14:paraId="3407784F" w14:textId="77777777" w:rsidR="0095385E" w:rsidRPr="00DE6C92" w:rsidRDefault="003F1560"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7.</w:t>
      </w:r>
      <w:r w:rsidRPr="00DE6C92">
        <w:rPr>
          <w:rFonts w:ascii="Georgia" w:hAnsi="Georgia"/>
          <w:sz w:val="22"/>
          <w:szCs w:val="22"/>
        </w:rPr>
        <w:tab/>
      </w:r>
      <w:r w:rsidR="0095385E" w:rsidRPr="00DE6C92">
        <w:rPr>
          <w:rFonts w:ascii="Georgia" w:hAnsi="Georgia"/>
          <w:sz w:val="22"/>
          <w:szCs w:val="22"/>
        </w:rPr>
        <w:t>Was your mother born on the island of Puerto Rico, in the United States, or in another country?</w:t>
      </w:r>
    </w:p>
    <w:p w14:paraId="1D9F30D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F2267AC"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Qn7</w:t>
      </w:r>
      <w:r w:rsidR="0095385E" w:rsidRPr="00DE6C92">
        <w:rPr>
          <w:rFonts w:ascii="Georgia" w:hAnsi="Georgia"/>
          <w:sz w:val="22"/>
          <w:szCs w:val="22"/>
        </w:rPr>
        <w:tab/>
        <w:t>1</w:t>
      </w:r>
      <w:r w:rsidR="0095385E" w:rsidRPr="00DE6C92">
        <w:rPr>
          <w:rFonts w:ascii="Georgia" w:hAnsi="Georgia"/>
          <w:sz w:val="22"/>
          <w:szCs w:val="22"/>
        </w:rPr>
        <w:tab/>
        <w:t>Puerto Rico</w:t>
      </w:r>
    </w:p>
    <w:p w14:paraId="65F0261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United States</w:t>
      </w:r>
    </w:p>
    <w:p w14:paraId="48F172A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In another country</w:t>
      </w:r>
    </w:p>
    <w:p w14:paraId="71C8630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2F8B249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0808494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0EF9251" w14:textId="77777777" w:rsidR="0095385E" w:rsidRPr="00DE6C92" w:rsidRDefault="003F156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(ASK IF Q.4 = 1 OR 2)</w:t>
      </w:r>
    </w:p>
    <w:p w14:paraId="41CCF462" w14:textId="77777777" w:rsidR="0095385E" w:rsidRPr="00DE6C92" w:rsidRDefault="003F1560"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w:t>
      </w:r>
      <w:r w:rsidRPr="00DE6C92">
        <w:rPr>
          <w:rFonts w:ascii="Georgia" w:hAnsi="Georgia"/>
          <w:sz w:val="22"/>
          <w:szCs w:val="22"/>
        </w:rPr>
        <w:tab/>
      </w:r>
      <w:r w:rsidR="0095385E" w:rsidRPr="00DE6C92">
        <w:rPr>
          <w:rFonts w:ascii="Georgia" w:hAnsi="Georgia"/>
          <w:sz w:val="22"/>
          <w:szCs w:val="22"/>
        </w:rPr>
        <w:t xml:space="preserve">Was your father born on the island of Puerto Rico, in the United States, or in another country? </w:t>
      </w:r>
    </w:p>
    <w:p w14:paraId="6EC82DF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09838D2"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w:t>
      </w:r>
      <w:r w:rsidR="0095385E" w:rsidRPr="00DE6C92">
        <w:rPr>
          <w:rFonts w:ascii="Georgia" w:hAnsi="Georgia"/>
          <w:sz w:val="22"/>
          <w:szCs w:val="22"/>
        </w:rPr>
        <w:tab/>
        <w:t>1</w:t>
      </w:r>
      <w:r w:rsidR="0095385E" w:rsidRPr="00DE6C92">
        <w:rPr>
          <w:rFonts w:ascii="Georgia" w:hAnsi="Georgia"/>
          <w:sz w:val="22"/>
          <w:szCs w:val="22"/>
        </w:rPr>
        <w:tab/>
        <w:t>Puerto Rico</w:t>
      </w:r>
    </w:p>
    <w:p w14:paraId="3AC88CE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United States</w:t>
      </w:r>
    </w:p>
    <w:p w14:paraId="3AD2781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In another country</w:t>
      </w:r>
    </w:p>
    <w:p w14:paraId="37562C6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7FF3272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2E3260BB" w14:textId="77777777" w:rsidR="0095385E" w:rsidRPr="00DE6C92" w:rsidRDefault="0095385E" w:rsidP="001A2542">
      <w:pPr>
        <w:rPr>
          <w:rFonts w:ascii="Georgia" w:hAnsi="Georgia"/>
          <w:sz w:val="22"/>
          <w:szCs w:val="22"/>
        </w:rPr>
      </w:pPr>
    </w:p>
    <w:p w14:paraId="5DB5C41E" w14:textId="77777777" w:rsidR="00A31ED0" w:rsidRPr="00DE6C92" w:rsidRDefault="00A31ED0" w:rsidP="001A2542">
      <w:pPr>
        <w:rPr>
          <w:rFonts w:ascii="Georgia" w:hAnsi="Georgia"/>
          <w:b/>
          <w:sz w:val="22"/>
          <w:szCs w:val="22"/>
        </w:rPr>
      </w:pPr>
      <w:r w:rsidRPr="00DE6C92">
        <w:rPr>
          <w:rFonts w:ascii="Georgia" w:hAnsi="Georgia"/>
          <w:b/>
          <w:sz w:val="22"/>
          <w:szCs w:val="22"/>
        </w:rPr>
        <w:t>NO QUESTION 9</w:t>
      </w:r>
    </w:p>
    <w:p w14:paraId="2131991A" w14:textId="77777777" w:rsidR="00A31ED0" w:rsidRPr="00DE6C92" w:rsidRDefault="00A31ED0" w:rsidP="001A2542">
      <w:pPr>
        <w:rPr>
          <w:rFonts w:ascii="Georgia" w:hAnsi="Georgia"/>
          <w:b/>
          <w:sz w:val="22"/>
          <w:szCs w:val="22"/>
        </w:rPr>
      </w:pPr>
      <w:r w:rsidRPr="00DE6C92">
        <w:rPr>
          <w:rFonts w:ascii="Georgia" w:hAnsi="Georgia"/>
          <w:b/>
          <w:sz w:val="22"/>
          <w:szCs w:val="22"/>
        </w:rPr>
        <w:t>NO QUESTION 10</w:t>
      </w:r>
    </w:p>
    <w:p w14:paraId="06CB4AFF" w14:textId="77777777" w:rsidR="00A31ED0" w:rsidRPr="00DE6C92" w:rsidRDefault="00A31ED0" w:rsidP="001A2542">
      <w:pPr>
        <w:rPr>
          <w:rFonts w:ascii="Georgia" w:hAnsi="Georgia"/>
          <w:sz w:val="22"/>
          <w:szCs w:val="22"/>
        </w:rPr>
      </w:pPr>
    </w:p>
    <w:p w14:paraId="4008D63A" w14:textId="77777777" w:rsidR="00F41E9C" w:rsidRDefault="00F41E9C">
      <w:pPr>
        <w:rPr>
          <w:rFonts w:ascii="Georgia" w:hAnsi="Georgia"/>
          <w:b/>
          <w:sz w:val="22"/>
          <w:szCs w:val="22"/>
        </w:rPr>
      </w:pPr>
      <w:r>
        <w:rPr>
          <w:rFonts w:ascii="Georgia" w:hAnsi="Georgia"/>
          <w:b/>
          <w:sz w:val="22"/>
          <w:szCs w:val="22"/>
        </w:rPr>
        <w:br w:type="page"/>
      </w:r>
    </w:p>
    <w:p w14:paraId="2E0F54C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POLITICS</w:t>
      </w:r>
    </w:p>
    <w:p w14:paraId="1D330FE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subject…</w:t>
      </w:r>
    </w:p>
    <w:p w14:paraId="4AF52B8A" w14:textId="77777777" w:rsidR="00047C10" w:rsidRPr="00DE6C92" w:rsidRDefault="00047C10">
      <w:pPr>
        <w:rPr>
          <w:rFonts w:ascii="Georgia" w:hAnsi="Georgia"/>
          <w:sz w:val="22"/>
          <w:szCs w:val="22"/>
        </w:rPr>
      </w:pPr>
    </w:p>
    <w:p w14:paraId="3A943030" w14:textId="77777777" w:rsidR="003F1560" w:rsidRPr="00DE6C92" w:rsidRDefault="003F1560"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62098038" w14:textId="77777777" w:rsidR="0095385E" w:rsidRPr="00DE6C92" w:rsidRDefault="003F1560" w:rsidP="00740C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11.</w:t>
      </w:r>
      <w:r w:rsidR="00740CCC" w:rsidRPr="00DE6C92">
        <w:rPr>
          <w:rFonts w:ascii="Georgia" w:hAnsi="Georgia"/>
          <w:sz w:val="22"/>
          <w:szCs w:val="22"/>
        </w:rPr>
        <w:tab/>
      </w:r>
      <w:r w:rsidR="0095385E" w:rsidRPr="00DE6C92">
        <w:rPr>
          <w:rFonts w:ascii="Georgia" w:hAnsi="Georgia"/>
          <w:sz w:val="22"/>
          <w:szCs w:val="22"/>
        </w:rPr>
        <w:t xml:space="preserve">All in all, are you satisfied or dissatisfied with the way things are going in this country today? </w:t>
      </w:r>
    </w:p>
    <w:p w14:paraId="2188DBE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A6A0F68"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Qn11</w:t>
      </w:r>
      <w:r w:rsidR="0095385E" w:rsidRPr="00DE6C92">
        <w:rPr>
          <w:rFonts w:ascii="Georgia" w:hAnsi="Georgia"/>
          <w:sz w:val="22"/>
          <w:szCs w:val="22"/>
        </w:rPr>
        <w:tab/>
        <w:t>1</w:t>
      </w:r>
      <w:r w:rsidR="0095385E" w:rsidRPr="00DE6C92">
        <w:rPr>
          <w:rFonts w:ascii="Georgia" w:hAnsi="Georgia"/>
          <w:sz w:val="22"/>
          <w:szCs w:val="22"/>
        </w:rPr>
        <w:tab/>
        <w:t>Satisfied</w:t>
      </w:r>
    </w:p>
    <w:p w14:paraId="71DDC95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Dissatisfied</w:t>
      </w:r>
    </w:p>
    <w:p w14:paraId="64830B0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124A79A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E292C3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C93320C" w14:textId="77777777" w:rsidR="003F1560" w:rsidRPr="00DE6C92" w:rsidRDefault="00740CCC"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55F3C2EF" w14:textId="77777777" w:rsidR="00740CCC" w:rsidRPr="00DE6C92" w:rsidRDefault="00740CCC" w:rsidP="00740C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12.</w:t>
      </w:r>
      <w:r w:rsidRPr="00DE6C92">
        <w:rPr>
          <w:rFonts w:ascii="Georgia" w:hAnsi="Georgia"/>
          <w:sz w:val="22"/>
          <w:szCs w:val="22"/>
        </w:rPr>
        <w:tab/>
      </w:r>
      <w:r w:rsidR="0095385E" w:rsidRPr="00DE6C92">
        <w:rPr>
          <w:rFonts w:ascii="Georgia" w:hAnsi="Georgia"/>
          <w:sz w:val="22"/>
          <w:szCs w:val="22"/>
        </w:rPr>
        <w:t xml:space="preserve">Do you approve or disapprove of the way Barack Obama is handling his job as president? </w:t>
      </w:r>
    </w:p>
    <w:p w14:paraId="038A3D18" w14:textId="77777777" w:rsidR="0095385E" w:rsidRPr="00DE6C92" w:rsidRDefault="00740CCC" w:rsidP="00740C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0095385E" w:rsidRPr="00DE6C92">
        <w:rPr>
          <w:rFonts w:ascii="Georgia" w:hAnsi="Georgia"/>
          <w:sz w:val="22"/>
          <w:szCs w:val="22"/>
        </w:rPr>
        <w:t xml:space="preserve">IF DK ENTER AS DK. IF </w:t>
      </w:r>
      <w:r w:rsidRPr="00DE6C92">
        <w:rPr>
          <w:rFonts w:ascii="Georgia" w:hAnsi="Georgia"/>
          <w:sz w:val="22"/>
          <w:szCs w:val="22"/>
        </w:rPr>
        <w:t xml:space="preserve">SAYS “IT </w:t>
      </w:r>
      <w:r w:rsidR="0095385E" w:rsidRPr="00DE6C92">
        <w:rPr>
          <w:rFonts w:ascii="Georgia" w:hAnsi="Georgia"/>
          <w:sz w:val="22"/>
          <w:szCs w:val="22"/>
        </w:rPr>
        <w:t>DEPENDS</w:t>
      </w:r>
      <w:r w:rsidRPr="00DE6C92">
        <w:rPr>
          <w:rFonts w:ascii="Georgia" w:hAnsi="Georgia"/>
          <w:sz w:val="22"/>
          <w:szCs w:val="22"/>
        </w:rPr>
        <w:t>”</w:t>
      </w:r>
      <w:r w:rsidR="0095385E" w:rsidRPr="00DE6C92">
        <w:rPr>
          <w:rFonts w:ascii="Georgia" w:hAnsi="Georgia"/>
          <w:sz w:val="22"/>
          <w:szCs w:val="22"/>
        </w:rPr>
        <w:t xml:space="preserve"> PROBE ONCE WITH:  Overall do you approve or disapprove of the way Barack Obama is handling his job as President?  IF STILL </w:t>
      </w:r>
      <w:r w:rsidRPr="00DE6C92">
        <w:rPr>
          <w:rFonts w:ascii="Georgia" w:hAnsi="Georgia"/>
          <w:sz w:val="22"/>
          <w:szCs w:val="22"/>
        </w:rPr>
        <w:t xml:space="preserve">SAYS “IT </w:t>
      </w:r>
      <w:r w:rsidR="0095385E" w:rsidRPr="00DE6C92">
        <w:rPr>
          <w:rFonts w:ascii="Georgia" w:hAnsi="Georgia"/>
          <w:sz w:val="22"/>
          <w:szCs w:val="22"/>
        </w:rPr>
        <w:t>DEPENDS</w:t>
      </w:r>
      <w:r w:rsidRPr="00DE6C92">
        <w:rPr>
          <w:rFonts w:ascii="Georgia" w:hAnsi="Georgia"/>
          <w:sz w:val="22"/>
          <w:szCs w:val="22"/>
        </w:rPr>
        <w:t>”</w:t>
      </w:r>
      <w:r w:rsidR="0095385E" w:rsidRPr="00DE6C92">
        <w:rPr>
          <w:rFonts w:ascii="Georgia" w:hAnsi="Georgia"/>
          <w:sz w:val="22"/>
          <w:szCs w:val="22"/>
        </w:rPr>
        <w:t xml:space="preserve"> ENTER AS DK</w:t>
      </w:r>
      <w:r w:rsidR="00A857A6" w:rsidRPr="00DE6C92">
        <w:rPr>
          <w:rFonts w:ascii="Georgia" w:hAnsi="Georgia"/>
          <w:sz w:val="22"/>
          <w:szCs w:val="22"/>
        </w:rPr>
        <w:t>)</w:t>
      </w:r>
    </w:p>
    <w:p w14:paraId="6956754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4DDB0B5"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Qn12</w:t>
      </w:r>
      <w:r w:rsidR="0095385E" w:rsidRPr="00DE6C92">
        <w:rPr>
          <w:rFonts w:ascii="Georgia" w:hAnsi="Georgia"/>
          <w:sz w:val="22"/>
          <w:szCs w:val="22"/>
        </w:rPr>
        <w:tab/>
        <w:t>1</w:t>
      </w:r>
      <w:r w:rsidR="0095385E" w:rsidRPr="00DE6C92">
        <w:rPr>
          <w:rFonts w:ascii="Georgia" w:hAnsi="Georgia"/>
          <w:sz w:val="22"/>
          <w:szCs w:val="22"/>
        </w:rPr>
        <w:tab/>
        <w:t>Approve</w:t>
      </w:r>
    </w:p>
    <w:p w14:paraId="37D0E50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Disapprove</w:t>
      </w:r>
    </w:p>
    <w:p w14:paraId="63EEE5C7" w14:textId="77777777" w:rsidR="00AB692E" w:rsidRPr="00DE6C92" w:rsidRDefault="00AB692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 xml:space="preserve">3 </w:t>
      </w:r>
      <w:r w:rsidRPr="00DE6C92">
        <w:rPr>
          <w:rFonts w:ascii="Georgia" w:hAnsi="Georgia"/>
          <w:sz w:val="22"/>
          <w:szCs w:val="22"/>
        </w:rPr>
        <w:tab/>
        <w:t>(DO NOT READ) No opinion</w:t>
      </w:r>
    </w:p>
    <w:p w14:paraId="5EF1F1E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02D96F3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6A8BDA4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241E570" w14:textId="77777777" w:rsidR="0095385E" w:rsidRPr="00DE6C92" w:rsidRDefault="00E64A62"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13</w:t>
      </w:r>
    </w:p>
    <w:p w14:paraId="050BA5AD" w14:textId="77777777" w:rsidR="00740CCC" w:rsidRPr="00DE6C92" w:rsidRDefault="00740CCC">
      <w:pPr>
        <w:rPr>
          <w:rFonts w:ascii="Georgia" w:hAnsi="Georgia"/>
          <w:sz w:val="22"/>
          <w:szCs w:val="22"/>
        </w:rPr>
      </w:pPr>
    </w:p>
    <w:p w14:paraId="2ADF82DD" w14:textId="77777777" w:rsidR="003F1560" w:rsidRPr="00DE6C92" w:rsidRDefault="00740CCC"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5BAC27C8" w14:textId="77777777" w:rsidR="0095385E" w:rsidRPr="00DE6C92" w:rsidRDefault="003F1560"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w:t>
      </w:r>
      <w:r w:rsidR="00740CCC" w:rsidRPr="00DE6C92">
        <w:rPr>
          <w:rFonts w:ascii="Georgia" w:hAnsi="Georgia"/>
          <w:sz w:val="22"/>
          <w:szCs w:val="22"/>
        </w:rPr>
        <w:tab/>
      </w:r>
      <w:r w:rsidR="0095385E" w:rsidRPr="00DE6C92">
        <w:rPr>
          <w:rFonts w:ascii="Georgia" w:hAnsi="Georgia"/>
          <w:sz w:val="22"/>
          <w:szCs w:val="22"/>
        </w:rPr>
        <w:t xml:space="preserve">(INSERT “Hispanics” IF Q.2=1, INSERT “Latinos” IF Q.2=2, 3, D, R) </w:t>
      </w:r>
    </w:p>
    <w:p w14:paraId="767F1924" w14:textId="77777777" w:rsidR="0095385E" w:rsidRPr="00DE6C92" w:rsidRDefault="00740CCC" w:rsidP="00740C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14.</w:t>
      </w:r>
      <w:r w:rsidRPr="00DE6C92">
        <w:rPr>
          <w:rFonts w:ascii="Georgia" w:hAnsi="Georgia"/>
          <w:sz w:val="22"/>
          <w:szCs w:val="22"/>
        </w:rPr>
        <w:tab/>
      </w:r>
      <w:r w:rsidR="0095385E" w:rsidRPr="00DE6C92">
        <w:rPr>
          <w:rFonts w:ascii="Georgia" w:hAnsi="Georgia"/>
          <w:sz w:val="22"/>
          <w:szCs w:val="22"/>
        </w:rPr>
        <w:t>Compared with 1 year ago, do you think the situation of (</w:t>
      </w:r>
      <w:r w:rsidR="00927524" w:rsidRPr="00DE6C92">
        <w:rPr>
          <w:rFonts w:ascii="Georgia" w:hAnsi="Georgia"/>
          <w:sz w:val="22"/>
          <w:szCs w:val="22"/>
        </w:rPr>
        <w:t>HISPANICS/LATINOS</w:t>
      </w:r>
      <w:r w:rsidR="0095385E" w:rsidRPr="00DE6C92">
        <w:rPr>
          <w:rFonts w:ascii="Georgia" w:hAnsi="Georgia"/>
          <w:sz w:val="22"/>
          <w:szCs w:val="22"/>
        </w:rPr>
        <w:t>) in this country today is better, worse, or about the same?</w:t>
      </w:r>
    </w:p>
    <w:p w14:paraId="04F4731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0EFFA52"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Qn14</w:t>
      </w:r>
      <w:r w:rsidR="0095385E" w:rsidRPr="00DE6C92">
        <w:rPr>
          <w:rFonts w:ascii="Georgia" w:hAnsi="Georgia"/>
          <w:sz w:val="22"/>
          <w:szCs w:val="22"/>
        </w:rPr>
        <w:tab/>
        <w:t>1</w:t>
      </w:r>
      <w:r w:rsidR="0095385E" w:rsidRPr="00DE6C92">
        <w:rPr>
          <w:rFonts w:ascii="Georgia" w:hAnsi="Georgia"/>
          <w:sz w:val="22"/>
          <w:szCs w:val="22"/>
        </w:rPr>
        <w:tab/>
        <w:t>Better</w:t>
      </w:r>
    </w:p>
    <w:p w14:paraId="0162E1C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Worse</w:t>
      </w:r>
    </w:p>
    <w:p w14:paraId="497C356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The same</w:t>
      </w:r>
    </w:p>
    <w:p w14:paraId="3D1AA84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2B5D57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4CB7991" w14:textId="77777777" w:rsidR="0095385E" w:rsidRPr="00DE6C92" w:rsidRDefault="0095385E" w:rsidP="00740C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D039E1F" w14:textId="77777777" w:rsidR="003F1560" w:rsidRPr="00DE6C92" w:rsidRDefault="00740CCC"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2ED5DB10" w14:textId="77777777" w:rsidR="0095385E" w:rsidRPr="00DE6C92" w:rsidRDefault="00740CCC"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(ROTATE 1 AND 2)</w:t>
      </w:r>
    </w:p>
    <w:p w14:paraId="5D41B972" w14:textId="77777777" w:rsidR="0095385E" w:rsidRPr="00DE6C92" w:rsidRDefault="00740CCC"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(INSERT “Hispanics” IF Q.2=1, INSERT “Latinos” IF Q.2=2, 3, D, R)</w:t>
      </w:r>
    </w:p>
    <w:p w14:paraId="3D7432F1" w14:textId="77777777" w:rsidR="0095385E" w:rsidRPr="00DE6C92" w:rsidRDefault="00740CCC" w:rsidP="00740CC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15.</w:t>
      </w:r>
      <w:r w:rsidRPr="00DE6C92">
        <w:rPr>
          <w:rFonts w:ascii="Georgia" w:hAnsi="Georgia"/>
          <w:sz w:val="22"/>
          <w:szCs w:val="22"/>
        </w:rPr>
        <w:tab/>
      </w:r>
      <w:r w:rsidR="0095385E" w:rsidRPr="00DE6C92">
        <w:rPr>
          <w:rFonts w:ascii="Georgia" w:hAnsi="Georgia"/>
          <w:sz w:val="22"/>
          <w:szCs w:val="22"/>
        </w:rPr>
        <w:t xml:space="preserve">Which party do you think has more concern for (HISPANICS/LATINOS) – (READ LIST) or is there no difference? </w:t>
      </w:r>
    </w:p>
    <w:p w14:paraId="2DD309F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431137B"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Qn15</w:t>
      </w:r>
      <w:r w:rsidR="0095385E" w:rsidRPr="00DE6C92">
        <w:rPr>
          <w:rFonts w:ascii="Georgia" w:hAnsi="Georgia"/>
          <w:sz w:val="22"/>
          <w:szCs w:val="22"/>
        </w:rPr>
        <w:tab/>
        <w:t>1</w:t>
      </w:r>
      <w:r w:rsidR="0095385E" w:rsidRPr="00DE6C92">
        <w:rPr>
          <w:rFonts w:ascii="Georgia" w:hAnsi="Georgia"/>
          <w:sz w:val="22"/>
          <w:szCs w:val="22"/>
        </w:rPr>
        <w:tab/>
        <w:t>The Democratic Party</w:t>
      </w:r>
    </w:p>
    <w:p w14:paraId="39C5209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The Republican Party</w:t>
      </w:r>
    </w:p>
    <w:p w14:paraId="5A80F316"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(DO NOT READ) No difference</w:t>
      </w:r>
    </w:p>
    <w:p w14:paraId="1FFA7AD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674780D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3D279AA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36559AE" w14:textId="77777777" w:rsidR="00927524" w:rsidRPr="00DE6C92" w:rsidRDefault="00A31ED0" w:rsidP="00047C1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16</w:t>
      </w:r>
    </w:p>
    <w:p w14:paraId="522E2D98" w14:textId="77777777" w:rsidR="00927524" w:rsidRPr="00DE6C92" w:rsidRDefault="00927524" w:rsidP="009275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(READ: Thinking about the 2012 Presidential election…)</w:t>
      </w:r>
    </w:p>
    <w:p w14:paraId="509801B3" w14:textId="77777777" w:rsidR="00927524"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28615ED" w14:textId="77777777" w:rsidR="003F1560" w:rsidRPr="00DE6C92" w:rsidRDefault="00927524"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740CCC" w:rsidRPr="00DE6C92">
        <w:rPr>
          <w:rFonts w:ascii="Georgia" w:hAnsi="Georgia"/>
          <w:sz w:val="22"/>
          <w:szCs w:val="22"/>
        </w:rPr>
        <w:t>(ASK ALL)</w:t>
      </w:r>
    </w:p>
    <w:p w14:paraId="1D042680" w14:textId="77777777" w:rsidR="00927524" w:rsidRPr="00DE6C92" w:rsidRDefault="00927524" w:rsidP="009275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17.</w:t>
      </w:r>
      <w:r w:rsidR="0095385E" w:rsidRPr="00DE6C92">
        <w:rPr>
          <w:rFonts w:ascii="Georgia" w:hAnsi="Georgia"/>
          <w:sz w:val="22"/>
          <w:szCs w:val="22"/>
        </w:rPr>
        <w:tab/>
        <w:t xml:space="preserve">How much thought, if any, have you given to candidates who may be </w:t>
      </w:r>
      <w:r w:rsidRPr="00DE6C92">
        <w:rPr>
          <w:rFonts w:ascii="Georgia" w:hAnsi="Georgia"/>
          <w:sz w:val="22"/>
          <w:szCs w:val="22"/>
        </w:rPr>
        <w:t xml:space="preserve">running for president in 2012? </w:t>
      </w:r>
    </w:p>
    <w:p w14:paraId="4345CAA6" w14:textId="77777777" w:rsidR="0095385E" w:rsidRPr="00DE6C92" w:rsidRDefault="00927524" w:rsidP="009275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t>(</w:t>
      </w:r>
      <w:r w:rsidR="0095385E" w:rsidRPr="00DE6C92">
        <w:rPr>
          <w:rFonts w:ascii="Georgia" w:hAnsi="Georgia"/>
          <w:sz w:val="22"/>
          <w:szCs w:val="22"/>
        </w:rPr>
        <w:t xml:space="preserve">READ </w:t>
      </w:r>
      <w:r w:rsidRPr="00DE6C92">
        <w:rPr>
          <w:rFonts w:ascii="Georgia" w:hAnsi="Georgia"/>
          <w:sz w:val="22"/>
          <w:szCs w:val="22"/>
        </w:rPr>
        <w:t>LIST)</w:t>
      </w:r>
    </w:p>
    <w:p w14:paraId="677C2D7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1E88B3E"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Qn17</w:t>
      </w:r>
      <w:r w:rsidR="00927524" w:rsidRPr="00DE6C92">
        <w:rPr>
          <w:rFonts w:ascii="Georgia" w:hAnsi="Georgia"/>
          <w:sz w:val="22"/>
          <w:szCs w:val="22"/>
        </w:rPr>
        <w:tab/>
      </w:r>
      <w:r w:rsidR="0095385E" w:rsidRPr="00DE6C92">
        <w:rPr>
          <w:rFonts w:ascii="Georgia" w:hAnsi="Georgia"/>
          <w:sz w:val="22"/>
          <w:szCs w:val="22"/>
        </w:rPr>
        <w:t>1</w:t>
      </w:r>
      <w:r w:rsidR="0095385E" w:rsidRPr="00DE6C92">
        <w:rPr>
          <w:rFonts w:ascii="Georgia" w:hAnsi="Georgia"/>
          <w:sz w:val="22"/>
          <w:szCs w:val="22"/>
        </w:rPr>
        <w:tab/>
        <w:t>A lot</w:t>
      </w:r>
    </w:p>
    <w:p w14:paraId="713283AA" w14:textId="77777777" w:rsidR="0095385E"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2</w:t>
      </w:r>
      <w:r w:rsidR="0095385E" w:rsidRPr="00DE6C92">
        <w:rPr>
          <w:rFonts w:ascii="Georgia" w:hAnsi="Georgia"/>
          <w:sz w:val="22"/>
          <w:szCs w:val="22"/>
        </w:rPr>
        <w:tab/>
        <w:t>Some</w:t>
      </w:r>
    </w:p>
    <w:p w14:paraId="39F20F2A" w14:textId="77777777" w:rsidR="0095385E"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3</w:t>
      </w:r>
      <w:r w:rsidR="0095385E" w:rsidRPr="00DE6C92">
        <w:rPr>
          <w:rFonts w:ascii="Georgia" w:hAnsi="Georgia"/>
          <w:sz w:val="22"/>
          <w:szCs w:val="22"/>
        </w:rPr>
        <w:tab/>
        <w:t xml:space="preserve">Not much </w:t>
      </w:r>
      <w:r w:rsidR="00A857A6" w:rsidRPr="00DE6C92">
        <w:rPr>
          <w:rFonts w:ascii="Georgia" w:hAnsi="Georgia"/>
          <w:sz w:val="22"/>
          <w:szCs w:val="22"/>
        </w:rPr>
        <w:t>(</w:t>
      </w:r>
      <w:r w:rsidR="0095385E" w:rsidRPr="00DE6C92">
        <w:rPr>
          <w:rFonts w:ascii="Georgia" w:hAnsi="Georgia"/>
          <w:sz w:val="22"/>
          <w:szCs w:val="22"/>
        </w:rPr>
        <w:t>OR</w:t>
      </w:r>
      <w:r w:rsidR="00A857A6" w:rsidRPr="00DE6C92">
        <w:rPr>
          <w:rFonts w:ascii="Georgia" w:hAnsi="Georgia"/>
          <w:sz w:val="22"/>
          <w:szCs w:val="22"/>
        </w:rPr>
        <w:t>)</w:t>
      </w:r>
    </w:p>
    <w:p w14:paraId="163C8238" w14:textId="77777777" w:rsidR="0095385E"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4</w:t>
      </w:r>
      <w:r w:rsidR="0095385E" w:rsidRPr="00DE6C92">
        <w:rPr>
          <w:rFonts w:ascii="Georgia" w:hAnsi="Georgia"/>
          <w:sz w:val="22"/>
          <w:szCs w:val="22"/>
        </w:rPr>
        <w:tab/>
        <w:t>None at all</w:t>
      </w:r>
    </w:p>
    <w:p w14:paraId="2A5C6E85" w14:textId="77777777" w:rsidR="0095385E"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3708A56E" w14:textId="77777777" w:rsidR="0095385E"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61BF40E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128E25E" w14:textId="77777777" w:rsidR="00A31ED0" w:rsidRPr="00DE6C92" w:rsidRDefault="00A31ED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18</w:t>
      </w:r>
    </w:p>
    <w:p w14:paraId="1880CF79" w14:textId="77777777" w:rsidR="00A31ED0" w:rsidRPr="00DE6C92" w:rsidRDefault="00A31ED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0A4059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RANDOMIZE ORDER OF Q.19-Q19a IN BLOCK &amp; Q.20-Q20a IN BLOCK</w:t>
      </w:r>
      <w:r w:rsidR="00927524" w:rsidRPr="00DE6C92">
        <w:rPr>
          <w:rFonts w:ascii="Georgia" w:hAnsi="Georgia"/>
          <w:sz w:val="22"/>
          <w:szCs w:val="22"/>
        </w:rPr>
        <w:t>, Q.21-Q.21a IN BLOCK</w:t>
      </w:r>
    </w:p>
    <w:p w14:paraId="4F772C69" w14:textId="77777777" w:rsidR="00927524"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9EFA35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BEFORE FIRST BLOCK: Now, suppose the 2012 presidential election were being held TODAY…</w:t>
      </w:r>
    </w:p>
    <w:p w14:paraId="6959B45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167695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BEFORE SECOND AND THIRD BLOCK: And if the 2012 election were being held TODAY…</w:t>
      </w:r>
    </w:p>
    <w:p w14:paraId="6741B16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E3FCB74" w14:textId="77777777" w:rsidR="003F1560" w:rsidRPr="00DE6C92" w:rsidRDefault="00927524"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bookmarkStart w:id="0" w:name="Q.35"/>
      <w:bookmarkEnd w:id="0"/>
      <w:r w:rsidRPr="00DE6C92">
        <w:rPr>
          <w:rFonts w:ascii="Georgia" w:hAnsi="Georgia"/>
          <w:sz w:val="22"/>
          <w:szCs w:val="22"/>
        </w:rPr>
        <w:tab/>
      </w:r>
      <w:r w:rsidR="00740CCC" w:rsidRPr="00DE6C92">
        <w:rPr>
          <w:rFonts w:ascii="Georgia" w:hAnsi="Georgia"/>
          <w:sz w:val="22"/>
          <w:szCs w:val="22"/>
        </w:rPr>
        <w:t>(ASK ALL)</w:t>
      </w:r>
    </w:p>
    <w:p w14:paraId="506D17D4" w14:textId="77777777" w:rsidR="00927524"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(ROTATE</w:t>
      </w:r>
      <w:r w:rsidR="002438FA" w:rsidRPr="00DE6C92">
        <w:rPr>
          <w:rFonts w:ascii="Georgia" w:hAnsi="Georgia"/>
          <w:sz w:val="22"/>
          <w:szCs w:val="22"/>
        </w:rPr>
        <w:t xml:space="preserve"> CODES</w:t>
      </w:r>
      <w:r w:rsidRPr="00DE6C92">
        <w:rPr>
          <w:rFonts w:ascii="Georgia" w:hAnsi="Georgia"/>
          <w:sz w:val="22"/>
          <w:szCs w:val="22"/>
        </w:rPr>
        <w:t>)</w:t>
      </w:r>
    </w:p>
    <w:p w14:paraId="0437EF12" w14:textId="77777777" w:rsidR="0095385E"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19</w:t>
      </w:r>
      <w:r w:rsidRPr="00DE6C92">
        <w:rPr>
          <w:rFonts w:ascii="Georgia" w:hAnsi="Georgia"/>
          <w:sz w:val="22"/>
          <w:szCs w:val="22"/>
        </w:rPr>
        <w:t>.</w:t>
      </w:r>
      <w:r w:rsidRPr="00DE6C92">
        <w:rPr>
          <w:rFonts w:ascii="Georgia" w:hAnsi="Georgia"/>
          <w:sz w:val="22"/>
          <w:szCs w:val="22"/>
        </w:rPr>
        <w:tab/>
      </w:r>
      <w:r w:rsidR="0095385E" w:rsidRPr="00DE6C92">
        <w:rPr>
          <w:rFonts w:ascii="Georgia" w:hAnsi="Georgia"/>
          <w:sz w:val="22"/>
          <w:szCs w:val="22"/>
        </w:rPr>
        <w:t>If you had to choose between, </w:t>
      </w:r>
      <w:r w:rsidRPr="00DE6C92">
        <w:rPr>
          <w:rFonts w:ascii="Georgia" w:hAnsi="Georgia"/>
          <w:sz w:val="22"/>
          <w:szCs w:val="22"/>
        </w:rPr>
        <w:t>(</w:t>
      </w:r>
      <w:r w:rsidR="0095385E" w:rsidRPr="00DE6C92">
        <w:rPr>
          <w:rFonts w:ascii="Georgia" w:hAnsi="Georgia"/>
          <w:sz w:val="22"/>
          <w:szCs w:val="22"/>
        </w:rPr>
        <w:t xml:space="preserve">READ </w:t>
      </w:r>
      <w:r w:rsidRPr="00DE6C92">
        <w:rPr>
          <w:rFonts w:ascii="Georgia" w:hAnsi="Georgia"/>
          <w:sz w:val="22"/>
          <w:szCs w:val="22"/>
        </w:rPr>
        <w:t>LIST)</w:t>
      </w:r>
      <w:r w:rsidR="0095385E" w:rsidRPr="00DE6C92">
        <w:rPr>
          <w:rFonts w:ascii="Georgia" w:hAnsi="Georgia"/>
          <w:sz w:val="22"/>
          <w:szCs w:val="22"/>
        </w:rPr>
        <w:t>, who would you vote for?  </w:t>
      </w:r>
    </w:p>
    <w:p w14:paraId="70DB2AD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307D892"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Qn19</w:t>
      </w:r>
      <w:r w:rsidR="0095385E" w:rsidRPr="00DE6C92">
        <w:rPr>
          <w:rFonts w:ascii="Georgia" w:hAnsi="Georgia"/>
          <w:sz w:val="22"/>
          <w:szCs w:val="22"/>
        </w:rPr>
        <w:tab/>
        <w:t>1</w:t>
      </w:r>
      <w:r w:rsidR="0095385E" w:rsidRPr="00DE6C92">
        <w:rPr>
          <w:rFonts w:ascii="Georgia" w:hAnsi="Georgia"/>
          <w:sz w:val="22"/>
          <w:szCs w:val="22"/>
        </w:rPr>
        <w:tab/>
        <w:t>Barack Obama, the Democrat</w:t>
      </w:r>
      <w:r w:rsidR="00927524" w:rsidRPr="00DE6C92">
        <w:rPr>
          <w:rFonts w:ascii="Georgia" w:hAnsi="Georgia"/>
          <w:sz w:val="22"/>
          <w:szCs w:val="22"/>
        </w:rPr>
        <w:t xml:space="preserve"> </w:t>
      </w:r>
    </w:p>
    <w:p w14:paraId="7F0C17C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Mitt Romney, the Republican</w:t>
      </w:r>
    </w:p>
    <w:p w14:paraId="0DF8223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 xml:space="preserve">(DO NOT READ) </w:t>
      </w:r>
      <w:proofErr w:type="gramStart"/>
      <w:r w:rsidRPr="00DE6C92">
        <w:rPr>
          <w:rFonts w:ascii="Georgia" w:hAnsi="Georgia"/>
          <w:sz w:val="22"/>
          <w:szCs w:val="22"/>
        </w:rPr>
        <w:t>Other</w:t>
      </w:r>
      <w:proofErr w:type="gramEnd"/>
      <w:r w:rsidRPr="00DE6C92">
        <w:rPr>
          <w:rFonts w:ascii="Georgia" w:hAnsi="Georgia"/>
          <w:sz w:val="22"/>
          <w:szCs w:val="22"/>
        </w:rPr>
        <w:t xml:space="preserve"> candidate</w:t>
      </w:r>
    </w:p>
    <w:p w14:paraId="0345E01E" w14:textId="77777777" w:rsidR="00512530" w:rsidRPr="00DE6C92" w:rsidRDefault="0051253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roofErr w:type="gramStart"/>
      <w:r w:rsidRPr="00DE6C92">
        <w:rPr>
          <w:rFonts w:ascii="Georgia" w:hAnsi="Georgia"/>
          <w:sz w:val="22"/>
          <w:szCs w:val="22"/>
        </w:rPr>
        <w:t xml:space="preserve">4  </w:t>
      </w:r>
      <w:r w:rsidRPr="00DE6C92">
        <w:rPr>
          <w:rFonts w:ascii="Georgia" w:hAnsi="Georgia"/>
          <w:sz w:val="22"/>
          <w:szCs w:val="22"/>
        </w:rPr>
        <w:tab/>
      </w:r>
      <w:proofErr w:type="gramEnd"/>
      <w:r w:rsidRPr="00DE6C92">
        <w:rPr>
          <w:rFonts w:ascii="Georgia" w:hAnsi="Georgia"/>
          <w:sz w:val="22"/>
          <w:szCs w:val="22"/>
        </w:rPr>
        <w:t>(DO NOT READ) Neither/Don’t care</w:t>
      </w:r>
    </w:p>
    <w:p w14:paraId="2AB3989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6F1D3D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657C62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w:t>
      </w:r>
    </w:p>
    <w:p w14:paraId="305A909A" w14:textId="77777777" w:rsidR="0095385E"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 xml:space="preserve">ASK IF </w:t>
      </w:r>
      <w:r w:rsidRPr="00DE6C92">
        <w:rPr>
          <w:rFonts w:ascii="Georgia" w:hAnsi="Georgia"/>
          <w:sz w:val="22"/>
          <w:szCs w:val="22"/>
        </w:rPr>
        <w:t>Q19 = 3,</w:t>
      </w:r>
      <w:proofErr w:type="gramStart"/>
      <w:r w:rsidR="00165DA2" w:rsidRPr="00DE6C92">
        <w:rPr>
          <w:rFonts w:ascii="Georgia" w:hAnsi="Georgia"/>
          <w:sz w:val="22"/>
          <w:szCs w:val="22"/>
        </w:rPr>
        <w:t>4,</w:t>
      </w:r>
      <w:r w:rsidRPr="00DE6C92">
        <w:rPr>
          <w:rFonts w:ascii="Georgia" w:hAnsi="Georgia"/>
          <w:sz w:val="22"/>
          <w:szCs w:val="22"/>
        </w:rPr>
        <w:t>D</w:t>
      </w:r>
      <w:proofErr w:type="gramEnd"/>
      <w:r w:rsidRPr="00DE6C92">
        <w:rPr>
          <w:rFonts w:ascii="Georgia" w:hAnsi="Georgia"/>
          <w:sz w:val="22"/>
          <w:szCs w:val="22"/>
        </w:rPr>
        <w:t xml:space="preserve"> - OTHER OR DK)</w:t>
      </w:r>
    </w:p>
    <w:p w14:paraId="1D6A3F23" w14:textId="77777777" w:rsidR="00927524" w:rsidRPr="00DE6C92" w:rsidRDefault="00927524" w:rsidP="0092752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bookmarkStart w:id="1" w:name="Q.35a"/>
      <w:bookmarkEnd w:id="1"/>
      <w:r w:rsidRPr="00DE6C92">
        <w:rPr>
          <w:rFonts w:ascii="Georgia" w:hAnsi="Georgia"/>
          <w:sz w:val="22"/>
          <w:szCs w:val="22"/>
        </w:rPr>
        <w:tab/>
        <w:t>(ROTATE IN SAME ORDER AS Q19)</w:t>
      </w:r>
    </w:p>
    <w:p w14:paraId="1004D75E" w14:textId="77777777" w:rsidR="0095385E" w:rsidRPr="00DE6C92" w:rsidRDefault="00927524"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19a</w:t>
      </w:r>
      <w:r w:rsidRPr="00DE6C92">
        <w:rPr>
          <w:rFonts w:ascii="Georgia" w:hAnsi="Georgia"/>
          <w:sz w:val="22"/>
          <w:szCs w:val="22"/>
        </w:rPr>
        <w:t>.</w:t>
      </w:r>
      <w:r w:rsidRPr="00DE6C92">
        <w:rPr>
          <w:rFonts w:ascii="Georgia" w:hAnsi="Georgia"/>
          <w:sz w:val="22"/>
          <w:szCs w:val="22"/>
        </w:rPr>
        <w:tab/>
      </w:r>
      <w:r w:rsidR="0095385E" w:rsidRPr="00DE6C92">
        <w:rPr>
          <w:rFonts w:ascii="Georgia" w:hAnsi="Georgia"/>
          <w:sz w:val="22"/>
          <w:szCs w:val="22"/>
        </w:rPr>
        <w:t>As of TODAY, do you LEAN more to </w:t>
      </w:r>
      <w:r w:rsidRPr="00DE6C92">
        <w:rPr>
          <w:rFonts w:ascii="Georgia" w:hAnsi="Georgia"/>
          <w:sz w:val="22"/>
          <w:szCs w:val="22"/>
        </w:rPr>
        <w:t>(READ LIST)</w:t>
      </w:r>
      <w:r w:rsidR="0095385E" w:rsidRPr="00DE6C92">
        <w:rPr>
          <w:rFonts w:ascii="Georgia" w:hAnsi="Georgia"/>
          <w:sz w:val="22"/>
          <w:szCs w:val="22"/>
        </w:rPr>
        <w:t>?  </w:t>
      </w:r>
    </w:p>
    <w:p w14:paraId="24C6E6B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D8E1C2C"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Qn19a</w:t>
      </w:r>
      <w:r w:rsidR="0095385E" w:rsidRPr="00DE6C92">
        <w:rPr>
          <w:rFonts w:ascii="Georgia" w:hAnsi="Georgia"/>
          <w:sz w:val="22"/>
          <w:szCs w:val="22"/>
        </w:rPr>
        <w:tab/>
        <w:t>1</w:t>
      </w:r>
      <w:r w:rsidR="0095385E" w:rsidRPr="00DE6C92">
        <w:rPr>
          <w:rFonts w:ascii="Georgia" w:hAnsi="Georgia"/>
          <w:sz w:val="22"/>
          <w:szCs w:val="22"/>
        </w:rPr>
        <w:tab/>
        <w:t>Obama, the Democrat</w:t>
      </w:r>
    </w:p>
    <w:p w14:paraId="4FDBC37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Romney, the Republican</w:t>
      </w:r>
    </w:p>
    <w:p w14:paraId="3CE5787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 xml:space="preserve">(DO NOT READ) </w:t>
      </w:r>
      <w:proofErr w:type="gramStart"/>
      <w:r w:rsidRPr="00DE6C92">
        <w:rPr>
          <w:rFonts w:ascii="Georgia" w:hAnsi="Georgia"/>
          <w:sz w:val="22"/>
          <w:szCs w:val="22"/>
        </w:rPr>
        <w:t>Other</w:t>
      </w:r>
      <w:proofErr w:type="gramEnd"/>
      <w:r w:rsidRPr="00DE6C92">
        <w:rPr>
          <w:rFonts w:ascii="Georgia" w:hAnsi="Georgia"/>
          <w:sz w:val="22"/>
          <w:szCs w:val="22"/>
        </w:rPr>
        <w:t xml:space="preserve"> candidate</w:t>
      </w:r>
    </w:p>
    <w:p w14:paraId="4A4BC386" w14:textId="77777777" w:rsidR="00512530" w:rsidRPr="00DE6C92" w:rsidRDefault="00512530" w:rsidP="0051253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roofErr w:type="gramStart"/>
      <w:r w:rsidRPr="00DE6C92">
        <w:rPr>
          <w:rFonts w:ascii="Georgia" w:hAnsi="Georgia"/>
          <w:sz w:val="22"/>
          <w:szCs w:val="22"/>
        </w:rPr>
        <w:t xml:space="preserve">4  </w:t>
      </w:r>
      <w:r w:rsidRPr="00DE6C92">
        <w:rPr>
          <w:rFonts w:ascii="Georgia" w:hAnsi="Georgia"/>
          <w:sz w:val="22"/>
          <w:szCs w:val="22"/>
        </w:rPr>
        <w:tab/>
      </w:r>
      <w:proofErr w:type="gramEnd"/>
      <w:r w:rsidRPr="00DE6C92">
        <w:rPr>
          <w:rFonts w:ascii="Georgia" w:hAnsi="Georgia"/>
          <w:sz w:val="22"/>
          <w:szCs w:val="22"/>
        </w:rPr>
        <w:t>(DO NOT READ) Neither/Don’t care</w:t>
      </w:r>
    </w:p>
    <w:p w14:paraId="5798D86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1DB2B06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6B260FBF" w14:textId="77777777" w:rsidR="00A31ED0" w:rsidRPr="00DE6C92" w:rsidRDefault="006D7B27"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2E36F24C" w14:textId="77777777" w:rsidR="000E4321" w:rsidRDefault="00A31ED0"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0CFA1445" w14:textId="77777777" w:rsidR="000E4321" w:rsidRDefault="000E4321">
      <w:pPr>
        <w:rPr>
          <w:rFonts w:ascii="Georgia" w:hAnsi="Georgia"/>
          <w:sz w:val="22"/>
          <w:szCs w:val="22"/>
        </w:rPr>
      </w:pPr>
      <w:r>
        <w:rPr>
          <w:rFonts w:ascii="Georgia" w:hAnsi="Georgia"/>
          <w:sz w:val="22"/>
          <w:szCs w:val="22"/>
        </w:rPr>
        <w:br w:type="page"/>
      </w:r>
    </w:p>
    <w:p w14:paraId="70E8598E" w14:textId="77777777" w:rsidR="003F1560" w:rsidRPr="00DE6C92" w:rsidRDefault="00740CCC"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(ASK ALL)</w:t>
      </w:r>
    </w:p>
    <w:p w14:paraId="1CC08929" w14:textId="77777777" w:rsidR="002438FA" w:rsidRPr="00DE6C92" w:rsidRDefault="002438FA" w:rsidP="002438F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bookmarkStart w:id="2" w:name="Q.36"/>
      <w:bookmarkEnd w:id="2"/>
      <w:r w:rsidRPr="00DE6C92">
        <w:rPr>
          <w:rFonts w:ascii="Georgia" w:hAnsi="Georgia"/>
          <w:sz w:val="22"/>
          <w:szCs w:val="22"/>
        </w:rPr>
        <w:tab/>
        <w:t>(ROTATE IN SAME ORDER AS Q19)</w:t>
      </w:r>
    </w:p>
    <w:p w14:paraId="215AA504" w14:textId="77777777" w:rsidR="0095385E" w:rsidRPr="00DE6C92" w:rsidRDefault="006D7B2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20</w:t>
      </w:r>
      <w:r w:rsidRPr="00DE6C92">
        <w:rPr>
          <w:rFonts w:ascii="Georgia" w:hAnsi="Georgia"/>
          <w:sz w:val="22"/>
          <w:szCs w:val="22"/>
        </w:rPr>
        <w:t>.</w:t>
      </w:r>
      <w:r w:rsidRPr="00DE6C92">
        <w:rPr>
          <w:rFonts w:ascii="Georgia" w:hAnsi="Georgia"/>
          <w:sz w:val="22"/>
          <w:szCs w:val="22"/>
        </w:rPr>
        <w:tab/>
      </w:r>
      <w:r w:rsidR="0095385E" w:rsidRPr="00DE6C92">
        <w:rPr>
          <w:rFonts w:ascii="Georgia" w:hAnsi="Georgia"/>
          <w:sz w:val="22"/>
          <w:szCs w:val="22"/>
        </w:rPr>
        <w:t>If you had to choose between, </w:t>
      </w:r>
      <w:r w:rsidR="002438FA" w:rsidRPr="00DE6C92">
        <w:rPr>
          <w:rFonts w:ascii="Georgia" w:hAnsi="Georgia"/>
          <w:sz w:val="22"/>
          <w:szCs w:val="22"/>
        </w:rPr>
        <w:t>(READ LIST)</w:t>
      </w:r>
      <w:r w:rsidR="0095385E" w:rsidRPr="00DE6C92">
        <w:rPr>
          <w:rFonts w:ascii="Georgia" w:hAnsi="Georgia"/>
          <w:sz w:val="22"/>
          <w:szCs w:val="22"/>
        </w:rPr>
        <w:t>, who would you vote for?  </w:t>
      </w:r>
    </w:p>
    <w:p w14:paraId="2D7949F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1187050"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Qn20</w:t>
      </w:r>
      <w:r w:rsidR="0095385E" w:rsidRPr="00DE6C92">
        <w:rPr>
          <w:rFonts w:ascii="Georgia" w:hAnsi="Georgia"/>
          <w:sz w:val="22"/>
          <w:szCs w:val="22"/>
        </w:rPr>
        <w:tab/>
        <w:t>1</w:t>
      </w:r>
      <w:r w:rsidR="0095385E" w:rsidRPr="00DE6C92">
        <w:rPr>
          <w:rFonts w:ascii="Georgia" w:hAnsi="Georgia"/>
          <w:sz w:val="22"/>
          <w:szCs w:val="22"/>
        </w:rPr>
        <w:tab/>
        <w:t>Barack Obama, the Democrat</w:t>
      </w:r>
    </w:p>
    <w:p w14:paraId="41997B2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Rick Perry, the Republican</w:t>
      </w:r>
    </w:p>
    <w:p w14:paraId="3815D1E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 xml:space="preserve">(DO NOT READ) </w:t>
      </w:r>
      <w:proofErr w:type="gramStart"/>
      <w:r w:rsidRPr="00DE6C92">
        <w:rPr>
          <w:rFonts w:ascii="Georgia" w:hAnsi="Georgia"/>
          <w:sz w:val="22"/>
          <w:szCs w:val="22"/>
        </w:rPr>
        <w:t>Other</w:t>
      </w:r>
      <w:proofErr w:type="gramEnd"/>
      <w:r w:rsidRPr="00DE6C92">
        <w:rPr>
          <w:rFonts w:ascii="Georgia" w:hAnsi="Georgia"/>
          <w:sz w:val="22"/>
          <w:szCs w:val="22"/>
        </w:rPr>
        <w:t xml:space="preserve"> candidate</w:t>
      </w:r>
    </w:p>
    <w:p w14:paraId="38221269" w14:textId="77777777" w:rsidR="00512530" w:rsidRPr="00DE6C92" w:rsidRDefault="0051253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roofErr w:type="gramStart"/>
      <w:r w:rsidRPr="00DE6C92">
        <w:rPr>
          <w:rFonts w:ascii="Georgia" w:hAnsi="Georgia"/>
          <w:sz w:val="22"/>
          <w:szCs w:val="22"/>
        </w:rPr>
        <w:t xml:space="preserve">4  </w:t>
      </w:r>
      <w:r w:rsidRPr="00DE6C92">
        <w:rPr>
          <w:rFonts w:ascii="Georgia" w:hAnsi="Georgia"/>
          <w:sz w:val="22"/>
          <w:szCs w:val="22"/>
        </w:rPr>
        <w:tab/>
      </w:r>
      <w:proofErr w:type="gramEnd"/>
      <w:r w:rsidRPr="00DE6C92">
        <w:rPr>
          <w:rFonts w:ascii="Georgia" w:hAnsi="Georgia"/>
          <w:sz w:val="22"/>
          <w:szCs w:val="22"/>
        </w:rPr>
        <w:t>(DO NOT READ) Neither/Don’t care</w:t>
      </w:r>
    </w:p>
    <w:p w14:paraId="0E29264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5BAE4D5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8DA748C" w14:textId="77777777" w:rsidR="00047C10" w:rsidRPr="00DE6C92" w:rsidRDefault="0095385E" w:rsidP="000E4321">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w:t>
      </w:r>
      <w:bookmarkStart w:id="3" w:name="Q.36a"/>
      <w:bookmarkEnd w:id="3"/>
    </w:p>
    <w:p w14:paraId="7FB60C8D" w14:textId="77777777" w:rsidR="002438FA" w:rsidRPr="00DE6C92" w:rsidRDefault="002438FA" w:rsidP="002438F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IF Q20 = 3,</w:t>
      </w:r>
      <w:proofErr w:type="gramStart"/>
      <w:r w:rsidR="00165DA2" w:rsidRPr="00DE6C92">
        <w:rPr>
          <w:rFonts w:ascii="Georgia" w:hAnsi="Georgia"/>
          <w:sz w:val="22"/>
          <w:szCs w:val="22"/>
        </w:rPr>
        <w:t>4,</w:t>
      </w:r>
      <w:r w:rsidRPr="00DE6C92">
        <w:rPr>
          <w:rFonts w:ascii="Georgia" w:hAnsi="Georgia"/>
          <w:sz w:val="22"/>
          <w:szCs w:val="22"/>
        </w:rPr>
        <w:t>D</w:t>
      </w:r>
      <w:proofErr w:type="gramEnd"/>
      <w:r w:rsidRPr="00DE6C92">
        <w:rPr>
          <w:rFonts w:ascii="Georgia" w:hAnsi="Georgia"/>
          <w:sz w:val="22"/>
          <w:szCs w:val="22"/>
        </w:rPr>
        <w:t xml:space="preserve"> - OTHER OR DK)</w:t>
      </w:r>
    </w:p>
    <w:p w14:paraId="060C7A6F" w14:textId="77777777" w:rsidR="002438FA" w:rsidRPr="00DE6C92" w:rsidRDefault="002438FA" w:rsidP="002438F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(ROTATE IN SAME ORDER AS Q20)</w:t>
      </w:r>
    </w:p>
    <w:p w14:paraId="27C19585" w14:textId="77777777" w:rsidR="0095385E" w:rsidRPr="00DE6C92" w:rsidRDefault="002438FA"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20a</w:t>
      </w:r>
      <w:r w:rsidR="006D7B27" w:rsidRPr="00DE6C92">
        <w:rPr>
          <w:rFonts w:ascii="Georgia" w:hAnsi="Georgia"/>
          <w:sz w:val="22"/>
          <w:szCs w:val="22"/>
        </w:rPr>
        <w:t>.</w:t>
      </w:r>
      <w:r w:rsidR="0095385E" w:rsidRPr="00DE6C92">
        <w:rPr>
          <w:rFonts w:ascii="Georgia" w:hAnsi="Georgia"/>
          <w:sz w:val="22"/>
          <w:szCs w:val="22"/>
        </w:rPr>
        <w:t>   As of TODAY, do you LEAN more to </w:t>
      </w:r>
      <w:r w:rsidRPr="00DE6C92">
        <w:rPr>
          <w:rFonts w:ascii="Georgia" w:hAnsi="Georgia"/>
          <w:sz w:val="22"/>
          <w:szCs w:val="22"/>
        </w:rPr>
        <w:t>(READ LIST)</w:t>
      </w:r>
      <w:r w:rsidR="0095385E" w:rsidRPr="00DE6C92">
        <w:rPr>
          <w:rFonts w:ascii="Georgia" w:hAnsi="Georgia"/>
          <w:sz w:val="22"/>
          <w:szCs w:val="22"/>
        </w:rPr>
        <w:t>?  </w:t>
      </w:r>
    </w:p>
    <w:p w14:paraId="4891D4B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D99B883"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Qn20a</w:t>
      </w:r>
      <w:r w:rsidR="0095385E" w:rsidRPr="00DE6C92">
        <w:rPr>
          <w:rFonts w:ascii="Georgia" w:hAnsi="Georgia"/>
          <w:sz w:val="22"/>
          <w:szCs w:val="22"/>
        </w:rPr>
        <w:tab/>
        <w:t>1</w:t>
      </w:r>
      <w:r w:rsidR="0095385E" w:rsidRPr="00DE6C92">
        <w:rPr>
          <w:rFonts w:ascii="Georgia" w:hAnsi="Georgia"/>
          <w:sz w:val="22"/>
          <w:szCs w:val="22"/>
        </w:rPr>
        <w:tab/>
        <w:t>Obama, the Democrat</w:t>
      </w:r>
    </w:p>
    <w:p w14:paraId="2D48392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Perry, the Republican</w:t>
      </w:r>
    </w:p>
    <w:p w14:paraId="46C4820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 xml:space="preserve">(DO NOT READ) </w:t>
      </w:r>
      <w:proofErr w:type="gramStart"/>
      <w:r w:rsidRPr="00DE6C92">
        <w:rPr>
          <w:rFonts w:ascii="Georgia" w:hAnsi="Georgia"/>
          <w:sz w:val="22"/>
          <w:szCs w:val="22"/>
        </w:rPr>
        <w:t>Other</w:t>
      </w:r>
      <w:proofErr w:type="gramEnd"/>
      <w:r w:rsidRPr="00DE6C92">
        <w:rPr>
          <w:rFonts w:ascii="Georgia" w:hAnsi="Georgia"/>
          <w:sz w:val="22"/>
          <w:szCs w:val="22"/>
        </w:rPr>
        <w:t xml:space="preserve"> candidate</w:t>
      </w:r>
    </w:p>
    <w:p w14:paraId="7BBD149D" w14:textId="77777777" w:rsidR="00512530"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roofErr w:type="gramStart"/>
      <w:r w:rsidR="00512530" w:rsidRPr="00DE6C92">
        <w:rPr>
          <w:rFonts w:ascii="Georgia" w:hAnsi="Georgia"/>
          <w:sz w:val="22"/>
          <w:szCs w:val="22"/>
        </w:rPr>
        <w:t xml:space="preserve">4  </w:t>
      </w:r>
      <w:r w:rsidR="00512530" w:rsidRPr="00DE6C92">
        <w:rPr>
          <w:rFonts w:ascii="Georgia" w:hAnsi="Georgia"/>
          <w:sz w:val="22"/>
          <w:szCs w:val="22"/>
        </w:rPr>
        <w:tab/>
      </w:r>
      <w:proofErr w:type="gramEnd"/>
      <w:r w:rsidR="00512530" w:rsidRPr="00DE6C92">
        <w:rPr>
          <w:rFonts w:ascii="Georgia" w:hAnsi="Georgia"/>
          <w:sz w:val="22"/>
          <w:szCs w:val="22"/>
        </w:rPr>
        <w:t>(DO NOT READ) Neither/Don’t care</w:t>
      </w:r>
    </w:p>
    <w:p w14:paraId="1FCCD594" w14:textId="77777777" w:rsidR="0095385E" w:rsidRPr="00DE6C92" w:rsidRDefault="0051253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102A631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5271D8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8A581AB" w14:textId="77777777" w:rsidR="003F1560" w:rsidRPr="00DE6C92" w:rsidRDefault="002438FA"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740CCC" w:rsidRPr="00DE6C92">
        <w:rPr>
          <w:rFonts w:ascii="Georgia" w:hAnsi="Georgia"/>
          <w:sz w:val="22"/>
          <w:szCs w:val="22"/>
        </w:rPr>
        <w:t>(ASK ALL)</w:t>
      </w:r>
    </w:p>
    <w:p w14:paraId="506C2F9F" w14:textId="77777777" w:rsidR="002438FA" w:rsidRPr="00DE6C92" w:rsidRDefault="002438FA" w:rsidP="002438F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(ROTATE IN SAME ORDER AS Q19)</w:t>
      </w:r>
    </w:p>
    <w:p w14:paraId="616BD0EF" w14:textId="77777777" w:rsidR="0095385E" w:rsidRPr="00DE6C92" w:rsidRDefault="002438FA"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21</w:t>
      </w:r>
      <w:r w:rsidR="006D7B27" w:rsidRPr="00DE6C92">
        <w:rPr>
          <w:rFonts w:ascii="Georgia" w:hAnsi="Georgia"/>
          <w:sz w:val="22"/>
          <w:szCs w:val="22"/>
        </w:rPr>
        <w:t>.</w:t>
      </w:r>
      <w:r w:rsidRPr="00DE6C92">
        <w:rPr>
          <w:rFonts w:ascii="Georgia" w:hAnsi="Georgia"/>
          <w:sz w:val="22"/>
          <w:szCs w:val="22"/>
        </w:rPr>
        <w:tab/>
      </w:r>
      <w:r w:rsidR="0095385E" w:rsidRPr="00DE6C92">
        <w:rPr>
          <w:rFonts w:ascii="Georgia" w:hAnsi="Georgia"/>
          <w:sz w:val="22"/>
          <w:szCs w:val="22"/>
        </w:rPr>
        <w:t>If you had to choose between, </w:t>
      </w:r>
      <w:r w:rsidRPr="00DE6C92">
        <w:rPr>
          <w:rFonts w:ascii="Georgia" w:hAnsi="Georgia"/>
          <w:sz w:val="22"/>
          <w:szCs w:val="22"/>
        </w:rPr>
        <w:t>(READ LIST)</w:t>
      </w:r>
      <w:r w:rsidR="0095385E" w:rsidRPr="00DE6C92">
        <w:rPr>
          <w:rFonts w:ascii="Georgia" w:hAnsi="Georgia"/>
          <w:sz w:val="22"/>
          <w:szCs w:val="22"/>
        </w:rPr>
        <w:t>, who would you vote for?  </w:t>
      </w:r>
    </w:p>
    <w:p w14:paraId="003B496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D7CA3F3"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Qn21</w:t>
      </w:r>
      <w:r w:rsidR="0095385E" w:rsidRPr="00DE6C92">
        <w:rPr>
          <w:rFonts w:ascii="Georgia" w:hAnsi="Georgia"/>
          <w:sz w:val="22"/>
          <w:szCs w:val="22"/>
        </w:rPr>
        <w:tab/>
        <w:t>1</w:t>
      </w:r>
      <w:r w:rsidR="0095385E" w:rsidRPr="00DE6C92">
        <w:rPr>
          <w:rFonts w:ascii="Georgia" w:hAnsi="Georgia"/>
          <w:sz w:val="22"/>
          <w:szCs w:val="22"/>
        </w:rPr>
        <w:tab/>
        <w:t>Barack Obama, the Democrat</w:t>
      </w:r>
    </w:p>
    <w:p w14:paraId="31AA9AD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Herman Cain, the Republican</w:t>
      </w:r>
    </w:p>
    <w:p w14:paraId="7901F74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 xml:space="preserve">(DO NOT READ) </w:t>
      </w:r>
      <w:proofErr w:type="gramStart"/>
      <w:r w:rsidRPr="00DE6C92">
        <w:rPr>
          <w:rFonts w:ascii="Georgia" w:hAnsi="Georgia"/>
          <w:sz w:val="22"/>
          <w:szCs w:val="22"/>
        </w:rPr>
        <w:t>Other</w:t>
      </w:r>
      <w:proofErr w:type="gramEnd"/>
      <w:r w:rsidRPr="00DE6C92">
        <w:rPr>
          <w:rFonts w:ascii="Georgia" w:hAnsi="Georgia"/>
          <w:sz w:val="22"/>
          <w:szCs w:val="22"/>
        </w:rPr>
        <w:t xml:space="preserve"> candidate</w:t>
      </w:r>
    </w:p>
    <w:p w14:paraId="5B773C59" w14:textId="77777777" w:rsidR="00512530"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roofErr w:type="gramStart"/>
      <w:r w:rsidR="00512530" w:rsidRPr="00DE6C92">
        <w:rPr>
          <w:rFonts w:ascii="Georgia" w:hAnsi="Georgia"/>
          <w:sz w:val="22"/>
          <w:szCs w:val="22"/>
        </w:rPr>
        <w:t xml:space="preserve">4  </w:t>
      </w:r>
      <w:r w:rsidR="00512530" w:rsidRPr="00DE6C92">
        <w:rPr>
          <w:rFonts w:ascii="Georgia" w:hAnsi="Georgia"/>
          <w:sz w:val="22"/>
          <w:szCs w:val="22"/>
        </w:rPr>
        <w:tab/>
      </w:r>
      <w:proofErr w:type="gramEnd"/>
      <w:r w:rsidR="00512530" w:rsidRPr="00DE6C92">
        <w:rPr>
          <w:rFonts w:ascii="Georgia" w:hAnsi="Georgia"/>
          <w:sz w:val="22"/>
          <w:szCs w:val="22"/>
        </w:rPr>
        <w:t>(DO NOT READ) Neither/Don’t care</w:t>
      </w:r>
    </w:p>
    <w:p w14:paraId="085303F8" w14:textId="77777777" w:rsidR="0095385E" w:rsidRPr="00DE6C92" w:rsidRDefault="0051253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73CBE83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70980C0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w:t>
      </w:r>
    </w:p>
    <w:p w14:paraId="14131DA0" w14:textId="77777777" w:rsidR="002438FA" w:rsidRPr="00DE6C92" w:rsidRDefault="002438FA" w:rsidP="002438F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IF Q21 = 3,</w:t>
      </w:r>
      <w:proofErr w:type="gramStart"/>
      <w:r w:rsidR="00165DA2" w:rsidRPr="00DE6C92">
        <w:rPr>
          <w:rFonts w:ascii="Georgia" w:hAnsi="Georgia"/>
          <w:sz w:val="22"/>
          <w:szCs w:val="22"/>
        </w:rPr>
        <w:t>4,</w:t>
      </w:r>
      <w:r w:rsidRPr="00DE6C92">
        <w:rPr>
          <w:rFonts w:ascii="Georgia" w:hAnsi="Georgia"/>
          <w:sz w:val="22"/>
          <w:szCs w:val="22"/>
        </w:rPr>
        <w:t>D</w:t>
      </w:r>
      <w:proofErr w:type="gramEnd"/>
      <w:r w:rsidRPr="00DE6C92">
        <w:rPr>
          <w:rFonts w:ascii="Georgia" w:hAnsi="Georgia"/>
          <w:sz w:val="22"/>
          <w:szCs w:val="22"/>
        </w:rPr>
        <w:t xml:space="preserve"> - OTHER OR DK)</w:t>
      </w:r>
    </w:p>
    <w:p w14:paraId="3C6440F1" w14:textId="77777777" w:rsidR="002438FA" w:rsidRPr="00DE6C92" w:rsidRDefault="002438FA" w:rsidP="002438F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(ROTATE IN SAME ORDER AS Q21)</w:t>
      </w:r>
    </w:p>
    <w:p w14:paraId="6D1C31C5" w14:textId="77777777" w:rsidR="0095385E" w:rsidRPr="00DE6C92" w:rsidRDefault="002438FA"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21a</w:t>
      </w:r>
      <w:r w:rsidR="006D7B27" w:rsidRPr="00DE6C92">
        <w:rPr>
          <w:rFonts w:ascii="Georgia" w:hAnsi="Georgia"/>
          <w:sz w:val="22"/>
          <w:szCs w:val="22"/>
        </w:rPr>
        <w:t>.</w:t>
      </w:r>
      <w:r w:rsidRPr="00DE6C92">
        <w:rPr>
          <w:rFonts w:ascii="Georgia" w:hAnsi="Georgia"/>
          <w:sz w:val="22"/>
          <w:szCs w:val="22"/>
        </w:rPr>
        <w:tab/>
      </w:r>
      <w:r w:rsidR="0095385E" w:rsidRPr="00DE6C92">
        <w:rPr>
          <w:rFonts w:ascii="Georgia" w:hAnsi="Georgia"/>
          <w:sz w:val="22"/>
          <w:szCs w:val="22"/>
        </w:rPr>
        <w:t>As of TODAY, do you LEAN more to </w:t>
      </w:r>
      <w:r w:rsidRPr="00DE6C92">
        <w:rPr>
          <w:rFonts w:ascii="Georgia" w:hAnsi="Georgia"/>
          <w:sz w:val="22"/>
          <w:szCs w:val="22"/>
        </w:rPr>
        <w:t>(READ LIST)</w:t>
      </w:r>
      <w:r w:rsidR="0095385E" w:rsidRPr="00DE6C92">
        <w:rPr>
          <w:rFonts w:ascii="Georgia" w:hAnsi="Georgia"/>
          <w:sz w:val="22"/>
          <w:szCs w:val="22"/>
        </w:rPr>
        <w:t>?  </w:t>
      </w:r>
    </w:p>
    <w:p w14:paraId="6DAE32B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EDBD8AA"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Qn21a</w:t>
      </w:r>
      <w:r w:rsidR="0095385E" w:rsidRPr="00DE6C92">
        <w:rPr>
          <w:rFonts w:ascii="Georgia" w:hAnsi="Georgia"/>
          <w:sz w:val="22"/>
          <w:szCs w:val="22"/>
        </w:rPr>
        <w:tab/>
        <w:t>1</w:t>
      </w:r>
      <w:r w:rsidR="0095385E" w:rsidRPr="00DE6C92">
        <w:rPr>
          <w:rFonts w:ascii="Georgia" w:hAnsi="Georgia"/>
          <w:sz w:val="22"/>
          <w:szCs w:val="22"/>
        </w:rPr>
        <w:tab/>
        <w:t>Obama, the Democrat</w:t>
      </w:r>
    </w:p>
    <w:p w14:paraId="6313D14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Cain, the Republican</w:t>
      </w:r>
    </w:p>
    <w:p w14:paraId="0A50F46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 xml:space="preserve">(DO NOT READ) </w:t>
      </w:r>
      <w:proofErr w:type="gramStart"/>
      <w:r w:rsidRPr="00DE6C92">
        <w:rPr>
          <w:rFonts w:ascii="Georgia" w:hAnsi="Georgia"/>
          <w:sz w:val="22"/>
          <w:szCs w:val="22"/>
        </w:rPr>
        <w:t>Other</w:t>
      </w:r>
      <w:proofErr w:type="gramEnd"/>
      <w:r w:rsidRPr="00DE6C92">
        <w:rPr>
          <w:rFonts w:ascii="Georgia" w:hAnsi="Georgia"/>
          <w:sz w:val="22"/>
          <w:szCs w:val="22"/>
        </w:rPr>
        <w:t xml:space="preserve"> candidate</w:t>
      </w:r>
    </w:p>
    <w:p w14:paraId="5EBDCCB1" w14:textId="77777777" w:rsidR="00512530"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roofErr w:type="gramStart"/>
      <w:r w:rsidR="00512530" w:rsidRPr="00DE6C92">
        <w:rPr>
          <w:rFonts w:ascii="Georgia" w:hAnsi="Georgia"/>
          <w:sz w:val="22"/>
          <w:szCs w:val="22"/>
        </w:rPr>
        <w:t xml:space="preserve">4  </w:t>
      </w:r>
      <w:r w:rsidR="00512530" w:rsidRPr="00DE6C92">
        <w:rPr>
          <w:rFonts w:ascii="Georgia" w:hAnsi="Georgia"/>
          <w:sz w:val="22"/>
          <w:szCs w:val="22"/>
        </w:rPr>
        <w:tab/>
      </w:r>
      <w:proofErr w:type="gramEnd"/>
      <w:r w:rsidR="00512530" w:rsidRPr="00DE6C92">
        <w:rPr>
          <w:rFonts w:ascii="Georgia" w:hAnsi="Georgia"/>
          <w:sz w:val="22"/>
          <w:szCs w:val="22"/>
        </w:rPr>
        <w:t>(DO NOT READ) Neither/Don’t care</w:t>
      </w:r>
    </w:p>
    <w:p w14:paraId="32628D00" w14:textId="77777777" w:rsidR="0095385E" w:rsidRPr="00DE6C92" w:rsidRDefault="0051253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09C805A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98DAA8A" w14:textId="77777777" w:rsidR="00047C10" w:rsidRPr="00DE6C92" w:rsidRDefault="00047C10">
      <w:pPr>
        <w:rPr>
          <w:rFonts w:ascii="Georgia" w:hAnsi="Georgia"/>
          <w:sz w:val="22"/>
          <w:szCs w:val="22"/>
        </w:rPr>
      </w:pPr>
      <w:r w:rsidRPr="00DE6C92">
        <w:rPr>
          <w:rFonts w:ascii="Georgia" w:hAnsi="Georgia"/>
          <w:sz w:val="22"/>
          <w:szCs w:val="22"/>
        </w:rPr>
        <w:br w:type="page"/>
      </w:r>
    </w:p>
    <w:p w14:paraId="2AD445ED"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2C8B6E1D"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(SCRAMBLE)</w:t>
      </w:r>
    </w:p>
    <w:p w14:paraId="7C0C2047"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22.</w:t>
      </w:r>
      <w:r w:rsidRPr="00DE6C92">
        <w:rPr>
          <w:rFonts w:ascii="Georgia" w:hAnsi="Georgia"/>
          <w:sz w:val="22"/>
          <w:szCs w:val="22"/>
        </w:rPr>
        <w:tab/>
        <w:t xml:space="preserve">Now I'm going to read you a list of issues that might be discussed during next year's presidential campaign. For each item I name, please tell me how important this issue is to you personally.  </w:t>
      </w:r>
    </w:p>
    <w:p w14:paraId="783F4A83"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2F1A7435"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t>Is the issue of (INSERT ITEM) extremely important, very important, somewhat important, or not too important</w:t>
      </w:r>
      <w:r w:rsidR="005C1106" w:rsidRPr="00DE6C92">
        <w:rPr>
          <w:rFonts w:ascii="Georgia" w:hAnsi="Georgia"/>
          <w:sz w:val="22"/>
          <w:szCs w:val="22"/>
        </w:rPr>
        <w:t xml:space="preserve"> to you personally</w:t>
      </w:r>
      <w:r w:rsidRPr="00DE6C92">
        <w:rPr>
          <w:rFonts w:ascii="Georgia" w:hAnsi="Georgia"/>
          <w:sz w:val="22"/>
          <w:szCs w:val="22"/>
        </w:rPr>
        <w:t>?</w:t>
      </w:r>
    </w:p>
    <w:p w14:paraId="24E8EF65"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734BCE0"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rPr>
          <w:rFonts w:ascii="Georgia" w:hAnsi="Georgia"/>
          <w:sz w:val="22"/>
          <w:szCs w:val="22"/>
        </w:rPr>
      </w:pPr>
      <w:r w:rsidRPr="00DE6C92">
        <w:rPr>
          <w:rFonts w:ascii="Georgia" w:hAnsi="Georgia"/>
          <w:sz w:val="22"/>
          <w:szCs w:val="22"/>
        </w:rPr>
        <w:t xml:space="preserve">(INTERVIEWER NOTE:  ALWAYS READ RESPONSE ITEMS FOR FIRST </w:t>
      </w:r>
      <w:r w:rsidR="005C1106" w:rsidRPr="00DE6C92">
        <w:rPr>
          <w:rFonts w:ascii="Georgia" w:hAnsi="Georgia"/>
          <w:sz w:val="22"/>
          <w:szCs w:val="22"/>
        </w:rPr>
        <w:t xml:space="preserve">3 </w:t>
      </w:r>
      <w:r w:rsidRPr="00DE6C92">
        <w:rPr>
          <w:rFonts w:ascii="Georgia" w:hAnsi="Georgia"/>
          <w:sz w:val="22"/>
          <w:szCs w:val="22"/>
        </w:rPr>
        <w:t xml:space="preserve">ITEMS) </w:t>
      </w:r>
    </w:p>
    <w:p w14:paraId="5D3EA647"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77DE7E1"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t>Extremely important</w:t>
      </w:r>
    </w:p>
    <w:p w14:paraId="443586C5"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Very important</w:t>
      </w:r>
    </w:p>
    <w:p w14:paraId="547FF9D9"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Somewhat important</w:t>
      </w:r>
    </w:p>
    <w:p w14:paraId="4CA0E235"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Not too important</w:t>
      </w:r>
    </w:p>
    <w:p w14:paraId="5312E611"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1710F9B6"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0148854D"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62E87B4"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Qn22a</w:t>
      </w:r>
      <w:r w:rsidR="000062C8" w:rsidRPr="00DE6C92">
        <w:rPr>
          <w:rFonts w:ascii="Georgia" w:hAnsi="Georgia"/>
          <w:sz w:val="22"/>
          <w:szCs w:val="22"/>
        </w:rPr>
        <w:tab/>
        <w:t>a.</w:t>
      </w:r>
      <w:r w:rsidR="000062C8" w:rsidRPr="00DE6C92">
        <w:rPr>
          <w:rFonts w:ascii="Georgia" w:hAnsi="Georgia"/>
          <w:sz w:val="22"/>
          <w:szCs w:val="22"/>
        </w:rPr>
        <w:tab/>
        <w:t>Education</w:t>
      </w:r>
    </w:p>
    <w:p w14:paraId="5218EF17"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Qn22b</w:t>
      </w:r>
      <w:r w:rsidR="000062C8" w:rsidRPr="00DE6C92">
        <w:rPr>
          <w:rFonts w:ascii="Georgia" w:hAnsi="Georgia"/>
          <w:sz w:val="22"/>
          <w:szCs w:val="22"/>
        </w:rPr>
        <w:tab/>
        <w:t>b.</w:t>
      </w:r>
      <w:r w:rsidR="000062C8" w:rsidRPr="00DE6C92">
        <w:rPr>
          <w:rFonts w:ascii="Georgia" w:hAnsi="Georgia"/>
          <w:sz w:val="22"/>
          <w:szCs w:val="22"/>
        </w:rPr>
        <w:tab/>
        <w:t>Jobs</w:t>
      </w:r>
    </w:p>
    <w:p w14:paraId="21991D79"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Qn22c</w:t>
      </w:r>
      <w:r w:rsidR="000062C8" w:rsidRPr="00DE6C92">
        <w:rPr>
          <w:rFonts w:ascii="Georgia" w:hAnsi="Georgia"/>
          <w:sz w:val="22"/>
          <w:szCs w:val="22"/>
        </w:rPr>
        <w:tab/>
        <w:t>c.</w:t>
      </w:r>
      <w:r w:rsidR="000062C8" w:rsidRPr="00DE6C92">
        <w:rPr>
          <w:rFonts w:ascii="Georgia" w:hAnsi="Georgia"/>
          <w:sz w:val="22"/>
          <w:szCs w:val="22"/>
        </w:rPr>
        <w:tab/>
        <w:t>Health care</w:t>
      </w:r>
    </w:p>
    <w:p w14:paraId="0A0C75D0"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Qn22d</w:t>
      </w:r>
      <w:r w:rsidR="000062C8" w:rsidRPr="00DE6C92">
        <w:rPr>
          <w:rFonts w:ascii="Georgia" w:hAnsi="Georgia"/>
          <w:sz w:val="22"/>
          <w:szCs w:val="22"/>
        </w:rPr>
        <w:tab/>
        <w:t>d.</w:t>
      </w:r>
      <w:r w:rsidR="000062C8" w:rsidRPr="00DE6C92">
        <w:rPr>
          <w:rFonts w:ascii="Georgia" w:hAnsi="Georgia"/>
          <w:sz w:val="22"/>
          <w:szCs w:val="22"/>
        </w:rPr>
        <w:tab/>
        <w:t>Immigration</w:t>
      </w:r>
    </w:p>
    <w:p w14:paraId="1B1071A6"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Qn22e</w:t>
      </w:r>
      <w:r w:rsidR="000062C8" w:rsidRPr="00DE6C92">
        <w:rPr>
          <w:rFonts w:ascii="Georgia" w:hAnsi="Georgia"/>
          <w:sz w:val="22"/>
          <w:szCs w:val="22"/>
        </w:rPr>
        <w:tab/>
        <w:t>e.</w:t>
      </w:r>
      <w:r w:rsidR="000062C8" w:rsidRPr="00DE6C92">
        <w:rPr>
          <w:rFonts w:ascii="Georgia" w:hAnsi="Georgia"/>
          <w:sz w:val="22"/>
          <w:szCs w:val="22"/>
        </w:rPr>
        <w:tab/>
        <w:t>The federal budget deficit</w:t>
      </w:r>
    </w:p>
    <w:p w14:paraId="60E4B2E9" w14:textId="77777777" w:rsidR="000062C8" w:rsidRPr="00DE6C92" w:rsidRDefault="001A7C72"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22f</w:t>
      </w:r>
    </w:p>
    <w:p w14:paraId="40B08B08"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Qn22g</w:t>
      </w:r>
      <w:r w:rsidR="000062C8" w:rsidRPr="00DE6C92">
        <w:rPr>
          <w:rFonts w:ascii="Georgia" w:hAnsi="Georgia"/>
          <w:sz w:val="22"/>
          <w:szCs w:val="22"/>
        </w:rPr>
        <w:tab/>
        <w:t>g.</w:t>
      </w:r>
      <w:r w:rsidR="000062C8" w:rsidRPr="00DE6C92">
        <w:rPr>
          <w:rFonts w:ascii="Georgia" w:hAnsi="Georgia"/>
          <w:sz w:val="22"/>
          <w:szCs w:val="22"/>
        </w:rPr>
        <w:tab/>
        <w:t>Taxes</w:t>
      </w:r>
    </w:p>
    <w:p w14:paraId="4FD28B72"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B3C7093"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38B7A147"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23.</w:t>
      </w:r>
      <w:r w:rsidRPr="00DE6C92">
        <w:rPr>
          <w:rFonts w:ascii="Georgia" w:hAnsi="Georgia"/>
          <w:sz w:val="22"/>
          <w:szCs w:val="22"/>
        </w:rPr>
        <w:tab/>
        <w:t xml:space="preserve">Would you say your overall opinion of Marco Rubio is very favorable, mostly favorable, mostly unfavorable, or very unfavorable? </w:t>
      </w:r>
    </w:p>
    <w:p w14:paraId="77B2ED84"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64EE128" w14:textId="77777777" w:rsidR="00F80492" w:rsidRPr="00DE6C92" w:rsidRDefault="00F80492"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rPr>
      </w:pPr>
      <w:r w:rsidRPr="00DE6C92">
        <w:rPr>
          <w:rFonts w:ascii="Georgia" w:hAnsi="Georgia"/>
          <w:sz w:val="22"/>
          <w:szCs w:val="22"/>
        </w:rPr>
        <w:tab/>
      </w:r>
      <w:r w:rsidRPr="00DE6C92">
        <w:rPr>
          <w:rFonts w:ascii="Georgia" w:hAnsi="Georgia"/>
          <w:sz w:val="22"/>
          <w:szCs w:val="22"/>
        </w:rPr>
        <w:tab/>
        <w:t>[INTERVIEWERS: If respondent says they do not know who Marco Rubio is, record as ‘NEVER HEARD OF.’ DO NOT PROBE THIS RESPONSE.]</w:t>
      </w:r>
    </w:p>
    <w:p w14:paraId="3B208D47"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AD8BD26"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Qn23</w:t>
      </w:r>
      <w:r w:rsidR="000062C8" w:rsidRPr="00DE6C92">
        <w:rPr>
          <w:rFonts w:ascii="Georgia" w:hAnsi="Georgia"/>
          <w:sz w:val="22"/>
          <w:szCs w:val="22"/>
        </w:rPr>
        <w:tab/>
        <w:t>1</w:t>
      </w:r>
      <w:r w:rsidR="000062C8" w:rsidRPr="00DE6C92">
        <w:rPr>
          <w:rFonts w:ascii="Georgia" w:hAnsi="Georgia"/>
          <w:sz w:val="22"/>
          <w:szCs w:val="22"/>
        </w:rPr>
        <w:tab/>
        <w:t>Very favorable</w:t>
      </w:r>
    </w:p>
    <w:p w14:paraId="17DD4B46"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Mostly favorable</w:t>
      </w:r>
    </w:p>
    <w:p w14:paraId="1F9D88A2"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Mostly unfavorable</w:t>
      </w:r>
    </w:p>
    <w:p w14:paraId="798F7E46"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Very unfavorable</w:t>
      </w:r>
    </w:p>
    <w:p w14:paraId="10EC31F4"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t>(DO NOT READ) Never heard of</w:t>
      </w:r>
    </w:p>
    <w:p w14:paraId="50450E1E"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6</w:t>
      </w:r>
      <w:r w:rsidRPr="00DE6C92">
        <w:rPr>
          <w:rFonts w:ascii="Georgia" w:hAnsi="Georgia"/>
          <w:sz w:val="22"/>
          <w:szCs w:val="22"/>
        </w:rPr>
        <w:tab/>
        <w:t xml:space="preserve">(DO NOT READ) Can't rate </w:t>
      </w:r>
    </w:p>
    <w:p w14:paraId="043B82BF"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7A1397CC" w14:textId="77777777" w:rsidR="0095385E" w:rsidRPr="00DE6C92" w:rsidRDefault="000062C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r w:rsidR="0095385E" w:rsidRPr="00DE6C92">
        <w:rPr>
          <w:rFonts w:ascii="Georgia" w:hAnsi="Georgia"/>
          <w:sz w:val="22"/>
          <w:szCs w:val="22"/>
        </w:rPr>
        <w:br w:type="page"/>
      </w:r>
    </w:p>
    <w:p w14:paraId="5CB37913" w14:textId="77777777" w:rsidR="0095385E" w:rsidRPr="000E4321"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0E4321">
        <w:rPr>
          <w:rFonts w:ascii="Georgia" w:hAnsi="Georgia"/>
          <w:b/>
          <w:sz w:val="22"/>
          <w:szCs w:val="22"/>
        </w:rPr>
        <w:t>DREAM ACT / DEPORTATIONS</w:t>
      </w:r>
    </w:p>
    <w:p w14:paraId="6C38B36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648618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subject…</w:t>
      </w:r>
    </w:p>
    <w:p w14:paraId="31D20E2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27591AF" w14:textId="77777777" w:rsidR="003F1560" w:rsidRPr="00DE6C92" w:rsidRDefault="00971959" w:rsidP="003F156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740CCC" w:rsidRPr="00DE6C92">
        <w:rPr>
          <w:rFonts w:ascii="Georgia" w:hAnsi="Georgia"/>
          <w:sz w:val="22"/>
          <w:szCs w:val="22"/>
        </w:rPr>
        <w:t>(ASK ALL)</w:t>
      </w:r>
    </w:p>
    <w:p w14:paraId="5362C429" w14:textId="77777777" w:rsidR="0095385E" w:rsidRPr="00DE6C92" w:rsidRDefault="00971959" w:rsidP="009719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24</w:t>
      </w:r>
      <w:r w:rsidRPr="00DE6C92">
        <w:rPr>
          <w:rFonts w:ascii="Georgia" w:hAnsi="Georgia"/>
          <w:sz w:val="22"/>
          <w:szCs w:val="22"/>
        </w:rPr>
        <w:t>.</w:t>
      </w:r>
      <w:r w:rsidRPr="00DE6C92">
        <w:rPr>
          <w:rFonts w:ascii="Georgia" w:hAnsi="Georgia"/>
          <w:sz w:val="22"/>
          <w:szCs w:val="22"/>
        </w:rPr>
        <w:tab/>
      </w:r>
      <w:r w:rsidR="0095385E" w:rsidRPr="00DE6C92">
        <w:rPr>
          <w:rFonts w:ascii="Georgia" w:hAnsi="Georgia"/>
          <w:sz w:val="22"/>
          <w:szCs w:val="22"/>
        </w:rPr>
        <w:t>Thinking about immigrants whose parents brought them to the United States illegally when they were children… Would you favor or oppose a law that would let these young adults become legal residents if they go to college or serve in the military for two years?</w:t>
      </w:r>
    </w:p>
    <w:p w14:paraId="0F0C2DB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14290A2" w14:textId="77777777" w:rsidR="0095385E" w:rsidRPr="00DE6C92" w:rsidRDefault="00EC0AC7"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Qn24</w:t>
      </w:r>
      <w:r w:rsidR="00971959" w:rsidRPr="00DE6C92">
        <w:rPr>
          <w:rFonts w:ascii="Georgia" w:hAnsi="Georgia"/>
          <w:sz w:val="22"/>
          <w:szCs w:val="22"/>
        </w:rPr>
        <w:tab/>
      </w:r>
      <w:r w:rsidR="0095385E" w:rsidRPr="00DE6C92">
        <w:rPr>
          <w:rFonts w:ascii="Georgia" w:hAnsi="Georgia"/>
          <w:sz w:val="22"/>
          <w:szCs w:val="22"/>
        </w:rPr>
        <w:t>1 </w:t>
      </w:r>
      <w:r w:rsidR="00971959" w:rsidRPr="00DE6C92">
        <w:rPr>
          <w:rFonts w:ascii="Georgia" w:hAnsi="Georgia"/>
          <w:sz w:val="22"/>
          <w:szCs w:val="22"/>
        </w:rPr>
        <w:tab/>
      </w:r>
      <w:r w:rsidR="0095385E" w:rsidRPr="00DE6C92">
        <w:rPr>
          <w:rFonts w:ascii="Georgia" w:hAnsi="Georgia"/>
          <w:sz w:val="22"/>
          <w:szCs w:val="22"/>
        </w:rPr>
        <w:t xml:space="preserve">Favor    </w:t>
      </w:r>
    </w:p>
    <w:p w14:paraId="51B377CF" w14:textId="77777777" w:rsidR="0095385E" w:rsidRPr="00DE6C92" w:rsidRDefault="0095385E"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71959" w:rsidRPr="00DE6C92">
        <w:rPr>
          <w:rFonts w:ascii="Georgia" w:hAnsi="Georgia"/>
          <w:sz w:val="22"/>
          <w:szCs w:val="22"/>
        </w:rPr>
        <w:tab/>
      </w:r>
      <w:r w:rsidRPr="00DE6C92">
        <w:rPr>
          <w:rFonts w:ascii="Georgia" w:hAnsi="Georgia"/>
          <w:sz w:val="22"/>
          <w:szCs w:val="22"/>
        </w:rPr>
        <w:t>2     </w:t>
      </w:r>
      <w:r w:rsidRPr="00DE6C92">
        <w:rPr>
          <w:rFonts w:ascii="Georgia" w:hAnsi="Georgia"/>
          <w:sz w:val="22"/>
          <w:szCs w:val="22"/>
        </w:rPr>
        <w:tab/>
        <w:t>Oppose</w:t>
      </w:r>
    </w:p>
    <w:p w14:paraId="6D081BAF" w14:textId="77777777" w:rsidR="0095385E" w:rsidRPr="00DE6C92" w:rsidRDefault="0095385E"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71959"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6B1B0075" w14:textId="77777777" w:rsidR="0095385E" w:rsidRPr="00DE6C92" w:rsidRDefault="0095385E"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71959"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05ED7A53" w14:textId="77777777" w:rsidR="0095385E" w:rsidRPr="00DE6C92" w:rsidRDefault="0095385E"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27A7256" w14:textId="77777777" w:rsidR="003F1560" w:rsidRPr="00DE6C92" w:rsidRDefault="00971959"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740CCC" w:rsidRPr="00DE6C92">
        <w:rPr>
          <w:rFonts w:ascii="Georgia" w:hAnsi="Georgia"/>
          <w:sz w:val="22"/>
          <w:szCs w:val="22"/>
        </w:rPr>
        <w:t>(ASK ALL)</w:t>
      </w:r>
    </w:p>
    <w:p w14:paraId="2E80F8DA" w14:textId="77777777" w:rsidR="00EB525B" w:rsidRPr="00DE6C92" w:rsidRDefault="00EB525B" w:rsidP="00A3426B">
      <w:pPr>
        <w:tabs>
          <w:tab w:val="left" w:pos="286"/>
          <w:tab w:val="left" w:pos="857"/>
          <w:tab w:val="left" w:pos="1285"/>
          <w:tab w:val="left" w:pos="1868"/>
          <w:tab w:val="left" w:pos="2297"/>
        </w:tabs>
        <w:rPr>
          <w:rFonts w:ascii="Georgia" w:hAnsi="Georgia"/>
          <w:sz w:val="22"/>
          <w:szCs w:val="22"/>
        </w:rPr>
      </w:pPr>
      <w:r w:rsidRPr="00DE6C92">
        <w:rPr>
          <w:rFonts w:ascii="Georgia" w:hAnsi="Georgia"/>
          <w:sz w:val="22"/>
          <w:szCs w:val="22"/>
        </w:rPr>
        <w:t xml:space="preserve">    (RANDOMIZE 1 AND 2)</w:t>
      </w:r>
    </w:p>
    <w:p w14:paraId="24D79219" w14:textId="77777777" w:rsidR="00EB525B" w:rsidRPr="00DE6C92" w:rsidRDefault="00EB525B" w:rsidP="00A3426B">
      <w:pPr>
        <w:tabs>
          <w:tab w:val="left" w:pos="286"/>
          <w:tab w:val="left" w:pos="857"/>
          <w:tab w:val="left" w:pos="1285"/>
          <w:tab w:val="left" w:pos="1868"/>
          <w:tab w:val="left" w:pos="2297"/>
        </w:tabs>
        <w:rPr>
          <w:rFonts w:ascii="Georgia" w:hAnsi="Georgia"/>
          <w:sz w:val="22"/>
          <w:szCs w:val="22"/>
        </w:rPr>
      </w:pPr>
      <w:r w:rsidRPr="00DE6C92">
        <w:rPr>
          <w:rFonts w:ascii="Georgia" w:hAnsi="Georgia"/>
          <w:sz w:val="22"/>
          <w:szCs w:val="22"/>
        </w:rPr>
        <w:t>    (INSERT ‘or’ before 3)</w:t>
      </w:r>
    </w:p>
    <w:p w14:paraId="7D0C9DD3" w14:textId="77777777" w:rsidR="0095385E" w:rsidRPr="00DE6C92" w:rsidRDefault="00971959"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25.</w:t>
      </w:r>
      <w:r w:rsidRPr="00DE6C92">
        <w:rPr>
          <w:rFonts w:ascii="Georgia" w:hAnsi="Georgia"/>
          <w:sz w:val="22"/>
          <w:szCs w:val="22"/>
        </w:rPr>
        <w:tab/>
      </w:r>
      <w:r w:rsidR="00EB525B" w:rsidRPr="00DE6C92">
        <w:rPr>
          <w:rFonts w:ascii="Georgia" w:hAnsi="Georgia"/>
          <w:sz w:val="22"/>
          <w:szCs w:val="22"/>
        </w:rPr>
        <w:t>What should be the priority for dealing with illegal immigration in the U.S.? (READ LIST)?</w:t>
      </w:r>
    </w:p>
    <w:p w14:paraId="680F9233" w14:textId="77777777" w:rsidR="00A3426B" w:rsidRPr="00DE6C92" w:rsidRDefault="00A3426B"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386893C2" w14:textId="77777777" w:rsidR="0095385E" w:rsidRPr="00DE6C92" w:rsidRDefault="00EC0AC7"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Qn25</w:t>
      </w:r>
      <w:r w:rsidR="00A3426B" w:rsidRPr="00DE6C92">
        <w:rPr>
          <w:rFonts w:ascii="Georgia" w:hAnsi="Georgia"/>
          <w:sz w:val="22"/>
          <w:szCs w:val="22"/>
        </w:rPr>
        <w:tab/>
      </w:r>
      <w:r w:rsidR="0095385E" w:rsidRPr="00DE6C92">
        <w:rPr>
          <w:rFonts w:ascii="Georgia" w:hAnsi="Georgia"/>
          <w:sz w:val="22"/>
          <w:szCs w:val="22"/>
        </w:rPr>
        <w:t>1</w:t>
      </w:r>
      <w:r w:rsidR="00A3426B" w:rsidRPr="00DE6C92">
        <w:rPr>
          <w:rFonts w:ascii="Georgia" w:hAnsi="Georgia"/>
          <w:sz w:val="22"/>
          <w:szCs w:val="22"/>
        </w:rPr>
        <w:tab/>
      </w:r>
      <w:r w:rsidR="00EB525B" w:rsidRPr="00DE6C92">
        <w:rPr>
          <w:rFonts w:ascii="Georgia" w:hAnsi="Georgia"/>
          <w:sz w:val="22"/>
          <w:szCs w:val="22"/>
        </w:rPr>
        <w:t>Better border security and stronger enforcement of our immigration laws</w:t>
      </w:r>
    </w:p>
    <w:p w14:paraId="1EF93C2A" w14:textId="77777777" w:rsidR="00EB525B" w:rsidRPr="00DE6C92" w:rsidRDefault="00A3426B" w:rsidP="00A3426B">
      <w:pPr>
        <w:tabs>
          <w:tab w:val="left" w:pos="286"/>
          <w:tab w:val="left" w:pos="857"/>
          <w:tab w:val="left" w:pos="1285"/>
          <w:tab w:val="left" w:pos="1868"/>
          <w:tab w:val="left" w:pos="2297"/>
        </w:tab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00EB525B" w:rsidRPr="00DE6C92">
        <w:rPr>
          <w:rFonts w:ascii="Georgia" w:hAnsi="Georgia"/>
          <w:sz w:val="22"/>
          <w:szCs w:val="22"/>
        </w:rPr>
        <w:tab/>
        <w:t>Creating a way for illegal immigrants already here to become citizens if they meet certain requirements</w:t>
      </w:r>
    </w:p>
    <w:p w14:paraId="5A85E40F" w14:textId="77777777" w:rsidR="00EB525B" w:rsidRPr="00DE6C92" w:rsidRDefault="00A3426B" w:rsidP="00A3426B">
      <w:pPr>
        <w:tabs>
          <w:tab w:val="left" w:pos="286"/>
          <w:tab w:val="left" w:pos="857"/>
          <w:tab w:val="left" w:pos="1285"/>
          <w:tab w:val="left" w:pos="1868"/>
          <w:tab w:val="left" w:pos="2297"/>
        </w:tab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EB525B" w:rsidRPr="00DE6C92">
        <w:rPr>
          <w:rFonts w:ascii="Georgia" w:hAnsi="Georgia"/>
          <w:sz w:val="22"/>
          <w:szCs w:val="22"/>
        </w:rPr>
        <w:t>3</w:t>
      </w:r>
      <w:r w:rsidR="00EB525B" w:rsidRPr="00DE6C92">
        <w:rPr>
          <w:rFonts w:ascii="Georgia" w:hAnsi="Georgia"/>
          <w:sz w:val="22"/>
          <w:szCs w:val="22"/>
        </w:rPr>
        <w:tab/>
        <w:t>Should BOTH be given equal priority</w:t>
      </w:r>
    </w:p>
    <w:p w14:paraId="5D8AF441" w14:textId="77777777" w:rsidR="00EB525B" w:rsidRPr="00DE6C92" w:rsidRDefault="00A3426B" w:rsidP="00A3426B">
      <w:pPr>
        <w:tabs>
          <w:tab w:val="left" w:pos="286"/>
          <w:tab w:val="left" w:pos="857"/>
          <w:tab w:val="left" w:pos="1285"/>
          <w:tab w:val="left" w:pos="1868"/>
          <w:tab w:val="left" w:pos="2297"/>
        </w:tab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EB525B" w:rsidRPr="00DE6C92">
        <w:rPr>
          <w:rFonts w:ascii="Georgia" w:hAnsi="Georgia"/>
          <w:sz w:val="22"/>
          <w:szCs w:val="22"/>
        </w:rPr>
        <w:t>4</w:t>
      </w:r>
      <w:r w:rsidR="00EB525B" w:rsidRPr="00DE6C92">
        <w:rPr>
          <w:rFonts w:ascii="Georgia" w:hAnsi="Georgia"/>
          <w:sz w:val="22"/>
          <w:szCs w:val="22"/>
        </w:rPr>
        <w:tab/>
        <w:t>(DO NOT READ) None of these</w:t>
      </w:r>
    </w:p>
    <w:p w14:paraId="36C95587" w14:textId="77777777" w:rsidR="0095385E" w:rsidRPr="00DE6C92" w:rsidRDefault="00A3426B"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 xml:space="preserve"> (DO NOT READ) Don’t Know</w:t>
      </w:r>
    </w:p>
    <w:p w14:paraId="64E2F5CE" w14:textId="77777777" w:rsidR="0095385E" w:rsidRPr="00DE6C92" w:rsidRDefault="00A3426B"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(DO NOT READ) Refused</w:t>
      </w:r>
    </w:p>
    <w:p w14:paraId="71FCD0E6" w14:textId="77777777" w:rsidR="001A7C72" w:rsidRPr="00DE6C92" w:rsidRDefault="001A7C72" w:rsidP="00A3426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AE70B6F" w14:textId="77777777" w:rsidR="001A7C72" w:rsidRPr="00DE6C92" w:rsidRDefault="001A7C72" w:rsidP="001A7C72">
      <w:pPr>
        <w:rPr>
          <w:rFonts w:ascii="Georgia" w:hAnsi="Georgia"/>
          <w:b/>
          <w:sz w:val="22"/>
          <w:szCs w:val="22"/>
        </w:rPr>
      </w:pPr>
      <w:r w:rsidRPr="00DE6C92">
        <w:rPr>
          <w:rFonts w:ascii="Georgia" w:hAnsi="Georgia"/>
          <w:b/>
          <w:sz w:val="22"/>
          <w:szCs w:val="22"/>
        </w:rPr>
        <w:t>NO QUESTION 26</w:t>
      </w:r>
    </w:p>
    <w:p w14:paraId="5CAE48CF" w14:textId="77777777" w:rsidR="001A7C72" w:rsidRPr="00DE6C92" w:rsidRDefault="001A7C72" w:rsidP="001A7C72">
      <w:pPr>
        <w:rPr>
          <w:rFonts w:ascii="Georgia" w:hAnsi="Georgia"/>
          <w:b/>
          <w:sz w:val="22"/>
          <w:szCs w:val="22"/>
        </w:rPr>
      </w:pPr>
    </w:p>
    <w:p w14:paraId="252C22D7" w14:textId="77777777" w:rsidR="00CD2503" w:rsidRDefault="001A7C72" w:rsidP="001A7C72">
      <w:pPr>
        <w:rPr>
          <w:rFonts w:ascii="Georgia" w:hAnsi="Georgia"/>
          <w:b/>
          <w:sz w:val="22"/>
          <w:szCs w:val="22"/>
        </w:rPr>
      </w:pPr>
      <w:r w:rsidRPr="00DE6C92">
        <w:rPr>
          <w:rFonts w:ascii="Georgia" w:hAnsi="Georgia"/>
          <w:b/>
          <w:sz w:val="22"/>
          <w:szCs w:val="22"/>
        </w:rPr>
        <w:t>QUESTIONS 27-29 AFTER QUESTION 30</w:t>
      </w:r>
    </w:p>
    <w:p w14:paraId="29414C54" w14:textId="77777777" w:rsidR="00CD2503" w:rsidRDefault="00CD2503" w:rsidP="001A7C72">
      <w:pPr>
        <w:rPr>
          <w:rFonts w:ascii="Georgia" w:hAnsi="Georgia"/>
          <w:b/>
          <w:sz w:val="22"/>
          <w:szCs w:val="22"/>
        </w:rPr>
      </w:pPr>
    </w:p>
    <w:p w14:paraId="4919EB29"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025F6A07" w14:textId="77777777" w:rsidR="00EB525B" w:rsidRPr="00DE6C92" w:rsidRDefault="000062C8" w:rsidP="00EB525B">
      <w:pPr>
        <w:ind w:left="900" w:hanging="630"/>
        <w:rPr>
          <w:rFonts w:ascii="Georgia" w:hAnsi="Georgia"/>
          <w:sz w:val="22"/>
          <w:szCs w:val="22"/>
        </w:rPr>
      </w:pPr>
      <w:r w:rsidRPr="00DE6C92">
        <w:rPr>
          <w:rFonts w:ascii="Georgia" w:hAnsi="Georgia"/>
          <w:sz w:val="22"/>
          <w:szCs w:val="22"/>
        </w:rPr>
        <w:t>30.</w:t>
      </w:r>
      <w:r w:rsidRPr="00DE6C92">
        <w:rPr>
          <w:rFonts w:ascii="Georgia" w:hAnsi="Georgia"/>
          <w:sz w:val="22"/>
          <w:szCs w:val="22"/>
        </w:rPr>
        <w:tab/>
      </w:r>
      <w:r w:rsidR="00EB525B" w:rsidRPr="00DE6C92">
        <w:rPr>
          <w:rFonts w:ascii="Georgia" w:hAnsi="Georgia"/>
          <w:sz w:val="22"/>
          <w:szCs w:val="22"/>
        </w:rPr>
        <w:t>Do you think an illegal immigrant who went to high school in your state and is accepted to a public college should be eligible for the in-state tuition rate, or shouldn’t they?</w:t>
      </w:r>
    </w:p>
    <w:p w14:paraId="217331C3" w14:textId="77777777" w:rsidR="00EB525B" w:rsidRPr="00DE6C92" w:rsidRDefault="00EB525B"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B48C78E"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Qn30</w:t>
      </w:r>
      <w:r w:rsidR="000062C8" w:rsidRPr="00DE6C92">
        <w:rPr>
          <w:rFonts w:ascii="Georgia" w:hAnsi="Georgia"/>
          <w:sz w:val="22"/>
          <w:szCs w:val="22"/>
        </w:rPr>
        <w:tab/>
        <w:t>1</w:t>
      </w:r>
      <w:r w:rsidR="000062C8" w:rsidRPr="00DE6C92">
        <w:rPr>
          <w:rFonts w:ascii="Georgia" w:hAnsi="Georgia"/>
          <w:sz w:val="22"/>
          <w:szCs w:val="22"/>
        </w:rPr>
        <w:tab/>
        <w:t xml:space="preserve">Should </w:t>
      </w:r>
      <w:r w:rsidR="00EB525B" w:rsidRPr="00DE6C92">
        <w:rPr>
          <w:rFonts w:ascii="Georgia" w:hAnsi="Georgia"/>
          <w:sz w:val="22"/>
          <w:szCs w:val="22"/>
        </w:rPr>
        <w:t>be eligible</w:t>
      </w:r>
    </w:p>
    <w:p w14:paraId="121C6888"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 xml:space="preserve">Should NOT </w:t>
      </w:r>
      <w:r w:rsidR="00EB525B" w:rsidRPr="00DE6C92">
        <w:rPr>
          <w:rFonts w:ascii="Georgia" w:hAnsi="Georgia"/>
          <w:sz w:val="22"/>
          <w:szCs w:val="22"/>
        </w:rPr>
        <w:t>be eligible</w:t>
      </w:r>
    </w:p>
    <w:p w14:paraId="66E2E9FE"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2A37A525"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33C73730"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w:t>
      </w:r>
    </w:p>
    <w:p w14:paraId="7C9CEF7F" w14:textId="77777777" w:rsidR="001C2D26" w:rsidRPr="00DE6C92" w:rsidRDefault="001C2D26" w:rsidP="001C2D2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31</w:t>
      </w:r>
    </w:p>
    <w:p w14:paraId="2B9CCAC8" w14:textId="77777777" w:rsidR="001C2D26" w:rsidRPr="00DE6C92" w:rsidRDefault="001C2D26" w:rsidP="001C2D2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32</w:t>
      </w:r>
    </w:p>
    <w:p w14:paraId="391C2702" w14:textId="77777777" w:rsidR="001C2D26" w:rsidRPr="00DE6C92" w:rsidRDefault="001C2D26"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8115517" w14:textId="77777777" w:rsidR="00CD2503" w:rsidRDefault="00CD2503">
      <w:pPr>
        <w:rPr>
          <w:rFonts w:ascii="Georgia" w:hAnsi="Georgia"/>
          <w:sz w:val="22"/>
          <w:szCs w:val="22"/>
        </w:rPr>
      </w:pPr>
      <w:r>
        <w:rPr>
          <w:rFonts w:ascii="Georgia" w:hAnsi="Georgia"/>
          <w:sz w:val="22"/>
          <w:szCs w:val="22"/>
        </w:rPr>
        <w:br w:type="page"/>
      </w:r>
    </w:p>
    <w:p w14:paraId="1BFA1346"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63C21595"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27.</w:t>
      </w:r>
      <w:r w:rsidRPr="00DE6C92">
        <w:rPr>
          <w:rFonts w:ascii="Georgia" w:hAnsi="Georgia"/>
          <w:sz w:val="22"/>
          <w:szCs w:val="22"/>
        </w:rPr>
        <w:tab/>
        <w:t>Do you personally know someone who has been deported or detained by the federal government for immigration reasons in the last twelve months?</w:t>
      </w:r>
    </w:p>
    <w:p w14:paraId="27C2D4F7"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870C76B"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Qn27</w:t>
      </w:r>
      <w:r w:rsidR="000062C8" w:rsidRPr="00DE6C92">
        <w:rPr>
          <w:rFonts w:ascii="Georgia" w:hAnsi="Georgia"/>
          <w:sz w:val="22"/>
          <w:szCs w:val="22"/>
        </w:rPr>
        <w:tab/>
        <w:t>1</w:t>
      </w:r>
      <w:r w:rsidR="000062C8" w:rsidRPr="00DE6C92">
        <w:rPr>
          <w:rFonts w:ascii="Georgia" w:hAnsi="Georgia"/>
          <w:sz w:val="22"/>
          <w:szCs w:val="22"/>
        </w:rPr>
        <w:tab/>
        <w:t>Yes</w:t>
      </w:r>
    </w:p>
    <w:p w14:paraId="199F3CD9"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0CEE16BE"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24EB3C8F"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6F7F0300" w14:textId="77777777" w:rsidR="000062C8" w:rsidRPr="00DE6C92" w:rsidRDefault="000062C8" w:rsidP="000062C8">
      <w:pPr>
        <w:rPr>
          <w:rFonts w:ascii="Georgia" w:hAnsi="Georgia"/>
          <w:b/>
          <w:sz w:val="22"/>
          <w:szCs w:val="22"/>
        </w:rPr>
      </w:pPr>
    </w:p>
    <w:p w14:paraId="76A31B05"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6A50911D"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28.</w:t>
      </w:r>
      <w:r w:rsidRPr="00DE6C92">
        <w:rPr>
          <w:rFonts w:ascii="Georgia" w:hAnsi="Georgia"/>
          <w:sz w:val="22"/>
          <w:szCs w:val="22"/>
        </w:rPr>
        <w:tab/>
        <w:t xml:space="preserve">Compared with the </w:t>
      </w:r>
      <w:r w:rsidR="00AB692E" w:rsidRPr="00DE6C92">
        <w:rPr>
          <w:rFonts w:ascii="Georgia" w:hAnsi="Georgia"/>
          <w:sz w:val="22"/>
          <w:szCs w:val="22"/>
        </w:rPr>
        <w:t xml:space="preserve">George W. </w:t>
      </w:r>
      <w:r w:rsidRPr="00DE6C92">
        <w:rPr>
          <w:rFonts w:ascii="Georgia" w:hAnsi="Georgia"/>
          <w:sz w:val="22"/>
          <w:szCs w:val="22"/>
        </w:rPr>
        <w:t>Bush administration, would you say the Obama administration is deporting more illegal immigrants, fewer illegal immigrants, or about the same number of illegal immigrants?</w:t>
      </w:r>
    </w:p>
    <w:p w14:paraId="2FDC00F2"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261CFD9C" w14:textId="77777777" w:rsidR="000062C8" w:rsidRPr="00DE6C92" w:rsidRDefault="00EC0AC7"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Qn28</w:t>
      </w:r>
      <w:r w:rsidR="000062C8" w:rsidRPr="00DE6C92">
        <w:rPr>
          <w:rFonts w:ascii="Georgia" w:hAnsi="Georgia"/>
          <w:sz w:val="22"/>
          <w:szCs w:val="22"/>
        </w:rPr>
        <w:tab/>
        <w:t>1</w:t>
      </w:r>
      <w:r w:rsidR="000062C8" w:rsidRPr="00DE6C92">
        <w:rPr>
          <w:rFonts w:ascii="Georgia" w:hAnsi="Georgia"/>
          <w:sz w:val="22"/>
          <w:szCs w:val="22"/>
        </w:rPr>
        <w:tab/>
        <w:t>More</w:t>
      </w:r>
    </w:p>
    <w:p w14:paraId="413A1E44"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About the same</w:t>
      </w:r>
    </w:p>
    <w:p w14:paraId="6DA7F350"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Fewer</w:t>
      </w:r>
    </w:p>
    <w:p w14:paraId="5F2E3162"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0A29570B"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6EFCFDAF"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A9D27B8" w14:textId="77777777" w:rsidR="0095385E" w:rsidRPr="00DE6C92" w:rsidRDefault="0097195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7A09B580" w14:textId="77777777" w:rsidR="0095385E" w:rsidRPr="00DE6C92" w:rsidRDefault="00971959" w:rsidP="009719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29.</w:t>
      </w:r>
      <w:r w:rsidRPr="00DE6C92">
        <w:rPr>
          <w:rFonts w:ascii="Georgia" w:hAnsi="Georgia"/>
          <w:sz w:val="22"/>
          <w:szCs w:val="22"/>
        </w:rPr>
        <w:tab/>
      </w:r>
      <w:r w:rsidR="0095385E" w:rsidRPr="00DE6C92">
        <w:rPr>
          <w:rFonts w:ascii="Georgia" w:hAnsi="Georgia"/>
          <w:sz w:val="22"/>
          <w:szCs w:val="22"/>
        </w:rPr>
        <w:t xml:space="preserve">In general, do you approve or disapprove of the way </w:t>
      </w:r>
      <w:r w:rsidR="00AB692E" w:rsidRPr="00DE6C92">
        <w:rPr>
          <w:rFonts w:ascii="Georgia" w:hAnsi="Georgia"/>
          <w:sz w:val="22"/>
          <w:szCs w:val="22"/>
        </w:rPr>
        <w:t xml:space="preserve">the </w:t>
      </w:r>
      <w:r w:rsidR="0095385E" w:rsidRPr="00DE6C92">
        <w:rPr>
          <w:rFonts w:ascii="Georgia" w:hAnsi="Georgia"/>
          <w:sz w:val="22"/>
          <w:szCs w:val="22"/>
        </w:rPr>
        <w:t>Obama administration is handling the issue of deportations?</w:t>
      </w:r>
    </w:p>
    <w:p w14:paraId="6184F2D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46558B5"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Qn29</w:t>
      </w:r>
      <w:r w:rsidR="0095385E" w:rsidRPr="00DE6C92">
        <w:rPr>
          <w:rFonts w:ascii="Georgia" w:hAnsi="Georgia"/>
          <w:sz w:val="22"/>
          <w:szCs w:val="22"/>
        </w:rPr>
        <w:tab/>
        <w:t>1</w:t>
      </w:r>
      <w:r w:rsidR="0095385E" w:rsidRPr="00DE6C92">
        <w:rPr>
          <w:rFonts w:ascii="Georgia" w:hAnsi="Georgia"/>
          <w:sz w:val="22"/>
          <w:szCs w:val="22"/>
        </w:rPr>
        <w:tab/>
        <w:t>Approve</w:t>
      </w:r>
    </w:p>
    <w:p w14:paraId="7F08E47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Disapprove</w:t>
      </w:r>
    </w:p>
    <w:p w14:paraId="13321C8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047D126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D38BFF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528E41C" w14:textId="77777777" w:rsidR="0095385E" w:rsidRPr="00DE6C92" w:rsidRDefault="001A7C72"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QUESTION 30 PRIOR TO QUESTION 27</w:t>
      </w:r>
    </w:p>
    <w:p w14:paraId="5CC3D24C" w14:textId="77777777" w:rsidR="00971959" w:rsidRPr="00DE6C92" w:rsidRDefault="0097195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F679C6D" w14:textId="77777777" w:rsidR="00F41E9C" w:rsidRDefault="00F41E9C">
      <w:pPr>
        <w:rPr>
          <w:rFonts w:ascii="Georgia" w:hAnsi="Georgia"/>
          <w:b/>
          <w:sz w:val="22"/>
          <w:szCs w:val="22"/>
        </w:rPr>
      </w:pPr>
      <w:r>
        <w:rPr>
          <w:rFonts w:ascii="Georgia" w:hAnsi="Georgia"/>
          <w:b/>
          <w:sz w:val="22"/>
          <w:szCs w:val="22"/>
        </w:rPr>
        <w:br w:type="page"/>
      </w:r>
    </w:p>
    <w:p w14:paraId="24E8F43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ECONOMY</w:t>
      </w:r>
    </w:p>
    <w:p w14:paraId="17EE9E8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845719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topic…</w:t>
      </w:r>
    </w:p>
    <w:p w14:paraId="5B24B7E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AAFFC46" w14:textId="77777777" w:rsidR="0095385E" w:rsidRPr="00DE6C92" w:rsidRDefault="0097195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bookmarkStart w:id="4" w:name="Q.31"/>
      <w:bookmarkEnd w:id="4"/>
      <w:r w:rsidRPr="00DE6C92">
        <w:rPr>
          <w:rFonts w:ascii="Georgia" w:hAnsi="Georgia"/>
          <w:sz w:val="22"/>
          <w:szCs w:val="22"/>
        </w:rPr>
        <w:tab/>
      </w:r>
      <w:r w:rsidR="003F1560" w:rsidRPr="00DE6C92">
        <w:rPr>
          <w:rFonts w:ascii="Georgia" w:hAnsi="Georgia"/>
          <w:sz w:val="22"/>
          <w:szCs w:val="22"/>
        </w:rPr>
        <w:t>(ASK ALL)</w:t>
      </w:r>
    </w:p>
    <w:p w14:paraId="3C6DDDB9" w14:textId="77777777" w:rsidR="0095385E" w:rsidRPr="00DE6C92" w:rsidRDefault="00971959" w:rsidP="009719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33.</w:t>
      </w:r>
      <w:r w:rsidRPr="00DE6C92">
        <w:rPr>
          <w:rFonts w:ascii="Georgia" w:hAnsi="Georgia"/>
          <w:sz w:val="22"/>
          <w:szCs w:val="22"/>
        </w:rPr>
        <w:tab/>
      </w:r>
      <w:r w:rsidR="0095385E" w:rsidRPr="00DE6C92">
        <w:rPr>
          <w:rFonts w:ascii="Georgia" w:hAnsi="Georgia"/>
          <w:sz w:val="22"/>
          <w:szCs w:val="22"/>
        </w:rPr>
        <w:t>How would you rate your own personal financial situation? Would you say you are in excellent shape, good shape, only fair shape or poor shape financially?</w:t>
      </w:r>
    </w:p>
    <w:p w14:paraId="5DDFE94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
    <w:p w14:paraId="72065323"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Qn33</w:t>
      </w:r>
      <w:r w:rsidR="0095385E" w:rsidRPr="00DE6C92">
        <w:rPr>
          <w:rFonts w:ascii="Georgia" w:hAnsi="Georgia"/>
          <w:sz w:val="22"/>
          <w:szCs w:val="22"/>
        </w:rPr>
        <w:tab/>
        <w:t>1</w:t>
      </w:r>
      <w:r w:rsidR="0095385E" w:rsidRPr="00DE6C92">
        <w:rPr>
          <w:rFonts w:ascii="Georgia" w:hAnsi="Georgia"/>
          <w:sz w:val="22"/>
          <w:szCs w:val="22"/>
        </w:rPr>
        <w:tab/>
        <w:t>Excellent shape</w:t>
      </w:r>
    </w:p>
    <w:p w14:paraId="77B064F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Good shape</w:t>
      </w:r>
    </w:p>
    <w:p w14:paraId="451D5BE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Only fair shape</w:t>
      </w:r>
    </w:p>
    <w:p w14:paraId="125A70A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Poor shape</w:t>
      </w:r>
    </w:p>
    <w:p w14:paraId="329F723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29ED2B0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0A997CB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D52875F" w14:textId="77777777" w:rsidR="0095385E" w:rsidRPr="00DE6C92" w:rsidRDefault="0097195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222009E6" w14:textId="77777777" w:rsidR="0095385E" w:rsidRPr="00DE6C92" w:rsidRDefault="00971959" w:rsidP="009719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 xml:space="preserve">34. </w:t>
      </w:r>
      <w:r w:rsidRPr="00DE6C92">
        <w:rPr>
          <w:rFonts w:ascii="Georgia" w:hAnsi="Georgia"/>
          <w:sz w:val="22"/>
          <w:szCs w:val="22"/>
        </w:rPr>
        <w:tab/>
      </w:r>
      <w:r w:rsidR="0095385E" w:rsidRPr="00DE6C92">
        <w:rPr>
          <w:rFonts w:ascii="Georgia" w:hAnsi="Georgia"/>
          <w:sz w:val="22"/>
          <w:szCs w:val="22"/>
        </w:rPr>
        <w:t xml:space="preserve">Over the course of the next year, do you think the financial situation of you and your family will improve a lot, improve some, get a little worse or get a lot worse? </w:t>
      </w:r>
    </w:p>
    <w:p w14:paraId="422893D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9BCB6C3"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Qn34</w:t>
      </w:r>
      <w:r w:rsidR="0095385E" w:rsidRPr="00DE6C92">
        <w:rPr>
          <w:rFonts w:ascii="Georgia" w:hAnsi="Georgia"/>
          <w:sz w:val="22"/>
          <w:szCs w:val="22"/>
        </w:rPr>
        <w:tab/>
        <w:t>1</w:t>
      </w:r>
      <w:r w:rsidR="0095385E" w:rsidRPr="00DE6C92">
        <w:rPr>
          <w:rFonts w:ascii="Georgia" w:hAnsi="Georgia"/>
          <w:sz w:val="22"/>
          <w:szCs w:val="22"/>
        </w:rPr>
        <w:tab/>
        <w:t>Improve a lot</w:t>
      </w:r>
    </w:p>
    <w:p w14:paraId="47BC22E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Improve some</w:t>
      </w:r>
    </w:p>
    <w:p w14:paraId="17936CA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Get a little worse</w:t>
      </w:r>
    </w:p>
    <w:p w14:paraId="0DBD1F9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Get a lot worse</w:t>
      </w:r>
    </w:p>
    <w:p w14:paraId="2B7279B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t xml:space="preserve">(DO NOT READ) Stay the same </w:t>
      </w:r>
    </w:p>
    <w:p w14:paraId="61B342D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3518B74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03D0CD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12193D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031070E" w14:textId="77777777" w:rsidR="0095385E" w:rsidRPr="00DE6C92" w:rsidRDefault="0097195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03E8722A" w14:textId="77777777" w:rsidR="0095385E" w:rsidRPr="00DE6C92" w:rsidRDefault="00971959" w:rsidP="009719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35.</w:t>
      </w:r>
      <w:r w:rsidRPr="00DE6C92">
        <w:rPr>
          <w:rFonts w:ascii="Georgia" w:hAnsi="Georgia"/>
          <w:sz w:val="22"/>
          <w:szCs w:val="22"/>
        </w:rPr>
        <w:tab/>
      </w:r>
      <w:r w:rsidR="0095385E" w:rsidRPr="00DE6C92">
        <w:rPr>
          <w:rFonts w:ascii="Georgia" w:hAnsi="Georgia"/>
          <w:sz w:val="22"/>
          <w:szCs w:val="22"/>
        </w:rPr>
        <w:t xml:space="preserve">Compared to your parents when they were the age you are now, do you think your own standard of living now is much better, somewhat better, about the same, somewhat worse, or much worse than theirs was?   </w:t>
      </w:r>
    </w:p>
    <w:p w14:paraId="0770731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7FFB741E"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Qn35</w:t>
      </w:r>
      <w:r w:rsidR="0095385E" w:rsidRPr="00DE6C92">
        <w:rPr>
          <w:rFonts w:ascii="Georgia" w:hAnsi="Georgia"/>
          <w:sz w:val="22"/>
          <w:szCs w:val="22"/>
        </w:rPr>
        <w:tab/>
        <w:t xml:space="preserve">1 </w:t>
      </w:r>
      <w:r w:rsidR="0095385E" w:rsidRPr="00DE6C92">
        <w:rPr>
          <w:rFonts w:ascii="Georgia" w:hAnsi="Georgia"/>
          <w:sz w:val="22"/>
          <w:szCs w:val="22"/>
        </w:rPr>
        <w:tab/>
        <w:t>Much better</w:t>
      </w:r>
    </w:p>
    <w:p w14:paraId="6CA2A964" w14:textId="77777777" w:rsidR="0095385E" w:rsidRPr="00DE6C92" w:rsidRDefault="005F356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b/>
        <w:t xml:space="preserve">2   </w:t>
      </w:r>
      <w:r w:rsidR="0095385E" w:rsidRPr="00DE6C92">
        <w:rPr>
          <w:rFonts w:ascii="Georgia" w:hAnsi="Georgia"/>
          <w:sz w:val="22"/>
          <w:szCs w:val="22"/>
        </w:rPr>
        <w:tab/>
        <w:t>Somewhat better</w:t>
      </w:r>
    </w:p>
    <w:p w14:paraId="37496354" w14:textId="77777777" w:rsidR="0095385E" w:rsidRPr="00DE6C92" w:rsidRDefault="005F356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b/>
        <w:t xml:space="preserve">3   </w:t>
      </w:r>
      <w:r w:rsidR="0095385E" w:rsidRPr="00DE6C92">
        <w:rPr>
          <w:rFonts w:ascii="Georgia" w:hAnsi="Georgia"/>
          <w:sz w:val="22"/>
          <w:szCs w:val="22"/>
        </w:rPr>
        <w:tab/>
        <w:t>About the same</w:t>
      </w:r>
    </w:p>
    <w:p w14:paraId="15746D0D" w14:textId="77777777" w:rsidR="0095385E" w:rsidRPr="00DE6C92" w:rsidRDefault="005F356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b/>
        <w:t>4   </w:t>
      </w:r>
      <w:r w:rsidR="0095385E" w:rsidRPr="00DE6C92">
        <w:rPr>
          <w:rFonts w:ascii="Georgia" w:hAnsi="Georgia"/>
          <w:sz w:val="22"/>
          <w:szCs w:val="22"/>
        </w:rPr>
        <w:tab/>
        <w:t>Somewhat worse</w:t>
      </w:r>
    </w:p>
    <w:p w14:paraId="2E8855E7" w14:textId="77777777" w:rsidR="005F356F" w:rsidRPr="00DE6C92" w:rsidRDefault="005F356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t>Much worse</w:t>
      </w:r>
    </w:p>
    <w:p w14:paraId="3F54520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20DB27C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2923D0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F3C5525" w14:textId="77777777" w:rsidR="00047C10" w:rsidRPr="00DE6C92" w:rsidRDefault="00047C10">
      <w:pPr>
        <w:rPr>
          <w:rFonts w:ascii="Georgia" w:hAnsi="Georgia"/>
          <w:sz w:val="22"/>
          <w:szCs w:val="22"/>
        </w:rPr>
      </w:pPr>
      <w:r w:rsidRPr="00DE6C92">
        <w:rPr>
          <w:rFonts w:ascii="Georgia" w:hAnsi="Georgia"/>
          <w:sz w:val="22"/>
          <w:szCs w:val="22"/>
        </w:rPr>
        <w:br w:type="page"/>
      </w:r>
    </w:p>
    <w:p w14:paraId="189B1BE0" w14:textId="77777777" w:rsidR="0095385E" w:rsidRPr="00DE6C92" w:rsidRDefault="0097195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11891308" w14:textId="77777777" w:rsidR="0095385E" w:rsidRPr="00DE6C92" w:rsidRDefault="00971959" w:rsidP="0097195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36.</w:t>
      </w:r>
      <w:r w:rsidRPr="00DE6C92">
        <w:rPr>
          <w:rFonts w:ascii="Georgia" w:hAnsi="Georgia"/>
          <w:sz w:val="22"/>
          <w:szCs w:val="22"/>
        </w:rPr>
        <w:tab/>
      </w:r>
      <w:r w:rsidR="0095385E" w:rsidRPr="00DE6C92">
        <w:rPr>
          <w:rFonts w:ascii="Georgia" w:hAnsi="Georgia"/>
          <w:sz w:val="22"/>
          <w:szCs w:val="22"/>
        </w:rPr>
        <w:t xml:space="preserve">When your children are at the age you are now, do you think their standard of living will be much better, somewhat better, about the same, somewhat worse, or much worse than yours is now?  </w:t>
      </w:r>
    </w:p>
    <w:p w14:paraId="52ABC54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22BC883E"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Qn36</w:t>
      </w:r>
      <w:r w:rsidR="0095385E" w:rsidRPr="00DE6C92">
        <w:rPr>
          <w:rFonts w:ascii="Georgia" w:hAnsi="Georgia"/>
          <w:sz w:val="22"/>
          <w:szCs w:val="22"/>
        </w:rPr>
        <w:t> </w:t>
      </w:r>
      <w:r w:rsidR="0095385E" w:rsidRPr="00DE6C92">
        <w:rPr>
          <w:rFonts w:ascii="Georgia" w:hAnsi="Georgia"/>
          <w:sz w:val="22"/>
          <w:szCs w:val="22"/>
        </w:rPr>
        <w:tab/>
        <w:t xml:space="preserve">1   </w:t>
      </w:r>
      <w:r w:rsidR="0095385E" w:rsidRPr="00DE6C92">
        <w:rPr>
          <w:rFonts w:ascii="Georgia" w:hAnsi="Georgia"/>
          <w:sz w:val="22"/>
          <w:szCs w:val="22"/>
        </w:rPr>
        <w:tab/>
        <w:t>Much better</w:t>
      </w:r>
    </w:p>
    <w:p w14:paraId="35C37CA1" w14:textId="77777777" w:rsidR="0095385E" w:rsidRPr="00DE6C92" w:rsidRDefault="005F356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b/>
        <w:t xml:space="preserve">2   </w:t>
      </w:r>
      <w:r w:rsidR="0095385E" w:rsidRPr="00DE6C92">
        <w:rPr>
          <w:rFonts w:ascii="Georgia" w:hAnsi="Georgia"/>
          <w:sz w:val="22"/>
          <w:szCs w:val="22"/>
        </w:rPr>
        <w:tab/>
        <w:t>Somewhat better</w:t>
      </w:r>
    </w:p>
    <w:p w14:paraId="2790F89E" w14:textId="77777777" w:rsidR="0095385E" w:rsidRPr="00DE6C92" w:rsidRDefault="005F356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b/>
        <w:t xml:space="preserve">3   </w:t>
      </w:r>
      <w:r w:rsidR="0095385E" w:rsidRPr="00DE6C92">
        <w:rPr>
          <w:rFonts w:ascii="Georgia" w:hAnsi="Georgia"/>
          <w:sz w:val="22"/>
          <w:szCs w:val="22"/>
        </w:rPr>
        <w:tab/>
        <w:t>About the same</w:t>
      </w:r>
    </w:p>
    <w:p w14:paraId="7F9E8DDA" w14:textId="77777777" w:rsidR="0095385E" w:rsidRPr="00DE6C92" w:rsidRDefault="005F356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b/>
        <w:t xml:space="preserve">4    </w:t>
      </w:r>
      <w:r w:rsidR="0095385E" w:rsidRPr="00DE6C92">
        <w:rPr>
          <w:rFonts w:ascii="Georgia" w:hAnsi="Georgia"/>
          <w:sz w:val="22"/>
          <w:szCs w:val="22"/>
        </w:rPr>
        <w:tab/>
        <w:t>Somewhat worse</w:t>
      </w:r>
    </w:p>
    <w:p w14:paraId="00B4D6D7" w14:textId="77777777" w:rsidR="0095385E" w:rsidRPr="00DE6C92" w:rsidRDefault="005F356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ab/>
        <w:t xml:space="preserve">5    </w:t>
      </w:r>
      <w:r w:rsidR="0095385E" w:rsidRPr="00DE6C92">
        <w:rPr>
          <w:rFonts w:ascii="Georgia" w:hAnsi="Georgia"/>
          <w:sz w:val="22"/>
          <w:szCs w:val="22"/>
        </w:rPr>
        <w:tab/>
        <w:t>Much worse</w:t>
      </w:r>
    </w:p>
    <w:p w14:paraId="34A2A64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71959" w:rsidRPr="00DE6C92">
        <w:rPr>
          <w:rFonts w:ascii="Georgia" w:hAnsi="Georgia"/>
          <w:sz w:val="22"/>
          <w:szCs w:val="22"/>
        </w:rPr>
        <w:tab/>
      </w:r>
      <w:r w:rsidRPr="00DE6C92">
        <w:rPr>
          <w:rFonts w:ascii="Georgia" w:hAnsi="Georgia"/>
          <w:sz w:val="22"/>
          <w:szCs w:val="22"/>
        </w:rPr>
        <w:t xml:space="preserve">6    </w:t>
      </w:r>
      <w:r w:rsidRPr="00DE6C92">
        <w:rPr>
          <w:rFonts w:ascii="Georgia" w:hAnsi="Georgia"/>
          <w:sz w:val="22"/>
          <w:szCs w:val="22"/>
        </w:rPr>
        <w:tab/>
        <w:t>(DO NOT READ) No children</w:t>
      </w:r>
    </w:p>
    <w:p w14:paraId="5ED2107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71959"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3BCF8C2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71959"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244166C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C109E41" w14:textId="77777777" w:rsidR="00A31ED0" w:rsidRPr="00336280" w:rsidRDefault="00A31ED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NO QUESTION 37</w:t>
      </w:r>
    </w:p>
    <w:p w14:paraId="24942C22" w14:textId="77777777" w:rsidR="00A31ED0" w:rsidRPr="00336280" w:rsidRDefault="00A31ED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NO QUESTION 38</w:t>
      </w:r>
    </w:p>
    <w:p w14:paraId="636DEC64" w14:textId="77777777" w:rsidR="000062C8" w:rsidRPr="00336280" w:rsidRDefault="00A31ED0"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NO QUESTION 39</w:t>
      </w:r>
    </w:p>
    <w:p w14:paraId="0B12A294" w14:textId="77777777" w:rsidR="00F531FB" w:rsidRPr="00336280" w:rsidRDefault="00F531FB" w:rsidP="00CC4849">
      <w:pPr>
        <w:rPr>
          <w:rFonts w:ascii="Georgia" w:hAnsi="Georgia"/>
          <w:strike/>
          <w:sz w:val="22"/>
          <w:szCs w:val="22"/>
          <w:highlight w:val="green"/>
          <w:lang w:val="es-419"/>
        </w:rPr>
      </w:pPr>
    </w:p>
    <w:p w14:paraId="64F3D0F8"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336280">
        <w:rPr>
          <w:rFonts w:ascii="Georgia" w:hAnsi="Georgia"/>
          <w:sz w:val="22"/>
          <w:szCs w:val="22"/>
          <w:lang w:val="es-419"/>
        </w:rPr>
        <w:tab/>
      </w:r>
      <w:r w:rsidRPr="00DE6C92">
        <w:rPr>
          <w:rFonts w:ascii="Georgia" w:hAnsi="Georgia"/>
          <w:sz w:val="22"/>
          <w:szCs w:val="22"/>
        </w:rPr>
        <w:t>(ASK ALL)</w:t>
      </w:r>
    </w:p>
    <w:p w14:paraId="78A4A5B0"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(ROTATE ITEMS IN PARENTH</w:t>
      </w:r>
      <w:r w:rsidR="001C2D26" w:rsidRPr="00DE6C92">
        <w:rPr>
          <w:rFonts w:ascii="Georgia" w:hAnsi="Georgia"/>
          <w:sz w:val="22"/>
          <w:szCs w:val="22"/>
        </w:rPr>
        <w:t>ESE</w:t>
      </w:r>
      <w:r w:rsidRPr="00DE6C92">
        <w:rPr>
          <w:rFonts w:ascii="Georgia" w:hAnsi="Georgia"/>
          <w:sz w:val="22"/>
          <w:szCs w:val="22"/>
        </w:rPr>
        <w:t>S AND CODES MORE/LESS)</w:t>
      </w:r>
    </w:p>
    <w:p w14:paraId="5F754AD8"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40.</w:t>
      </w:r>
      <w:r w:rsidRPr="00DE6C92">
        <w:rPr>
          <w:rFonts w:ascii="Georgia" w:hAnsi="Georgia"/>
          <w:sz w:val="22"/>
          <w:szCs w:val="22"/>
        </w:rPr>
        <w:tab/>
        <w:t xml:space="preserve">Now, thinking about how people have been affected by the economy in the last 4 years. Do you think </w:t>
      </w:r>
      <w:r w:rsidRPr="00DE6C92">
        <w:rPr>
          <w:rFonts w:ascii="Georgia" w:hAnsi="Georgia"/>
          <w:sz w:val="22"/>
          <w:szCs w:val="22"/>
        </w:rPr>
        <w:tab/>
        <w:t>(HISPANICS/LATINOS) have been (hurt more/hurt less), (hurt less/hurt more) or hurt about the same as other groups?</w:t>
      </w:r>
    </w:p>
    <w:p w14:paraId="31C52EB1"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49CF731" w14:textId="77777777" w:rsidR="00C57725" w:rsidRPr="00DE6C92" w:rsidRDefault="00EC0AC7"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Qn40</w:t>
      </w:r>
      <w:r w:rsidR="00C57725" w:rsidRPr="00DE6C92">
        <w:rPr>
          <w:rFonts w:ascii="Georgia" w:hAnsi="Georgia"/>
          <w:sz w:val="22"/>
          <w:szCs w:val="22"/>
        </w:rPr>
        <w:tab/>
        <w:t>1</w:t>
      </w:r>
      <w:r w:rsidR="00C57725" w:rsidRPr="00DE6C92">
        <w:rPr>
          <w:rFonts w:ascii="Georgia" w:hAnsi="Georgia"/>
          <w:sz w:val="22"/>
          <w:szCs w:val="22"/>
        </w:rPr>
        <w:tab/>
        <w:t>More</w:t>
      </w:r>
    </w:p>
    <w:p w14:paraId="44C40A29"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The same</w:t>
      </w:r>
    </w:p>
    <w:p w14:paraId="2FC6AE5F"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Less</w:t>
      </w:r>
    </w:p>
    <w:p w14:paraId="741C466E"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7BC6D495"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5D64441" w14:textId="77777777" w:rsidR="00047C10" w:rsidRPr="00DE6C92" w:rsidRDefault="00047C10">
      <w:pPr>
        <w:rPr>
          <w:rFonts w:ascii="Georgia" w:hAnsi="Georgia"/>
          <w:sz w:val="22"/>
          <w:szCs w:val="22"/>
        </w:rPr>
      </w:pPr>
    </w:p>
    <w:p w14:paraId="58052949" w14:textId="77777777" w:rsidR="0095385E" w:rsidRPr="00DE6C92" w:rsidRDefault="00F531F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r w:rsidR="0095385E" w:rsidRPr="00DE6C92">
        <w:rPr>
          <w:rFonts w:ascii="Georgia" w:hAnsi="Georgia"/>
          <w:sz w:val="22"/>
          <w:szCs w:val="22"/>
        </w:rPr>
        <w:t>:</w:t>
      </w:r>
    </w:p>
    <w:p w14:paraId="590DADC9"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(SCRAMBLE</w:t>
      </w:r>
      <w:r w:rsidR="004601EB" w:rsidRPr="00DE6C92">
        <w:rPr>
          <w:rFonts w:ascii="Georgia" w:hAnsi="Georgia"/>
          <w:sz w:val="22"/>
          <w:szCs w:val="22"/>
        </w:rPr>
        <w:t>:</w:t>
      </w:r>
      <w:r w:rsidR="00512530" w:rsidRPr="00DE6C92">
        <w:rPr>
          <w:rFonts w:ascii="Georgia" w:hAnsi="Georgia"/>
          <w:sz w:val="22"/>
          <w:szCs w:val="22"/>
        </w:rPr>
        <w:t xml:space="preserve"> A AND B </w:t>
      </w:r>
      <w:r w:rsidR="004601EB" w:rsidRPr="00DE6C92">
        <w:rPr>
          <w:rFonts w:ascii="Georgia" w:hAnsi="Georgia"/>
          <w:sz w:val="22"/>
          <w:szCs w:val="22"/>
        </w:rPr>
        <w:t>AS</w:t>
      </w:r>
      <w:r w:rsidR="00512530" w:rsidRPr="00DE6C92">
        <w:rPr>
          <w:rFonts w:ascii="Georgia" w:hAnsi="Georgia"/>
          <w:sz w:val="22"/>
          <w:szCs w:val="22"/>
        </w:rPr>
        <w:t xml:space="preserve"> A BLOCK</w:t>
      </w:r>
      <w:r w:rsidRPr="00DE6C92">
        <w:rPr>
          <w:rFonts w:ascii="Georgia" w:hAnsi="Georgia"/>
          <w:sz w:val="22"/>
          <w:szCs w:val="22"/>
        </w:rPr>
        <w:t>)</w:t>
      </w:r>
    </w:p>
    <w:p w14:paraId="7CD0D0CE" w14:textId="77777777" w:rsidR="0095385E" w:rsidRPr="00DE6C92" w:rsidRDefault="00F531FB" w:rsidP="00F531F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41.</w:t>
      </w:r>
      <w:r w:rsidRPr="00DE6C92">
        <w:rPr>
          <w:rFonts w:ascii="Georgia" w:hAnsi="Georgia"/>
          <w:sz w:val="22"/>
          <w:szCs w:val="22"/>
        </w:rPr>
        <w:tab/>
      </w:r>
      <w:r w:rsidR="0095385E" w:rsidRPr="00DE6C92">
        <w:rPr>
          <w:rFonts w:ascii="Georgia" w:hAnsi="Georgia"/>
          <w:sz w:val="22"/>
          <w:szCs w:val="22"/>
        </w:rPr>
        <w:t>As a result of what’s been happening with the economy in the last year, have you done any of the following?  Have you (INSERT)?</w:t>
      </w:r>
    </w:p>
    <w:p w14:paraId="71E7786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802F423" w14:textId="77777777" w:rsidR="005B522F" w:rsidRPr="00DE6C92" w:rsidRDefault="005B522F" w:rsidP="005B522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As a result of what’s been happening with the economy, have you (INSERT)?</w:t>
      </w:r>
    </w:p>
    <w:p w14:paraId="045CD223" w14:textId="77777777" w:rsidR="005B522F" w:rsidRPr="00DE6C92" w:rsidRDefault="005B522F" w:rsidP="005B522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7F64002" w14:textId="77777777" w:rsidR="0095385E" w:rsidRPr="00DE6C92" w:rsidRDefault="005F356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ab/>
      </w:r>
      <w:r w:rsidR="0095385E" w:rsidRPr="00DE6C92">
        <w:rPr>
          <w:rFonts w:ascii="Georgia" w:hAnsi="Georgia"/>
          <w:sz w:val="22"/>
          <w:szCs w:val="22"/>
        </w:rPr>
        <w:tab/>
        <w:t>1</w:t>
      </w:r>
      <w:r w:rsidR="0095385E" w:rsidRPr="00DE6C92">
        <w:rPr>
          <w:rFonts w:ascii="Georgia" w:hAnsi="Georgia"/>
          <w:sz w:val="22"/>
          <w:szCs w:val="22"/>
        </w:rPr>
        <w:tab/>
        <w:t>Yes</w:t>
      </w:r>
    </w:p>
    <w:p w14:paraId="3D028EE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263014D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1D9C8AC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9847B6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A7F4ECE" w14:textId="77777777" w:rsidR="00665751" w:rsidRPr="00DE6C92" w:rsidRDefault="00EC0AC7" w:rsidP="00F531F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b/>
          <w:sz w:val="22"/>
          <w:szCs w:val="22"/>
        </w:rPr>
        <w:t>Qn41a</w:t>
      </w:r>
      <w:r w:rsidR="00F531FB" w:rsidRPr="00DE6C92">
        <w:rPr>
          <w:rFonts w:ascii="Georgia" w:hAnsi="Georgia"/>
          <w:sz w:val="22"/>
          <w:szCs w:val="22"/>
        </w:rPr>
        <w:tab/>
      </w:r>
      <w:r w:rsidR="0095385E" w:rsidRPr="00DE6C92">
        <w:rPr>
          <w:rFonts w:ascii="Georgia" w:hAnsi="Georgia"/>
          <w:sz w:val="22"/>
          <w:szCs w:val="22"/>
        </w:rPr>
        <w:t>a.</w:t>
      </w:r>
      <w:r w:rsidR="0095385E" w:rsidRPr="00DE6C92">
        <w:rPr>
          <w:rFonts w:ascii="Georgia" w:hAnsi="Georgia"/>
          <w:sz w:val="22"/>
          <w:szCs w:val="22"/>
        </w:rPr>
        <w:tab/>
        <w:t>Delayed or canceled plans to buy a home or make major home improvements</w:t>
      </w:r>
    </w:p>
    <w:p w14:paraId="50FED847" w14:textId="77777777" w:rsidR="0095385E" w:rsidRPr="00DE6C92" w:rsidRDefault="00EC0AC7" w:rsidP="00F531F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b/>
          <w:sz w:val="22"/>
          <w:szCs w:val="22"/>
        </w:rPr>
        <w:t>Qn41b</w:t>
      </w:r>
      <w:r w:rsidR="00F531FB" w:rsidRPr="00DE6C92">
        <w:rPr>
          <w:rFonts w:ascii="Georgia" w:hAnsi="Georgia"/>
          <w:sz w:val="22"/>
          <w:szCs w:val="22"/>
        </w:rPr>
        <w:tab/>
      </w:r>
      <w:r w:rsidR="0095385E" w:rsidRPr="00DE6C92">
        <w:rPr>
          <w:rFonts w:ascii="Georgia" w:hAnsi="Georgia"/>
          <w:sz w:val="22"/>
          <w:szCs w:val="22"/>
        </w:rPr>
        <w:t>b.</w:t>
      </w:r>
      <w:r w:rsidR="0095385E" w:rsidRPr="00DE6C92">
        <w:rPr>
          <w:rFonts w:ascii="Georgia" w:hAnsi="Georgia"/>
          <w:sz w:val="22"/>
          <w:szCs w:val="22"/>
        </w:rPr>
        <w:tab/>
        <w:t xml:space="preserve">Delayed or canceled plans to buy a car or make some other major purchase </w:t>
      </w:r>
    </w:p>
    <w:p w14:paraId="5BBBF269" w14:textId="77777777" w:rsidR="0095385E" w:rsidRPr="00DE6C92" w:rsidRDefault="00EC0AC7" w:rsidP="00F531F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b/>
          <w:sz w:val="22"/>
          <w:szCs w:val="22"/>
        </w:rPr>
        <w:t>Qn41c</w:t>
      </w:r>
      <w:r w:rsidR="00F531FB" w:rsidRPr="00DE6C92">
        <w:rPr>
          <w:rFonts w:ascii="Georgia" w:hAnsi="Georgia"/>
          <w:sz w:val="22"/>
          <w:szCs w:val="22"/>
        </w:rPr>
        <w:tab/>
      </w:r>
      <w:r w:rsidR="0095385E" w:rsidRPr="00DE6C92">
        <w:rPr>
          <w:rFonts w:ascii="Georgia" w:hAnsi="Georgia"/>
          <w:sz w:val="22"/>
          <w:szCs w:val="22"/>
        </w:rPr>
        <w:t>c.</w:t>
      </w:r>
      <w:r w:rsidR="0095385E" w:rsidRPr="00DE6C92">
        <w:rPr>
          <w:rFonts w:ascii="Georgia" w:hAnsi="Georgia"/>
          <w:sz w:val="22"/>
          <w:szCs w:val="22"/>
        </w:rPr>
        <w:tab/>
        <w:t xml:space="preserve">Cut the size of your meals or skipped meals because there wasn’t enough money for food </w:t>
      </w:r>
    </w:p>
    <w:p w14:paraId="544F7F15" w14:textId="77777777" w:rsidR="00F531FB" w:rsidRPr="00DE6C92" w:rsidRDefault="00EC0AC7" w:rsidP="00047C1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Qn41d</w:t>
      </w:r>
      <w:r w:rsidR="00F531FB" w:rsidRPr="00DE6C92">
        <w:rPr>
          <w:rFonts w:ascii="Georgia" w:hAnsi="Georgia"/>
          <w:sz w:val="22"/>
          <w:szCs w:val="22"/>
        </w:rPr>
        <w:tab/>
      </w:r>
      <w:r w:rsidR="0095385E" w:rsidRPr="00DE6C92">
        <w:rPr>
          <w:rFonts w:ascii="Georgia" w:hAnsi="Georgia"/>
          <w:sz w:val="22"/>
          <w:szCs w:val="22"/>
        </w:rPr>
        <w:t>d.</w:t>
      </w:r>
      <w:r w:rsidR="0095385E" w:rsidRPr="00DE6C92">
        <w:rPr>
          <w:rFonts w:ascii="Georgia" w:hAnsi="Georgia"/>
          <w:sz w:val="22"/>
          <w:szCs w:val="22"/>
        </w:rPr>
        <w:tab/>
        <w:t xml:space="preserve">Had trouble getting or paying for medical care for your family </w:t>
      </w:r>
    </w:p>
    <w:p w14:paraId="08CB39C6" w14:textId="77777777" w:rsidR="00047C10" w:rsidRPr="00DE6C92" w:rsidRDefault="00047C10" w:rsidP="00047C1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7741F0B" w14:textId="77777777" w:rsidR="000E4321" w:rsidRDefault="000E4321">
      <w:pPr>
        <w:rPr>
          <w:rFonts w:ascii="Georgia" w:hAnsi="Georgia"/>
          <w:sz w:val="22"/>
          <w:szCs w:val="22"/>
        </w:rPr>
      </w:pPr>
      <w:r>
        <w:rPr>
          <w:rFonts w:ascii="Georgia" w:hAnsi="Georgia"/>
          <w:sz w:val="22"/>
          <w:szCs w:val="22"/>
        </w:rPr>
        <w:br w:type="page"/>
      </w:r>
    </w:p>
    <w:p w14:paraId="3CD7D917" w14:textId="77777777" w:rsidR="0095385E" w:rsidRPr="00DE6C92" w:rsidRDefault="00F531F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3FB01701" w14:textId="77777777" w:rsidR="0095385E" w:rsidRPr="00DE6C92" w:rsidRDefault="00F531FB" w:rsidP="00F531F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42</w:t>
      </w:r>
      <w:r w:rsidRPr="00DE6C92">
        <w:rPr>
          <w:rFonts w:ascii="Georgia" w:hAnsi="Georgia"/>
          <w:sz w:val="22"/>
          <w:szCs w:val="22"/>
        </w:rPr>
        <w:t>.</w:t>
      </w:r>
      <w:r w:rsidRPr="00DE6C92">
        <w:rPr>
          <w:rFonts w:ascii="Georgia" w:hAnsi="Georgia"/>
          <w:sz w:val="22"/>
          <w:szCs w:val="22"/>
        </w:rPr>
        <w:tab/>
      </w:r>
      <w:r w:rsidR="0095385E" w:rsidRPr="00DE6C92">
        <w:rPr>
          <w:rFonts w:ascii="Georgia" w:hAnsi="Georgia"/>
          <w:sz w:val="22"/>
          <w:szCs w:val="22"/>
        </w:rPr>
        <w:t>Over the past 12 months, has there been a time when you or someone in your household has been without a job and looking for work, or not?</w:t>
      </w:r>
    </w:p>
    <w:p w14:paraId="616F5E6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8864601"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Qn42</w:t>
      </w:r>
      <w:r w:rsidR="0095385E" w:rsidRPr="00DE6C92">
        <w:rPr>
          <w:rFonts w:ascii="Georgia" w:hAnsi="Georgia"/>
          <w:sz w:val="22"/>
          <w:szCs w:val="22"/>
        </w:rPr>
        <w:tab/>
        <w:t>1</w:t>
      </w:r>
      <w:r w:rsidR="0095385E" w:rsidRPr="00DE6C92">
        <w:rPr>
          <w:rFonts w:ascii="Georgia" w:hAnsi="Georgia"/>
          <w:sz w:val="22"/>
          <w:szCs w:val="22"/>
        </w:rPr>
        <w:tab/>
        <w:t>Yes</w:t>
      </w:r>
    </w:p>
    <w:p w14:paraId="2238560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66481C5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7773DD0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32F2D12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84D770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HOME OWNERSHIP</w:t>
      </w:r>
    </w:p>
    <w:p w14:paraId="3EDCA03C" w14:textId="77777777" w:rsidR="0095385E" w:rsidRPr="00DE6C92" w:rsidRDefault="0095385E" w:rsidP="001A2542">
      <w:pPr>
        <w:rPr>
          <w:rFonts w:ascii="Georgia" w:hAnsi="Georgia"/>
          <w:b/>
          <w:sz w:val="22"/>
          <w:szCs w:val="22"/>
        </w:rPr>
      </w:pPr>
    </w:p>
    <w:p w14:paraId="30FC0353" w14:textId="77777777" w:rsidR="0095385E" w:rsidRPr="00DE6C92" w:rsidRDefault="00F531F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4F1865B6" w14:textId="77777777" w:rsidR="0095385E" w:rsidRPr="00DE6C92" w:rsidRDefault="00F531F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43.</w:t>
      </w:r>
      <w:r w:rsidRPr="00DE6C92">
        <w:rPr>
          <w:rFonts w:ascii="Georgia" w:hAnsi="Georgia"/>
          <w:sz w:val="22"/>
          <w:szCs w:val="22"/>
        </w:rPr>
        <w:tab/>
      </w:r>
      <w:r w:rsidR="0095385E" w:rsidRPr="00DE6C92">
        <w:rPr>
          <w:rFonts w:ascii="Georgia" w:hAnsi="Georgia"/>
          <w:sz w:val="22"/>
          <w:szCs w:val="22"/>
        </w:rPr>
        <w:t>Do you own or rent your home?</w:t>
      </w:r>
    </w:p>
    <w:p w14:paraId="7602D9C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66A496A"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Qn43</w:t>
      </w:r>
      <w:r w:rsidR="0095385E" w:rsidRPr="00DE6C92">
        <w:rPr>
          <w:rFonts w:ascii="Georgia" w:hAnsi="Georgia"/>
          <w:sz w:val="22"/>
          <w:szCs w:val="22"/>
        </w:rPr>
        <w:tab/>
        <w:t>1</w:t>
      </w:r>
      <w:r w:rsidR="0095385E" w:rsidRPr="00DE6C92">
        <w:rPr>
          <w:rFonts w:ascii="Georgia" w:hAnsi="Georgia"/>
          <w:sz w:val="22"/>
          <w:szCs w:val="22"/>
        </w:rPr>
        <w:tab/>
        <w:t>Own</w:t>
      </w:r>
    </w:p>
    <w:p w14:paraId="168F4D5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Rent</w:t>
      </w:r>
    </w:p>
    <w:p w14:paraId="1296B05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(DO NOT READ) Other arrangement</w:t>
      </w:r>
    </w:p>
    <w:p w14:paraId="39F6BF4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A142AC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02BA126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760A16E" w14:textId="77777777" w:rsidR="0095385E" w:rsidRPr="00DE6C92" w:rsidRDefault="00F531F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 xml:space="preserve">ASK IF </w:t>
      </w:r>
      <w:r w:rsidRPr="00DE6C92">
        <w:rPr>
          <w:rFonts w:ascii="Georgia" w:hAnsi="Georgia"/>
          <w:sz w:val="22"/>
          <w:szCs w:val="22"/>
        </w:rPr>
        <w:t>Q43 = 2,</w:t>
      </w:r>
      <w:proofErr w:type="gramStart"/>
      <w:r w:rsidRPr="00DE6C92">
        <w:rPr>
          <w:rFonts w:ascii="Georgia" w:hAnsi="Georgia"/>
          <w:sz w:val="22"/>
          <w:szCs w:val="22"/>
        </w:rPr>
        <w:t>3,D</w:t>
      </w:r>
      <w:proofErr w:type="gramEnd"/>
      <w:r w:rsidRPr="00DE6C92">
        <w:rPr>
          <w:rFonts w:ascii="Georgia" w:hAnsi="Georgia"/>
          <w:sz w:val="22"/>
          <w:szCs w:val="22"/>
        </w:rPr>
        <w:t xml:space="preserve">,R - </w:t>
      </w:r>
      <w:r w:rsidR="0095385E" w:rsidRPr="00DE6C92">
        <w:rPr>
          <w:rFonts w:ascii="Georgia" w:hAnsi="Georgia"/>
          <w:sz w:val="22"/>
          <w:szCs w:val="22"/>
        </w:rPr>
        <w:t>NOT HOMEOWNER</w:t>
      </w:r>
      <w:r w:rsidRPr="00DE6C92">
        <w:rPr>
          <w:rFonts w:ascii="Georgia" w:hAnsi="Georgia"/>
          <w:sz w:val="22"/>
          <w:szCs w:val="22"/>
        </w:rPr>
        <w:t>)</w:t>
      </w:r>
    </w:p>
    <w:p w14:paraId="111DD2A8" w14:textId="77777777" w:rsidR="0095385E" w:rsidRPr="00DE6C92" w:rsidRDefault="00F531F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44.</w:t>
      </w:r>
      <w:r w:rsidR="0095385E" w:rsidRPr="00DE6C92">
        <w:rPr>
          <w:rFonts w:ascii="Georgia" w:hAnsi="Georgia"/>
          <w:sz w:val="22"/>
          <w:szCs w:val="22"/>
        </w:rPr>
        <w:tab/>
        <w:t>In the past year did you have a home that went into foreclosure?</w:t>
      </w:r>
    </w:p>
    <w:p w14:paraId="40272B6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9B90D59"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Qn44</w:t>
      </w:r>
      <w:r w:rsidR="0095385E" w:rsidRPr="00DE6C92">
        <w:rPr>
          <w:rFonts w:ascii="Georgia" w:hAnsi="Georgia"/>
          <w:sz w:val="22"/>
          <w:szCs w:val="22"/>
        </w:rPr>
        <w:tab/>
        <w:t>1</w:t>
      </w:r>
      <w:r w:rsidR="0095385E" w:rsidRPr="00DE6C92">
        <w:rPr>
          <w:rFonts w:ascii="Georgia" w:hAnsi="Georgia"/>
          <w:sz w:val="22"/>
          <w:szCs w:val="22"/>
        </w:rPr>
        <w:tab/>
        <w:t>Yes</w:t>
      </w:r>
    </w:p>
    <w:p w14:paraId="0B41DDA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78E0629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8</w:t>
      </w:r>
      <w:r w:rsidRPr="00DE6C92">
        <w:rPr>
          <w:rFonts w:ascii="Georgia" w:hAnsi="Georgia"/>
          <w:sz w:val="22"/>
          <w:szCs w:val="22"/>
        </w:rPr>
        <w:tab/>
        <w:t>(DO NOT READ) Don’t know</w:t>
      </w:r>
    </w:p>
    <w:p w14:paraId="5332694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9</w:t>
      </w:r>
      <w:r w:rsidRPr="00DE6C92">
        <w:rPr>
          <w:rFonts w:ascii="Georgia" w:hAnsi="Georgia"/>
          <w:sz w:val="22"/>
          <w:szCs w:val="22"/>
        </w:rPr>
        <w:tab/>
        <w:t>(DO NOT READ) Refused</w:t>
      </w:r>
    </w:p>
    <w:p w14:paraId="4FFCEA4F" w14:textId="77777777" w:rsidR="00F41E9C" w:rsidRDefault="00F41E9C">
      <w:pPr>
        <w:rPr>
          <w:rFonts w:ascii="Georgia" w:hAnsi="Georgia"/>
          <w:sz w:val="22"/>
          <w:szCs w:val="22"/>
        </w:rPr>
      </w:pPr>
    </w:p>
    <w:p w14:paraId="34B5B0AB" w14:textId="77777777" w:rsidR="0095385E" w:rsidRPr="00DE6C92" w:rsidRDefault="00F531F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 xml:space="preserve">ASK </w:t>
      </w:r>
      <w:r w:rsidRPr="00DE6C92">
        <w:rPr>
          <w:rFonts w:ascii="Georgia" w:hAnsi="Georgia"/>
          <w:sz w:val="22"/>
          <w:szCs w:val="22"/>
        </w:rPr>
        <w:t xml:space="preserve">IF Q43=1 - </w:t>
      </w:r>
      <w:r w:rsidR="0095385E" w:rsidRPr="00DE6C92">
        <w:rPr>
          <w:rFonts w:ascii="Georgia" w:hAnsi="Georgia"/>
          <w:sz w:val="22"/>
          <w:szCs w:val="22"/>
        </w:rPr>
        <w:t>HOMEOWNERS)</w:t>
      </w:r>
    </w:p>
    <w:p w14:paraId="39474D0A" w14:textId="77777777" w:rsidR="0095385E" w:rsidRPr="00DE6C92" w:rsidRDefault="00F531F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45</w:t>
      </w:r>
      <w:r w:rsidRPr="00DE6C92">
        <w:rPr>
          <w:rFonts w:ascii="Georgia" w:hAnsi="Georgia"/>
          <w:sz w:val="22"/>
          <w:szCs w:val="22"/>
        </w:rPr>
        <w:t>.</w:t>
      </w:r>
      <w:r w:rsidR="0095385E" w:rsidRPr="00DE6C92">
        <w:rPr>
          <w:rFonts w:ascii="Georgia" w:hAnsi="Georgia"/>
          <w:sz w:val="22"/>
          <w:szCs w:val="22"/>
        </w:rPr>
        <w:t xml:space="preserve"> </w:t>
      </w:r>
      <w:r w:rsidR="0095385E" w:rsidRPr="00DE6C92">
        <w:rPr>
          <w:rFonts w:ascii="Georgia" w:hAnsi="Georgia"/>
          <w:sz w:val="22"/>
          <w:szCs w:val="22"/>
        </w:rPr>
        <w:tab/>
        <w:t xml:space="preserve">What year did you buy your current home? </w:t>
      </w:r>
    </w:p>
    <w:p w14:paraId="7F6345F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E7FB33B"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600"/>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Qn45</w:t>
      </w:r>
      <w:r w:rsidR="0095385E" w:rsidRPr="00DE6C92">
        <w:rPr>
          <w:rFonts w:ascii="Georgia" w:hAnsi="Georgia"/>
          <w:sz w:val="22"/>
          <w:szCs w:val="22"/>
        </w:rPr>
        <w:tab/>
        <w:t>1</w:t>
      </w:r>
      <w:r w:rsidR="0095385E" w:rsidRPr="00DE6C92">
        <w:rPr>
          <w:rFonts w:ascii="Georgia" w:hAnsi="Georgia"/>
          <w:sz w:val="22"/>
          <w:szCs w:val="22"/>
        </w:rPr>
        <w:tab/>
        <w:t>Answer given</w:t>
      </w:r>
      <w:r w:rsidR="00F531FB" w:rsidRPr="00DE6C92">
        <w:rPr>
          <w:rFonts w:ascii="Georgia" w:hAnsi="Georgia"/>
          <w:sz w:val="22"/>
          <w:szCs w:val="22"/>
        </w:rPr>
        <w:t xml:space="preserve"> </w:t>
      </w:r>
      <w:r w:rsidR="00165BAF" w:rsidRPr="00DE6C92">
        <w:rPr>
          <w:rFonts w:ascii="Georgia" w:hAnsi="Georgia"/>
          <w:sz w:val="22"/>
          <w:szCs w:val="22"/>
        </w:rPr>
        <w:t xml:space="preserve">_____ </w:t>
      </w:r>
      <w:r w:rsidR="00165BAF" w:rsidRPr="00DE6C92">
        <w:rPr>
          <w:rFonts w:ascii="Georgia" w:hAnsi="Georgia"/>
          <w:b/>
          <w:sz w:val="22"/>
          <w:szCs w:val="22"/>
        </w:rPr>
        <w:t>Qn45y</w:t>
      </w:r>
      <w:r w:rsidR="00165BAF" w:rsidRPr="00DE6C92">
        <w:rPr>
          <w:rFonts w:ascii="Georgia" w:hAnsi="Georgia"/>
          <w:sz w:val="22"/>
          <w:szCs w:val="22"/>
        </w:rPr>
        <w:t xml:space="preserve"> (</w:t>
      </w:r>
      <w:r w:rsidR="00F531FB" w:rsidRPr="00DE6C92">
        <w:rPr>
          <w:rFonts w:ascii="Georgia" w:hAnsi="Georgia"/>
          <w:sz w:val="22"/>
          <w:szCs w:val="22"/>
        </w:rPr>
        <w:t>RECORD YEAR</w:t>
      </w:r>
      <w:r w:rsidR="00165BAF" w:rsidRPr="00DE6C92">
        <w:rPr>
          <w:rFonts w:ascii="Georgia" w:hAnsi="Georgia"/>
          <w:sz w:val="22"/>
          <w:szCs w:val="22"/>
        </w:rPr>
        <w:t xml:space="preserve"> </w:t>
      </w:r>
      <w:r w:rsidR="00F531FB" w:rsidRPr="00DE6C92">
        <w:rPr>
          <w:rFonts w:ascii="Georgia" w:hAnsi="Georgia"/>
          <w:sz w:val="22"/>
          <w:szCs w:val="22"/>
        </w:rPr>
        <w:t xml:space="preserve">1910-2011) </w:t>
      </w:r>
    </w:p>
    <w:p w14:paraId="240B8F3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6A81EDF8" w14:textId="77777777" w:rsidR="00632A8E" w:rsidRPr="00DE6C92" w:rsidRDefault="0095385E" w:rsidP="00047C1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5933DC1" w14:textId="77777777" w:rsidR="00047C10" w:rsidRPr="00DE6C92" w:rsidRDefault="00047C10" w:rsidP="00047C1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CB4D5DA"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507CE3A3" w14:textId="77777777" w:rsidR="0095385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46.</w:t>
      </w:r>
      <w:r w:rsidRPr="00DE6C92">
        <w:rPr>
          <w:rFonts w:ascii="Georgia" w:hAnsi="Georgia"/>
          <w:sz w:val="22"/>
          <w:szCs w:val="22"/>
        </w:rPr>
        <w:tab/>
      </w:r>
      <w:r w:rsidR="0095385E" w:rsidRPr="00DE6C92">
        <w:rPr>
          <w:rFonts w:ascii="Georgia" w:hAnsi="Georgia"/>
          <w:sz w:val="22"/>
          <w:szCs w:val="22"/>
        </w:rPr>
        <w:t>Some people say that buying a home is the best long term investment in the United States.</w:t>
      </w:r>
      <w:r w:rsidRPr="00DE6C92">
        <w:rPr>
          <w:rFonts w:ascii="Georgia" w:hAnsi="Georgia"/>
          <w:sz w:val="22"/>
          <w:szCs w:val="22"/>
        </w:rPr>
        <w:t xml:space="preserve">  </w:t>
      </w:r>
      <w:r w:rsidR="0095385E" w:rsidRPr="00DE6C92">
        <w:rPr>
          <w:rFonts w:ascii="Georgia" w:hAnsi="Georgia"/>
          <w:sz w:val="22"/>
          <w:szCs w:val="22"/>
        </w:rPr>
        <w:t xml:space="preserve">Do you strongly agree, somewhat agree, somewhat disagree, or strongly disagree? </w:t>
      </w:r>
    </w:p>
    <w:p w14:paraId="6235BD1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2A39270"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Qn46</w:t>
      </w:r>
      <w:r w:rsidR="0095385E" w:rsidRPr="00DE6C92">
        <w:rPr>
          <w:rFonts w:ascii="Georgia" w:hAnsi="Georgia"/>
          <w:sz w:val="22"/>
          <w:szCs w:val="22"/>
        </w:rPr>
        <w:tab/>
        <w:t>1</w:t>
      </w:r>
      <w:r w:rsidR="0095385E" w:rsidRPr="00DE6C92">
        <w:rPr>
          <w:rFonts w:ascii="Georgia" w:hAnsi="Georgia"/>
          <w:sz w:val="22"/>
          <w:szCs w:val="22"/>
        </w:rPr>
        <w:tab/>
        <w:t>Strongly agree</w:t>
      </w:r>
    </w:p>
    <w:p w14:paraId="1835BB4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Somewhat agree</w:t>
      </w:r>
    </w:p>
    <w:p w14:paraId="605ECF3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Somewhat disagree</w:t>
      </w:r>
    </w:p>
    <w:p w14:paraId="30412A5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Strongly disagree</w:t>
      </w:r>
    </w:p>
    <w:p w14:paraId="4F01CA2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12B6359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73334E8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2596FDC" w14:textId="77777777" w:rsidR="000E4321" w:rsidRDefault="000E4321">
      <w:pPr>
        <w:rPr>
          <w:rFonts w:ascii="Georgia" w:hAnsi="Georgia"/>
          <w:b/>
          <w:sz w:val="22"/>
          <w:szCs w:val="22"/>
        </w:rPr>
      </w:pPr>
      <w:r>
        <w:rPr>
          <w:rFonts w:ascii="Georgia" w:hAnsi="Georgia"/>
          <w:b/>
          <w:sz w:val="22"/>
          <w:szCs w:val="22"/>
        </w:rPr>
        <w:br w:type="page"/>
      </w:r>
    </w:p>
    <w:p w14:paraId="0C250F7C" w14:textId="77777777" w:rsidR="00A31ED0" w:rsidRPr="00DE6C92" w:rsidRDefault="00A31ED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47</w:t>
      </w:r>
    </w:p>
    <w:p w14:paraId="04CFC33F" w14:textId="77777777" w:rsidR="00A31ED0" w:rsidRPr="00DE6C92" w:rsidRDefault="00A31ED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181E808" w14:textId="77777777" w:rsidR="00632A8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IF Q43=1 - HOMEOWNERS)</w:t>
      </w:r>
    </w:p>
    <w:p w14:paraId="5FAF51D2" w14:textId="77777777" w:rsidR="0095385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48.</w:t>
      </w:r>
      <w:r w:rsidR="0095385E" w:rsidRPr="00DE6C92">
        <w:rPr>
          <w:rFonts w:ascii="Georgia" w:hAnsi="Georgia"/>
          <w:sz w:val="22"/>
          <w:szCs w:val="22"/>
        </w:rPr>
        <w:tab/>
        <w:t xml:space="preserve">Now I'd like you to think about how much you could sell your home for today and how much you still owe on your home. Do you currently owe more on your home than you could sell it for today, or not? </w:t>
      </w:r>
    </w:p>
    <w:p w14:paraId="63E2DA1A" w14:textId="77777777" w:rsidR="00632A8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0D5F81B"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Qn48</w:t>
      </w:r>
      <w:r w:rsidR="0095385E" w:rsidRPr="00DE6C92">
        <w:rPr>
          <w:rFonts w:ascii="Georgia" w:hAnsi="Georgia"/>
          <w:sz w:val="22"/>
          <w:szCs w:val="22"/>
        </w:rPr>
        <w:tab/>
        <w:t>1</w:t>
      </w:r>
      <w:r w:rsidR="0095385E" w:rsidRPr="00DE6C92">
        <w:rPr>
          <w:rFonts w:ascii="Georgia" w:hAnsi="Georgia"/>
          <w:sz w:val="22"/>
          <w:szCs w:val="22"/>
        </w:rPr>
        <w:tab/>
        <w:t>Yes, owe more</w:t>
      </w:r>
    </w:p>
    <w:p w14:paraId="7B9BE36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 do not owe more</w:t>
      </w:r>
    </w:p>
    <w:p w14:paraId="2670883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 xml:space="preserve">(DO NOT READ) No mortgage/Already paid it off </w:t>
      </w:r>
    </w:p>
    <w:p w14:paraId="46277C7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73DF38D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595BA1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C103681" w14:textId="77777777" w:rsidR="006F0227" w:rsidRPr="00DE6C92" w:rsidRDefault="00A31ED0">
      <w:pPr>
        <w:rPr>
          <w:rFonts w:ascii="Georgia" w:hAnsi="Georgia"/>
          <w:b/>
          <w:sz w:val="22"/>
          <w:szCs w:val="22"/>
        </w:rPr>
      </w:pPr>
      <w:r w:rsidRPr="00DE6C92">
        <w:rPr>
          <w:rFonts w:ascii="Georgia" w:hAnsi="Georgia"/>
          <w:b/>
          <w:sz w:val="22"/>
          <w:szCs w:val="22"/>
        </w:rPr>
        <w:t>NO QUESTION 49</w:t>
      </w:r>
    </w:p>
    <w:p w14:paraId="4507D744" w14:textId="77777777" w:rsidR="001C2D26" w:rsidRPr="00DE6C92" w:rsidRDefault="001C2D26" w:rsidP="001C2D2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50</w:t>
      </w:r>
    </w:p>
    <w:p w14:paraId="58DA34D4" w14:textId="77777777" w:rsidR="006F0227" w:rsidRPr="00DE6C92" w:rsidRDefault="006F0227">
      <w:pPr>
        <w:rPr>
          <w:rFonts w:ascii="Georgia" w:hAnsi="Georgia"/>
          <w:sz w:val="22"/>
          <w:szCs w:val="22"/>
        </w:rPr>
      </w:pPr>
    </w:p>
    <w:p w14:paraId="46297CC9" w14:textId="77777777" w:rsidR="001C2D26" w:rsidRPr="00DE6C92" w:rsidRDefault="001C2D26">
      <w:pPr>
        <w:rPr>
          <w:rFonts w:ascii="Georgia" w:hAnsi="Georgia"/>
          <w:sz w:val="22"/>
          <w:szCs w:val="22"/>
        </w:rPr>
      </w:pPr>
      <w:r w:rsidRPr="00DE6C92">
        <w:rPr>
          <w:rFonts w:ascii="Georgia" w:hAnsi="Georgia"/>
          <w:sz w:val="22"/>
          <w:szCs w:val="22"/>
        </w:rPr>
        <w:br w:type="page"/>
      </w:r>
    </w:p>
    <w:p w14:paraId="40A507B5"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topic…)</w:t>
      </w:r>
    </w:p>
    <w:p w14:paraId="162578A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6938174"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53DA1B9A" w14:textId="77777777" w:rsidR="0095385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 xml:space="preserve">51. </w:t>
      </w:r>
      <w:r w:rsidR="0095385E" w:rsidRPr="00DE6C92">
        <w:rPr>
          <w:rFonts w:ascii="Georgia" w:hAnsi="Georgia"/>
          <w:sz w:val="22"/>
          <w:szCs w:val="22"/>
        </w:rPr>
        <w:tab/>
        <w:t xml:space="preserve">Generally speaking, would you say that most people can be trusted or that you can't be too careful in dealing with people? </w:t>
      </w:r>
    </w:p>
    <w:p w14:paraId="7161C25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4E68F31F"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Qn51</w:t>
      </w:r>
      <w:r w:rsidR="0095385E" w:rsidRPr="00DE6C92">
        <w:rPr>
          <w:rFonts w:ascii="Georgia" w:hAnsi="Georgia"/>
          <w:sz w:val="22"/>
          <w:szCs w:val="22"/>
        </w:rPr>
        <w:tab/>
        <w:t>1</w:t>
      </w:r>
      <w:r w:rsidR="0095385E" w:rsidRPr="00DE6C92">
        <w:rPr>
          <w:rFonts w:ascii="Georgia" w:hAnsi="Georgia"/>
          <w:sz w:val="22"/>
          <w:szCs w:val="22"/>
        </w:rPr>
        <w:tab/>
        <w:t xml:space="preserve">Can be trusted </w:t>
      </w:r>
    </w:p>
    <w:p w14:paraId="2B43C79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 xml:space="preserve">Can't be too careful </w:t>
      </w:r>
    </w:p>
    <w:p w14:paraId="624D228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(DO NOT READ) Other/Depends</w:t>
      </w:r>
    </w:p>
    <w:p w14:paraId="44328F1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62A8AE2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7C2E534D" w14:textId="77777777" w:rsidR="00047C10" w:rsidRPr="00DE6C92" w:rsidRDefault="00047C10"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83EAD35"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37878406"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(ROTATE)</w:t>
      </w:r>
    </w:p>
    <w:p w14:paraId="64E0B5BD" w14:textId="77777777" w:rsidR="0095385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52.</w:t>
      </w:r>
      <w:r w:rsidR="0095385E" w:rsidRPr="00DE6C92">
        <w:rPr>
          <w:rFonts w:ascii="Georgia" w:hAnsi="Georgia"/>
          <w:sz w:val="22"/>
          <w:szCs w:val="22"/>
        </w:rPr>
        <w:tab/>
        <w:t xml:space="preserve">I'm going to read you a pair of statements. Tell me whether the FIRST statement or the SECOND statement comes closer to your own views — even if neither is exactly right. </w:t>
      </w:r>
    </w:p>
    <w:p w14:paraId="1BA91284" w14:textId="77777777" w:rsidR="00664D06" w:rsidRPr="00DE6C92" w:rsidRDefault="00664D06"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(READ LIST)</w:t>
      </w:r>
    </w:p>
    <w:p w14:paraId="4038194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32EDC5D"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Qn52</w:t>
      </w:r>
      <w:r w:rsidR="0095385E" w:rsidRPr="00DE6C92">
        <w:rPr>
          <w:rFonts w:ascii="Georgia" w:hAnsi="Georgia"/>
          <w:sz w:val="22"/>
          <w:szCs w:val="22"/>
        </w:rPr>
        <w:tab/>
        <w:t>1</w:t>
      </w:r>
      <w:r w:rsidR="0095385E" w:rsidRPr="00DE6C92">
        <w:rPr>
          <w:rFonts w:ascii="Georgia" w:hAnsi="Georgia"/>
          <w:sz w:val="22"/>
          <w:szCs w:val="22"/>
        </w:rPr>
        <w:tab/>
      </w:r>
      <w:r w:rsidR="00632A8E" w:rsidRPr="00DE6C92">
        <w:rPr>
          <w:rFonts w:ascii="Georgia" w:hAnsi="Georgia"/>
          <w:sz w:val="22"/>
          <w:szCs w:val="22"/>
        </w:rPr>
        <w:t>Most people who want to get ahead can make it if they're willing to work hard</w:t>
      </w:r>
    </w:p>
    <w:p w14:paraId="77C8A34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r>
      <w:r w:rsidR="00632A8E" w:rsidRPr="00DE6C92">
        <w:rPr>
          <w:rFonts w:ascii="Georgia" w:hAnsi="Georgia"/>
          <w:sz w:val="22"/>
          <w:szCs w:val="22"/>
        </w:rPr>
        <w:t>Hard work and determination are no guarantee of success for most people</w:t>
      </w:r>
    </w:p>
    <w:p w14:paraId="672C4C7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(DO NOT READ) Neither/both equally</w:t>
      </w:r>
    </w:p>
    <w:p w14:paraId="297EF05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05D7E5E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69C42C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3BBE240"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09E3B667" w14:textId="77777777" w:rsidR="0095385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53.</w:t>
      </w:r>
      <w:r w:rsidR="0095385E" w:rsidRPr="00DE6C92">
        <w:rPr>
          <w:rFonts w:ascii="Georgia" w:hAnsi="Georgia"/>
          <w:sz w:val="22"/>
          <w:szCs w:val="22"/>
        </w:rPr>
        <w:tab/>
        <w:t>If you had to choose, would you rather have a smaller government providing fewer services, or a bigger government providing more services?</w:t>
      </w:r>
    </w:p>
    <w:p w14:paraId="7FD9385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4B53B19B"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600"/>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Qn53</w:t>
      </w:r>
      <w:r w:rsidR="00632A8E" w:rsidRPr="00DE6C92">
        <w:rPr>
          <w:rFonts w:ascii="Georgia" w:hAnsi="Georgia"/>
          <w:sz w:val="22"/>
          <w:szCs w:val="22"/>
        </w:rPr>
        <w:tab/>
      </w:r>
      <w:r w:rsidR="0095385E" w:rsidRPr="00DE6C92">
        <w:rPr>
          <w:rFonts w:ascii="Georgia" w:hAnsi="Georgia"/>
          <w:sz w:val="22"/>
          <w:szCs w:val="22"/>
        </w:rPr>
        <w:t>1</w:t>
      </w:r>
      <w:r w:rsidR="0095385E" w:rsidRPr="00DE6C92">
        <w:rPr>
          <w:rFonts w:ascii="Georgia" w:hAnsi="Georgia"/>
          <w:sz w:val="22"/>
          <w:szCs w:val="22"/>
        </w:rPr>
        <w:tab/>
        <w:t>Smaller government, fewer services</w:t>
      </w:r>
    </w:p>
    <w:p w14:paraId="64D16A23"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600"/>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2</w:t>
      </w:r>
      <w:r w:rsidR="0095385E" w:rsidRPr="00DE6C92">
        <w:rPr>
          <w:rFonts w:ascii="Georgia" w:hAnsi="Georgia"/>
          <w:sz w:val="22"/>
          <w:szCs w:val="22"/>
        </w:rPr>
        <w:tab/>
        <w:t>Bigger government, more services</w:t>
      </w:r>
    </w:p>
    <w:p w14:paraId="50E1B0F5"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600"/>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3</w:t>
      </w:r>
      <w:r w:rsidR="0095385E" w:rsidRPr="00DE6C92">
        <w:rPr>
          <w:rFonts w:ascii="Georgia" w:hAnsi="Georgia"/>
          <w:sz w:val="22"/>
          <w:szCs w:val="22"/>
        </w:rPr>
        <w:tab/>
        <w:t>(DO NOT READ) Depends</w:t>
      </w:r>
    </w:p>
    <w:p w14:paraId="7D4E849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632A8E"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84169A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632A8E"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07FDD0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44E29F6"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15AC777F" w14:textId="77777777" w:rsidR="0095385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54.</w:t>
      </w:r>
      <w:r w:rsidR="0095385E" w:rsidRPr="00DE6C92">
        <w:rPr>
          <w:rFonts w:ascii="Georgia" w:hAnsi="Georgia"/>
          <w:sz w:val="22"/>
          <w:szCs w:val="22"/>
        </w:rPr>
        <w:tab/>
        <w:t>Overall, do you think of yourself as a typical American OR very different from a typical American?</w:t>
      </w:r>
    </w:p>
    <w:p w14:paraId="1470EE4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B72A510"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Qn54</w:t>
      </w:r>
      <w:r w:rsidR="00632A8E" w:rsidRPr="00DE6C92">
        <w:rPr>
          <w:rFonts w:ascii="Georgia" w:hAnsi="Georgia"/>
          <w:sz w:val="22"/>
          <w:szCs w:val="22"/>
        </w:rPr>
        <w:tab/>
      </w:r>
      <w:r w:rsidR="0095385E" w:rsidRPr="00DE6C92">
        <w:rPr>
          <w:rFonts w:ascii="Georgia" w:hAnsi="Georgia"/>
          <w:sz w:val="22"/>
          <w:szCs w:val="22"/>
        </w:rPr>
        <w:t>1</w:t>
      </w:r>
      <w:r w:rsidR="0095385E" w:rsidRPr="00DE6C92">
        <w:rPr>
          <w:rFonts w:ascii="Georgia" w:hAnsi="Georgia"/>
          <w:sz w:val="22"/>
          <w:szCs w:val="22"/>
        </w:rPr>
        <w:tab/>
        <w:t>Typical American</w:t>
      </w:r>
    </w:p>
    <w:p w14:paraId="08332D4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632A8E" w:rsidRPr="00DE6C92">
        <w:rPr>
          <w:rFonts w:ascii="Georgia" w:hAnsi="Georgia"/>
          <w:sz w:val="22"/>
          <w:szCs w:val="22"/>
        </w:rPr>
        <w:tab/>
      </w:r>
      <w:r w:rsidRPr="00DE6C92">
        <w:rPr>
          <w:rFonts w:ascii="Georgia" w:hAnsi="Georgia"/>
          <w:sz w:val="22"/>
          <w:szCs w:val="22"/>
        </w:rPr>
        <w:t>2</w:t>
      </w:r>
      <w:r w:rsidRPr="00DE6C92">
        <w:rPr>
          <w:rFonts w:ascii="Georgia" w:hAnsi="Georgia"/>
          <w:sz w:val="22"/>
          <w:szCs w:val="22"/>
        </w:rPr>
        <w:tab/>
        <w:t>Very different from typical American</w:t>
      </w:r>
    </w:p>
    <w:p w14:paraId="2E5CEE2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632A8E"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3E296DEA" w14:textId="77777777" w:rsidR="0095385E" w:rsidRPr="00DE6C92" w:rsidRDefault="0095385E" w:rsidP="002A501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632A8E"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66A8DBC" w14:textId="77777777" w:rsidR="00047C10" w:rsidRPr="00DE6C92" w:rsidRDefault="00047C10" w:rsidP="002A501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0CC5C6F" w14:textId="77777777" w:rsidR="00F41E9C" w:rsidRDefault="00F41E9C">
      <w:pPr>
        <w:rPr>
          <w:rFonts w:ascii="Georgia" w:hAnsi="Georgia"/>
          <w:sz w:val="22"/>
          <w:szCs w:val="22"/>
        </w:rPr>
      </w:pPr>
      <w:r>
        <w:rPr>
          <w:rFonts w:ascii="Georgia" w:hAnsi="Georgia"/>
          <w:sz w:val="22"/>
          <w:szCs w:val="22"/>
        </w:rPr>
        <w:br w:type="page"/>
      </w:r>
    </w:p>
    <w:p w14:paraId="4B02E0D2" w14:textId="77777777" w:rsidR="0095385E" w:rsidRPr="00F41E9C"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F41E9C">
        <w:rPr>
          <w:rFonts w:ascii="Georgia" w:hAnsi="Georgia"/>
          <w:b/>
          <w:sz w:val="22"/>
          <w:szCs w:val="22"/>
        </w:rPr>
        <w:t>LANGUAGE PROFICIENCY</w:t>
      </w:r>
    </w:p>
    <w:p w14:paraId="4877B19A" w14:textId="77777777" w:rsidR="0095385E" w:rsidRPr="00DE6C92" w:rsidRDefault="00A857A6"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w:t>
      </w:r>
      <w:r w:rsidR="0095385E" w:rsidRPr="00DE6C92">
        <w:rPr>
          <w:rFonts w:ascii="Georgia" w:hAnsi="Georgia"/>
          <w:sz w:val="22"/>
          <w:szCs w:val="22"/>
        </w:rPr>
        <w:t>READ</w:t>
      </w:r>
      <w:r w:rsidRPr="00DE6C92">
        <w:rPr>
          <w:rFonts w:ascii="Georgia" w:hAnsi="Georgia"/>
          <w:sz w:val="22"/>
          <w:szCs w:val="22"/>
        </w:rPr>
        <w:t>)</w:t>
      </w:r>
      <w:r w:rsidR="0095385E" w:rsidRPr="00DE6C92">
        <w:rPr>
          <w:rFonts w:ascii="Georgia" w:hAnsi="Georgia"/>
          <w:sz w:val="22"/>
          <w:szCs w:val="22"/>
        </w:rPr>
        <w:t xml:space="preserve"> On another topic…</w:t>
      </w:r>
    </w:p>
    <w:p w14:paraId="32E54E9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203E08D" w14:textId="77777777" w:rsidR="001A2542" w:rsidRPr="00DE6C92" w:rsidRDefault="009A7346"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w:t>
      </w:r>
      <w:r w:rsidR="001A2542" w:rsidRPr="00DE6C92">
        <w:rPr>
          <w:rFonts w:ascii="Georgia" w:hAnsi="Georgia"/>
          <w:sz w:val="22"/>
          <w:szCs w:val="22"/>
        </w:rPr>
        <w:t>ROTATE I</w:t>
      </w:r>
      <w:r w:rsidRPr="00DE6C92">
        <w:rPr>
          <w:rFonts w:ascii="Georgia" w:hAnsi="Georgia"/>
          <w:sz w:val="22"/>
          <w:szCs w:val="22"/>
        </w:rPr>
        <w:t>N BLOCKS Q55</w:t>
      </w:r>
      <w:r w:rsidR="006C5A21" w:rsidRPr="00DE6C92">
        <w:rPr>
          <w:rFonts w:ascii="Georgia" w:hAnsi="Georgia"/>
          <w:sz w:val="22"/>
          <w:szCs w:val="22"/>
        </w:rPr>
        <w:t>-Q</w:t>
      </w:r>
      <w:r w:rsidRPr="00DE6C92">
        <w:rPr>
          <w:rFonts w:ascii="Georgia" w:hAnsi="Georgia"/>
          <w:sz w:val="22"/>
          <w:szCs w:val="22"/>
        </w:rPr>
        <w:t>56, Q57</w:t>
      </w:r>
      <w:r w:rsidR="006C5A21" w:rsidRPr="00DE6C92">
        <w:rPr>
          <w:rFonts w:ascii="Georgia" w:hAnsi="Georgia"/>
          <w:sz w:val="22"/>
          <w:szCs w:val="22"/>
        </w:rPr>
        <w:t>-</w:t>
      </w:r>
      <w:r w:rsidRPr="00DE6C92">
        <w:rPr>
          <w:rFonts w:ascii="Georgia" w:hAnsi="Georgia"/>
          <w:sz w:val="22"/>
          <w:szCs w:val="22"/>
        </w:rPr>
        <w:t>Q58)</w:t>
      </w:r>
    </w:p>
    <w:p w14:paraId="09CA4CD4" w14:textId="77777777" w:rsidR="009A7346" w:rsidRPr="00DE6C92" w:rsidRDefault="009A7346"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p>
    <w:p w14:paraId="30F21F0F"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539E4536" w14:textId="77777777" w:rsidR="0095385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55.</w:t>
      </w:r>
      <w:r w:rsidRPr="00DE6C92">
        <w:rPr>
          <w:rFonts w:ascii="Georgia" w:hAnsi="Georgia"/>
          <w:sz w:val="22"/>
          <w:szCs w:val="22"/>
        </w:rPr>
        <w:tab/>
      </w:r>
      <w:r w:rsidR="0095385E" w:rsidRPr="00DE6C92">
        <w:rPr>
          <w:rFonts w:ascii="Georgia" w:hAnsi="Georgia"/>
          <w:sz w:val="22"/>
          <w:szCs w:val="22"/>
        </w:rPr>
        <w:t>Would you say you can carry on a conversation in Spanish, both understanding and speaking -- very well, pretty well, just a little, or not at all?</w:t>
      </w:r>
    </w:p>
    <w:p w14:paraId="79D1FC6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7CC3EA8"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Qn55</w:t>
      </w:r>
      <w:r w:rsidR="0095385E" w:rsidRPr="00DE6C92">
        <w:rPr>
          <w:rFonts w:ascii="Georgia" w:hAnsi="Georgia"/>
          <w:sz w:val="22"/>
          <w:szCs w:val="22"/>
        </w:rPr>
        <w:tab/>
        <w:t>1</w:t>
      </w:r>
      <w:r w:rsidR="0095385E" w:rsidRPr="00DE6C92">
        <w:rPr>
          <w:rFonts w:ascii="Georgia" w:hAnsi="Georgia"/>
          <w:sz w:val="22"/>
          <w:szCs w:val="22"/>
        </w:rPr>
        <w:tab/>
        <w:t>Very well</w:t>
      </w:r>
    </w:p>
    <w:p w14:paraId="418C5AA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Pretty well</w:t>
      </w:r>
    </w:p>
    <w:p w14:paraId="407F2F5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Just a little</w:t>
      </w:r>
    </w:p>
    <w:p w14:paraId="6A47A83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Not at all</w:t>
      </w:r>
    </w:p>
    <w:p w14:paraId="5A0D4C1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B2D608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26DD082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88E128A"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4D69FA38" w14:textId="77777777" w:rsidR="0095385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56.</w:t>
      </w:r>
      <w:r w:rsidRPr="00DE6C92">
        <w:rPr>
          <w:rFonts w:ascii="Georgia" w:hAnsi="Georgia"/>
          <w:sz w:val="22"/>
          <w:szCs w:val="22"/>
        </w:rPr>
        <w:tab/>
      </w:r>
      <w:r w:rsidR="0095385E" w:rsidRPr="00DE6C92">
        <w:rPr>
          <w:rFonts w:ascii="Georgia" w:hAnsi="Georgia"/>
          <w:sz w:val="22"/>
          <w:szCs w:val="22"/>
        </w:rPr>
        <w:t>Would you say you can read a newspaper or book in Spanish -- very well, pretty well, just a little, or not at all?</w:t>
      </w:r>
    </w:p>
    <w:p w14:paraId="75B1181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5F75F0A"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Qn56</w:t>
      </w:r>
      <w:r w:rsidR="0095385E" w:rsidRPr="00DE6C92">
        <w:rPr>
          <w:rFonts w:ascii="Georgia" w:hAnsi="Georgia"/>
          <w:sz w:val="22"/>
          <w:szCs w:val="22"/>
        </w:rPr>
        <w:tab/>
        <w:t>1</w:t>
      </w:r>
      <w:r w:rsidR="0095385E" w:rsidRPr="00DE6C92">
        <w:rPr>
          <w:rFonts w:ascii="Georgia" w:hAnsi="Georgia"/>
          <w:sz w:val="22"/>
          <w:szCs w:val="22"/>
        </w:rPr>
        <w:tab/>
        <w:t>Very well</w:t>
      </w:r>
    </w:p>
    <w:p w14:paraId="1E05CD3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Pretty well</w:t>
      </w:r>
    </w:p>
    <w:p w14:paraId="5F9D7A0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Just a little</w:t>
      </w:r>
    </w:p>
    <w:p w14:paraId="375E9B2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Not at all</w:t>
      </w:r>
    </w:p>
    <w:p w14:paraId="4374289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5A465D3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8729C1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FDBC08E" w14:textId="77777777" w:rsidR="0095385E" w:rsidRPr="00DE6C92" w:rsidRDefault="00632A8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6C76CE04" w14:textId="77777777" w:rsidR="0095385E" w:rsidRPr="00DE6C92" w:rsidRDefault="00632A8E" w:rsidP="00632A8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57.</w:t>
      </w:r>
      <w:r w:rsidRPr="00DE6C92">
        <w:rPr>
          <w:rFonts w:ascii="Georgia" w:hAnsi="Georgia"/>
          <w:sz w:val="22"/>
          <w:szCs w:val="22"/>
        </w:rPr>
        <w:tab/>
      </w:r>
      <w:r w:rsidR="0095385E" w:rsidRPr="00DE6C92">
        <w:rPr>
          <w:rFonts w:ascii="Georgia" w:hAnsi="Georgia"/>
          <w:sz w:val="22"/>
          <w:szCs w:val="22"/>
        </w:rPr>
        <w:t>Would you say you can carry on a conversation in English, both understanding and speaking -- very well, pretty well, just a little, or not at all?</w:t>
      </w:r>
    </w:p>
    <w:p w14:paraId="24CA65C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3AEE2DA"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Qn57</w:t>
      </w:r>
      <w:r w:rsidR="0095385E" w:rsidRPr="00DE6C92">
        <w:rPr>
          <w:rFonts w:ascii="Georgia" w:hAnsi="Georgia"/>
          <w:sz w:val="22"/>
          <w:szCs w:val="22"/>
        </w:rPr>
        <w:tab/>
        <w:t>1</w:t>
      </w:r>
      <w:r w:rsidR="0095385E" w:rsidRPr="00DE6C92">
        <w:rPr>
          <w:rFonts w:ascii="Georgia" w:hAnsi="Georgia"/>
          <w:sz w:val="22"/>
          <w:szCs w:val="22"/>
        </w:rPr>
        <w:tab/>
        <w:t>Very well</w:t>
      </w:r>
    </w:p>
    <w:p w14:paraId="6741861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Pretty well</w:t>
      </w:r>
    </w:p>
    <w:p w14:paraId="57C1B90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Just a little</w:t>
      </w:r>
    </w:p>
    <w:p w14:paraId="3DE3525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Not at all</w:t>
      </w:r>
    </w:p>
    <w:p w14:paraId="54DB0B4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724B9E2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9FFC47E" w14:textId="77777777" w:rsidR="00FB35C5" w:rsidRPr="00DE6C92" w:rsidRDefault="00FB35C5"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421ECC4" w14:textId="77777777" w:rsidR="0095385E" w:rsidRPr="00DE6C92" w:rsidRDefault="005342BF"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6484F09F" w14:textId="77777777" w:rsidR="0095385E" w:rsidRPr="00DE6C92" w:rsidRDefault="005342BF"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58.</w:t>
      </w:r>
      <w:r w:rsidRPr="00DE6C92">
        <w:rPr>
          <w:rFonts w:ascii="Georgia" w:hAnsi="Georgia"/>
          <w:sz w:val="22"/>
          <w:szCs w:val="22"/>
        </w:rPr>
        <w:tab/>
      </w:r>
      <w:r w:rsidR="0095385E" w:rsidRPr="00DE6C92">
        <w:rPr>
          <w:rFonts w:ascii="Georgia" w:hAnsi="Georgia"/>
          <w:sz w:val="22"/>
          <w:szCs w:val="22"/>
        </w:rPr>
        <w:t>Would you say you can read a newspaper or book in English -- very well, pretty well, just a little, or not at all?</w:t>
      </w:r>
    </w:p>
    <w:p w14:paraId="5B0FE04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B1CA9F7" w14:textId="77777777" w:rsidR="0095385E" w:rsidRPr="00DE6C92" w:rsidRDefault="00EC0AC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Qn58</w:t>
      </w:r>
      <w:r w:rsidR="0095385E" w:rsidRPr="00DE6C92">
        <w:rPr>
          <w:rFonts w:ascii="Georgia" w:hAnsi="Georgia"/>
          <w:sz w:val="22"/>
          <w:szCs w:val="22"/>
        </w:rPr>
        <w:tab/>
        <w:t>1</w:t>
      </w:r>
      <w:r w:rsidR="0095385E" w:rsidRPr="00DE6C92">
        <w:rPr>
          <w:rFonts w:ascii="Georgia" w:hAnsi="Georgia"/>
          <w:sz w:val="22"/>
          <w:szCs w:val="22"/>
        </w:rPr>
        <w:tab/>
        <w:t>Very well</w:t>
      </w:r>
    </w:p>
    <w:p w14:paraId="65B120D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Pretty well</w:t>
      </w:r>
    </w:p>
    <w:p w14:paraId="574626E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Just a little</w:t>
      </w:r>
    </w:p>
    <w:p w14:paraId="394F78B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Not at all</w:t>
      </w:r>
    </w:p>
    <w:p w14:paraId="38D69D3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1C59D1D9"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3CD43245" w14:textId="77777777" w:rsidR="00EC0AC7" w:rsidRPr="00DE6C92" w:rsidRDefault="00EC0AC7" w:rsidP="00EC0AC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3996300" w14:textId="77777777" w:rsidR="00D61C12" w:rsidRDefault="00D61C12">
      <w:pPr>
        <w:rPr>
          <w:rFonts w:ascii="Georgia" w:hAnsi="Georgia"/>
          <w:sz w:val="22"/>
          <w:szCs w:val="22"/>
        </w:rPr>
      </w:pPr>
      <w:r>
        <w:rPr>
          <w:rFonts w:ascii="Georgia" w:hAnsi="Georgia"/>
          <w:sz w:val="22"/>
          <w:szCs w:val="22"/>
        </w:rPr>
        <w:br w:type="page"/>
      </w:r>
    </w:p>
    <w:p w14:paraId="1E77B9FD" w14:textId="77777777" w:rsidR="00165BAF" w:rsidRPr="00DE6C92" w:rsidRDefault="00165BAF" w:rsidP="00165BA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55/56/57/58.  Aggregated Language Proficiency</w:t>
      </w:r>
    </w:p>
    <w:p w14:paraId="7226E138" w14:textId="77777777" w:rsidR="00EC0AC7" w:rsidRPr="00DE6C92" w:rsidRDefault="00EC0AC7" w:rsidP="00EC0AC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roofErr w:type="spellStart"/>
      <w:r w:rsidRPr="00DE6C92">
        <w:rPr>
          <w:rFonts w:ascii="Georgia" w:hAnsi="Georgia"/>
          <w:b/>
          <w:sz w:val="22"/>
          <w:szCs w:val="22"/>
        </w:rPr>
        <w:t>Primary_Language</w:t>
      </w:r>
      <w:proofErr w:type="spellEnd"/>
    </w:p>
    <w:p w14:paraId="589B1807" w14:textId="77777777" w:rsidR="00EC0AC7" w:rsidRPr="00DE6C92" w:rsidRDefault="00EC0AC7" w:rsidP="00EC0AC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t xml:space="preserve">English Dominant </w:t>
      </w:r>
      <w:r w:rsidRPr="00DE6C92">
        <w:rPr>
          <w:rFonts w:ascii="Georgia" w:hAnsi="Georgia"/>
          <w:sz w:val="22"/>
          <w:szCs w:val="22"/>
        </w:rPr>
        <w:tab/>
      </w:r>
      <w:r w:rsidRPr="00DE6C92">
        <w:rPr>
          <w:rFonts w:ascii="Georgia" w:hAnsi="Georgia"/>
          <w:sz w:val="22"/>
          <w:szCs w:val="22"/>
        </w:rPr>
        <w:tab/>
      </w:r>
    </w:p>
    <w:p w14:paraId="50F5B9F4" w14:textId="77777777" w:rsidR="00165BAF" w:rsidRPr="00DE6C92" w:rsidRDefault="00EC0AC7" w:rsidP="00EC0AC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Bilingual</w:t>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p>
    <w:p w14:paraId="7DEBB7AE" w14:textId="77777777" w:rsidR="00EC0AC7" w:rsidRPr="00DE6C92" w:rsidRDefault="00165BAF" w:rsidP="00EC0AC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EC0AC7" w:rsidRPr="00DE6C92">
        <w:rPr>
          <w:rFonts w:ascii="Georgia" w:hAnsi="Georgia"/>
          <w:sz w:val="22"/>
          <w:szCs w:val="22"/>
        </w:rPr>
        <w:t>3</w:t>
      </w:r>
      <w:r w:rsidR="00EC0AC7" w:rsidRPr="00DE6C92">
        <w:rPr>
          <w:rFonts w:ascii="Georgia" w:hAnsi="Georgia"/>
          <w:sz w:val="22"/>
          <w:szCs w:val="22"/>
        </w:rPr>
        <w:tab/>
        <w:t>Spanish Dominant</w:t>
      </w:r>
      <w:r w:rsidR="00EC0AC7" w:rsidRPr="00DE6C92">
        <w:rPr>
          <w:rFonts w:ascii="Georgia" w:hAnsi="Georgia"/>
          <w:sz w:val="22"/>
          <w:szCs w:val="22"/>
        </w:rPr>
        <w:tab/>
      </w:r>
    </w:p>
    <w:p w14:paraId="56F27995" w14:textId="77777777" w:rsidR="00165BAF" w:rsidRPr="00DE6C92" w:rsidRDefault="00165BAF" w:rsidP="00165BAF">
      <w:pPr>
        <w:suppressAutoHyphens/>
        <w:ind w:left="720"/>
        <w:outlineLvl w:val="0"/>
        <w:rPr>
          <w:rFonts w:ascii="Georgia" w:hAnsi="Georgia"/>
          <w:sz w:val="22"/>
          <w:szCs w:val="22"/>
          <w:highlight w:val="lightGray"/>
        </w:rPr>
      </w:pPr>
    </w:p>
    <w:p w14:paraId="2F2F2E35" w14:textId="77777777" w:rsidR="00165BAF" w:rsidRPr="00DE6C92" w:rsidRDefault="00165BAF" w:rsidP="00165BAF">
      <w:pPr>
        <w:suppressAutoHyphens/>
        <w:ind w:left="720"/>
        <w:outlineLvl w:val="0"/>
        <w:rPr>
          <w:rFonts w:ascii="Georgia" w:hAnsi="Georgia"/>
          <w:sz w:val="22"/>
          <w:szCs w:val="22"/>
        </w:rPr>
      </w:pPr>
      <w:r w:rsidRPr="00DE6C92">
        <w:rPr>
          <w:rFonts w:ascii="Georgia" w:hAnsi="Georgia"/>
          <w:sz w:val="22"/>
          <w:szCs w:val="22"/>
        </w:rPr>
        <w:t>The SPSS syntax for this variable is as follows:</w:t>
      </w:r>
    </w:p>
    <w:p w14:paraId="400C825E"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Recode QN57 (1 = 2) (2 = 1) (3,4,8,9 = 0) into </w:t>
      </w:r>
      <w:proofErr w:type="spellStart"/>
      <w:r w:rsidRPr="00DE6C92">
        <w:rPr>
          <w:rFonts w:ascii="Georgia" w:hAnsi="Georgia"/>
          <w:sz w:val="22"/>
          <w:szCs w:val="22"/>
        </w:rPr>
        <w:t>engspk</w:t>
      </w:r>
      <w:proofErr w:type="spellEnd"/>
      <w:r w:rsidRPr="00DE6C92">
        <w:rPr>
          <w:rFonts w:ascii="Georgia" w:hAnsi="Georgia"/>
          <w:sz w:val="22"/>
          <w:szCs w:val="22"/>
        </w:rPr>
        <w:t>.</w:t>
      </w:r>
    </w:p>
    <w:p w14:paraId="3AF22531"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Recode QN58 (1 = 2) (2 = 1) (3,4,8,9 = 0) into </w:t>
      </w:r>
      <w:proofErr w:type="spellStart"/>
      <w:r w:rsidRPr="00DE6C92">
        <w:rPr>
          <w:rFonts w:ascii="Georgia" w:hAnsi="Georgia"/>
          <w:sz w:val="22"/>
          <w:szCs w:val="22"/>
        </w:rPr>
        <w:t>engrd</w:t>
      </w:r>
      <w:proofErr w:type="spellEnd"/>
      <w:r w:rsidRPr="00DE6C92">
        <w:rPr>
          <w:rFonts w:ascii="Georgia" w:hAnsi="Georgia"/>
          <w:sz w:val="22"/>
          <w:szCs w:val="22"/>
        </w:rPr>
        <w:t>.</w:t>
      </w:r>
    </w:p>
    <w:p w14:paraId="7689A8DB"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Recode QN55 (1 = 2) (2 = 1) (3,4,8,9 = 0) into </w:t>
      </w:r>
      <w:proofErr w:type="spellStart"/>
      <w:r w:rsidRPr="00DE6C92">
        <w:rPr>
          <w:rFonts w:ascii="Georgia" w:hAnsi="Georgia"/>
          <w:sz w:val="22"/>
          <w:szCs w:val="22"/>
        </w:rPr>
        <w:t>spnspk</w:t>
      </w:r>
      <w:proofErr w:type="spellEnd"/>
      <w:r w:rsidRPr="00DE6C92">
        <w:rPr>
          <w:rFonts w:ascii="Georgia" w:hAnsi="Georgia"/>
          <w:sz w:val="22"/>
          <w:szCs w:val="22"/>
        </w:rPr>
        <w:t>.</w:t>
      </w:r>
    </w:p>
    <w:p w14:paraId="1A1FD485"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Recode QN56 (1 = 2) (2 = 1) (3,4,8,9 = 0) into </w:t>
      </w:r>
      <w:proofErr w:type="spellStart"/>
      <w:r w:rsidRPr="00DE6C92">
        <w:rPr>
          <w:rFonts w:ascii="Georgia" w:hAnsi="Georgia"/>
          <w:sz w:val="22"/>
          <w:szCs w:val="22"/>
        </w:rPr>
        <w:t>spnrd</w:t>
      </w:r>
      <w:proofErr w:type="spellEnd"/>
      <w:r w:rsidRPr="00DE6C92">
        <w:rPr>
          <w:rFonts w:ascii="Georgia" w:hAnsi="Georgia"/>
          <w:sz w:val="22"/>
          <w:szCs w:val="22"/>
        </w:rPr>
        <w:t>.</w:t>
      </w:r>
    </w:p>
    <w:p w14:paraId="5228A8A3"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w:t>
      </w:r>
    </w:p>
    <w:p w14:paraId="7CDA6980"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Compute English = </w:t>
      </w:r>
      <w:proofErr w:type="spellStart"/>
      <w:r w:rsidRPr="00DE6C92">
        <w:rPr>
          <w:rFonts w:ascii="Georgia" w:hAnsi="Georgia"/>
          <w:sz w:val="22"/>
          <w:szCs w:val="22"/>
        </w:rPr>
        <w:t>engspk</w:t>
      </w:r>
      <w:proofErr w:type="spellEnd"/>
      <w:r w:rsidRPr="00DE6C92">
        <w:rPr>
          <w:rFonts w:ascii="Georgia" w:hAnsi="Georgia"/>
          <w:sz w:val="22"/>
          <w:szCs w:val="22"/>
        </w:rPr>
        <w:t xml:space="preserve"> + </w:t>
      </w:r>
      <w:proofErr w:type="spellStart"/>
      <w:r w:rsidRPr="00DE6C92">
        <w:rPr>
          <w:rFonts w:ascii="Georgia" w:hAnsi="Georgia"/>
          <w:sz w:val="22"/>
          <w:szCs w:val="22"/>
        </w:rPr>
        <w:t>engrd</w:t>
      </w:r>
      <w:proofErr w:type="spellEnd"/>
      <w:r w:rsidRPr="00DE6C92">
        <w:rPr>
          <w:rFonts w:ascii="Georgia" w:hAnsi="Georgia"/>
          <w:sz w:val="22"/>
          <w:szCs w:val="22"/>
        </w:rPr>
        <w:t>.</w:t>
      </w:r>
    </w:p>
    <w:p w14:paraId="620E501B"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Compute Spanish = </w:t>
      </w:r>
      <w:proofErr w:type="spellStart"/>
      <w:r w:rsidRPr="00DE6C92">
        <w:rPr>
          <w:rFonts w:ascii="Georgia" w:hAnsi="Georgia"/>
          <w:sz w:val="22"/>
          <w:szCs w:val="22"/>
        </w:rPr>
        <w:t>spnspk</w:t>
      </w:r>
      <w:proofErr w:type="spellEnd"/>
      <w:r w:rsidRPr="00DE6C92">
        <w:rPr>
          <w:rFonts w:ascii="Georgia" w:hAnsi="Georgia"/>
          <w:sz w:val="22"/>
          <w:szCs w:val="22"/>
        </w:rPr>
        <w:t xml:space="preserve"> + </w:t>
      </w:r>
      <w:proofErr w:type="spellStart"/>
      <w:r w:rsidRPr="00DE6C92">
        <w:rPr>
          <w:rFonts w:ascii="Georgia" w:hAnsi="Georgia"/>
          <w:sz w:val="22"/>
          <w:szCs w:val="22"/>
        </w:rPr>
        <w:t>spnrd</w:t>
      </w:r>
      <w:proofErr w:type="spellEnd"/>
      <w:r w:rsidRPr="00DE6C92">
        <w:rPr>
          <w:rFonts w:ascii="Georgia" w:hAnsi="Georgia"/>
          <w:sz w:val="22"/>
          <w:szCs w:val="22"/>
        </w:rPr>
        <w:t>.</w:t>
      </w:r>
    </w:p>
    <w:p w14:paraId="5A23F858" w14:textId="77777777" w:rsidR="00165BAF" w:rsidRPr="00DE6C92" w:rsidRDefault="00165BAF" w:rsidP="00165BAF">
      <w:pPr>
        <w:ind w:left="720"/>
        <w:jc w:val="both"/>
        <w:rPr>
          <w:rFonts w:ascii="Georgia" w:hAnsi="Georgia"/>
          <w:sz w:val="22"/>
          <w:szCs w:val="22"/>
        </w:rPr>
      </w:pPr>
    </w:p>
    <w:p w14:paraId="30FB2E52"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IF (English - Spanish GE 2) </w:t>
      </w:r>
      <w:proofErr w:type="spellStart"/>
      <w:r w:rsidRPr="00DE6C92">
        <w:rPr>
          <w:rFonts w:ascii="Georgia" w:hAnsi="Georgia"/>
          <w:sz w:val="22"/>
          <w:szCs w:val="22"/>
        </w:rPr>
        <w:t>Primary_Language</w:t>
      </w:r>
      <w:proofErr w:type="spellEnd"/>
      <w:r w:rsidRPr="00DE6C92">
        <w:rPr>
          <w:rFonts w:ascii="Georgia" w:hAnsi="Georgia"/>
          <w:sz w:val="22"/>
          <w:szCs w:val="22"/>
        </w:rPr>
        <w:t xml:space="preserve"> = 1</w:t>
      </w:r>
    </w:p>
    <w:p w14:paraId="2F2CDE46"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IF (English - Spanish =1) </w:t>
      </w:r>
      <w:proofErr w:type="spellStart"/>
      <w:r w:rsidRPr="00DE6C92">
        <w:rPr>
          <w:rFonts w:ascii="Georgia" w:hAnsi="Georgia"/>
          <w:sz w:val="22"/>
          <w:szCs w:val="22"/>
        </w:rPr>
        <w:t>Primary_Language</w:t>
      </w:r>
      <w:proofErr w:type="spellEnd"/>
      <w:r w:rsidRPr="00DE6C92">
        <w:rPr>
          <w:rFonts w:ascii="Georgia" w:hAnsi="Georgia"/>
          <w:sz w:val="22"/>
          <w:szCs w:val="22"/>
        </w:rPr>
        <w:t xml:space="preserve"> = 2</w:t>
      </w:r>
    </w:p>
    <w:p w14:paraId="6757FF24"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IF (Spanish = English) </w:t>
      </w:r>
      <w:proofErr w:type="spellStart"/>
      <w:r w:rsidRPr="00DE6C92">
        <w:rPr>
          <w:rFonts w:ascii="Georgia" w:hAnsi="Georgia"/>
          <w:sz w:val="22"/>
          <w:szCs w:val="22"/>
        </w:rPr>
        <w:t>Primary_Language</w:t>
      </w:r>
      <w:proofErr w:type="spellEnd"/>
      <w:r w:rsidRPr="00DE6C92">
        <w:rPr>
          <w:rFonts w:ascii="Georgia" w:hAnsi="Georgia"/>
          <w:sz w:val="22"/>
          <w:szCs w:val="22"/>
        </w:rPr>
        <w:t xml:space="preserve"> = 2</w:t>
      </w:r>
    </w:p>
    <w:p w14:paraId="35E3EE82" w14:textId="77777777" w:rsidR="00165BAF" w:rsidRPr="00DE6C92" w:rsidRDefault="00165BAF" w:rsidP="00165BAF">
      <w:pPr>
        <w:tabs>
          <w:tab w:val="left" w:pos="6120"/>
        </w:tabs>
        <w:ind w:left="720"/>
        <w:jc w:val="both"/>
        <w:rPr>
          <w:rFonts w:ascii="Georgia" w:hAnsi="Georgia"/>
          <w:sz w:val="22"/>
          <w:szCs w:val="22"/>
        </w:rPr>
      </w:pPr>
      <w:r w:rsidRPr="00DE6C92">
        <w:rPr>
          <w:rFonts w:ascii="Georgia" w:hAnsi="Georgia"/>
          <w:sz w:val="22"/>
          <w:szCs w:val="22"/>
        </w:rPr>
        <w:t xml:space="preserve">IF (Spanish - English=1) </w:t>
      </w:r>
      <w:proofErr w:type="spellStart"/>
      <w:r w:rsidRPr="00DE6C92">
        <w:rPr>
          <w:rFonts w:ascii="Georgia" w:hAnsi="Georgia"/>
          <w:sz w:val="22"/>
          <w:szCs w:val="22"/>
        </w:rPr>
        <w:t>Primary_Language</w:t>
      </w:r>
      <w:proofErr w:type="spellEnd"/>
      <w:r w:rsidRPr="00DE6C92">
        <w:rPr>
          <w:rFonts w:ascii="Georgia" w:hAnsi="Georgia"/>
          <w:sz w:val="22"/>
          <w:szCs w:val="22"/>
        </w:rPr>
        <w:t xml:space="preserve"> = 2</w:t>
      </w:r>
      <w:r w:rsidRPr="00DE6C92">
        <w:rPr>
          <w:rFonts w:ascii="Georgia" w:hAnsi="Georgia"/>
          <w:sz w:val="22"/>
          <w:szCs w:val="22"/>
        </w:rPr>
        <w:tab/>
      </w:r>
    </w:p>
    <w:p w14:paraId="0441B052" w14:textId="77777777" w:rsidR="00165BAF" w:rsidRPr="00DE6C92" w:rsidRDefault="00165BAF" w:rsidP="00165BAF">
      <w:pPr>
        <w:ind w:left="720"/>
        <w:jc w:val="both"/>
        <w:rPr>
          <w:rFonts w:ascii="Georgia" w:hAnsi="Georgia"/>
          <w:sz w:val="22"/>
          <w:szCs w:val="22"/>
        </w:rPr>
      </w:pPr>
      <w:r w:rsidRPr="00DE6C92">
        <w:rPr>
          <w:rFonts w:ascii="Georgia" w:hAnsi="Georgia"/>
          <w:sz w:val="22"/>
          <w:szCs w:val="22"/>
        </w:rPr>
        <w:t xml:space="preserve">IF (Spanish - English GE 2) </w:t>
      </w:r>
      <w:proofErr w:type="spellStart"/>
      <w:r w:rsidRPr="00DE6C92">
        <w:rPr>
          <w:rFonts w:ascii="Georgia" w:hAnsi="Georgia"/>
          <w:sz w:val="22"/>
          <w:szCs w:val="22"/>
        </w:rPr>
        <w:t>Primary_Language</w:t>
      </w:r>
      <w:proofErr w:type="spellEnd"/>
      <w:r w:rsidRPr="00DE6C92">
        <w:rPr>
          <w:rFonts w:ascii="Georgia" w:hAnsi="Georgia"/>
          <w:sz w:val="22"/>
          <w:szCs w:val="22"/>
        </w:rPr>
        <w:t xml:space="preserve"> = 3</w:t>
      </w:r>
    </w:p>
    <w:p w14:paraId="6715EB04" w14:textId="77777777" w:rsidR="00165BAF" w:rsidRPr="00DE6C92" w:rsidRDefault="00165BAF">
      <w:pPr>
        <w:rPr>
          <w:rFonts w:ascii="Georgia" w:hAnsi="Georgia"/>
          <w:sz w:val="22"/>
          <w:szCs w:val="22"/>
        </w:rPr>
      </w:pPr>
      <w:r w:rsidRPr="00DE6C92">
        <w:rPr>
          <w:rFonts w:ascii="Georgia" w:hAnsi="Georgia"/>
          <w:sz w:val="22"/>
          <w:szCs w:val="22"/>
        </w:rPr>
        <w:br w:type="page"/>
      </w:r>
    </w:p>
    <w:p w14:paraId="4EE5DF41" w14:textId="77777777" w:rsidR="0095385E" w:rsidRPr="00D61C1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61C12">
        <w:rPr>
          <w:rFonts w:ascii="Georgia" w:hAnsi="Georgia"/>
          <w:b/>
          <w:sz w:val="22"/>
          <w:szCs w:val="22"/>
        </w:rPr>
        <w:t>IDENTITY</w:t>
      </w:r>
    </w:p>
    <w:p w14:paraId="63B2A28B"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71297D8" w14:textId="77777777" w:rsidR="0095385E" w:rsidRPr="00DE6C92" w:rsidRDefault="00A857A6"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w:t>
      </w:r>
      <w:r w:rsidR="0095385E" w:rsidRPr="00DE6C92">
        <w:rPr>
          <w:rFonts w:ascii="Georgia" w:hAnsi="Georgia"/>
          <w:sz w:val="22"/>
          <w:szCs w:val="22"/>
        </w:rPr>
        <w:t>READ</w:t>
      </w:r>
      <w:r w:rsidRPr="00DE6C92">
        <w:rPr>
          <w:rFonts w:ascii="Georgia" w:hAnsi="Georgia"/>
          <w:sz w:val="22"/>
          <w:szCs w:val="22"/>
        </w:rPr>
        <w:t>)</w:t>
      </w:r>
      <w:r w:rsidR="0095385E" w:rsidRPr="00DE6C92">
        <w:rPr>
          <w:rFonts w:ascii="Georgia" w:hAnsi="Georgia"/>
          <w:sz w:val="22"/>
          <w:szCs w:val="22"/>
        </w:rPr>
        <w:t xml:space="preserve"> On another topic…</w:t>
      </w:r>
    </w:p>
    <w:p w14:paraId="7F582224"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322B5C3"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15A3EF41"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 xml:space="preserve">(INSERT “Hispanics” IF Q.2=1, INSERT “Latinos” IF Q.2=2, 3, D, R) </w:t>
      </w:r>
    </w:p>
    <w:p w14:paraId="4D1E5C5E"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(IF Q.4=1 DISPLAY ‘PUERTO RICAN’)</w:t>
      </w:r>
    </w:p>
    <w:p w14:paraId="20CA4E21"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(IF Q.4=2 DISPLAY RESPONDENT’S ORIGIN (SINGULAR) FROM</w:t>
      </w:r>
    </w:p>
    <w:p w14:paraId="0C240283"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Q.3 IF 1 COUNTRY MENTIONED IN Q3; DISPLAY RESPONDENT’S ORIGIN </w:t>
      </w:r>
    </w:p>
    <w:p w14:paraId="5C8109BF"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(SINGULAR) FROM Q.3a IF MULTIPLE COUNTRIES MENTIONED IN Q3; IF Q.3 or </w:t>
      </w:r>
    </w:p>
    <w:p w14:paraId="5D5FBA07" w14:textId="77777777" w:rsidR="00C57725" w:rsidRPr="00DE6C92" w:rsidRDefault="00C57725" w:rsidP="00C57725">
      <w:pPr>
        <w:tabs>
          <w:tab w:val="left" w:pos="-1620"/>
          <w:tab w:val="left" w:pos="-1440"/>
          <w:tab w:val="left" w:pos="-720"/>
          <w:tab w:val="left" w:pos="27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Q.3a=</w:t>
      </w:r>
      <w:proofErr w:type="gramStart"/>
      <w:r w:rsidRPr="00DE6C92">
        <w:rPr>
          <w:rFonts w:ascii="Georgia" w:hAnsi="Georgia"/>
          <w:sz w:val="22"/>
          <w:szCs w:val="22"/>
        </w:rPr>
        <w:t>D,R</w:t>
      </w:r>
      <w:proofErr w:type="gramEnd"/>
      <w:r w:rsidRPr="00DE6C92">
        <w:rPr>
          <w:rFonts w:ascii="Georgia" w:hAnsi="Georgia"/>
          <w:sz w:val="22"/>
          <w:szCs w:val="22"/>
        </w:rPr>
        <w:t xml:space="preserve"> INSERT “The term used to describe people of your heritage”)</w:t>
      </w:r>
    </w:p>
    <w:p w14:paraId="3C708FFC"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(IF Q.4=D OR R THEN USE RESPONSE FROM 5.  IF 5=D OR R OR 97 THEN DISPLAY</w:t>
      </w:r>
    </w:p>
    <w:p w14:paraId="45509089"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RESPONDENT’S ORIGIN (SINGULAR) FROM Q.3 IF 1 COUNTRY MENTIONED IN </w:t>
      </w:r>
    </w:p>
    <w:p w14:paraId="3EC5B761"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Q3; DISPLAY RESPONDENT’S ORIGIN (SINGULAR) FROM Q.3a IF MULTIPLE </w:t>
      </w:r>
    </w:p>
    <w:p w14:paraId="4218D563" w14:textId="77777777" w:rsidR="00501948" w:rsidRPr="00DE6C92" w:rsidRDefault="00C57725" w:rsidP="005019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COUNTRIES MENTIONED IN Q3; </w:t>
      </w:r>
      <w:r w:rsidR="00501948" w:rsidRPr="00DE6C92">
        <w:rPr>
          <w:rFonts w:ascii="Georgia" w:hAnsi="Georgia"/>
          <w:sz w:val="22"/>
          <w:szCs w:val="22"/>
        </w:rPr>
        <w:t>IF Q3a=</w:t>
      </w:r>
      <w:proofErr w:type="gramStart"/>
      <w:r w:rsidR="00501948" w:rsidRPr="00DE6C92">
        <w:rPr>
          <w:rFonts w:ascii="Georgia" w:hAnsi="Georgia"/>
          <w:sz w:val="22"/>
          <w:szCs w:val="22"/>
        </w:rPr>
        <w:t>D,R</w:t>
      </w:r>
      <w:proofErr w:type="gramEnd"/>
      <w:r w:rsidR="00501948" w:rsidRPr="00DE6C92">
        <w:rPr>
          <w:rFonts w:ascii="Georgia" w:hAnsi="Georgia"/>
          <w:sz w:val="22"/>
          <w:szCs w:val="22"/>
        </w:rPr>
        <w:t>, THEN DISPLAY ALL</w:t>
      </w:r>
    </w:p>
    <w:p w14:paraId="4DBF05F0" w14:textId="77777777" w:rsidR="00C57725" w:rsidRPr="00DE6C92" w:rsidRDefault="00501948" w:rsidP="00501948">
      <w:pPr>
        <w:tabs>
          <w:tab w:val="left" w:pos="-1620"/>
          <w:tab w:val="left" w:pos="-1440"/>
          <w:tab w:val="left" w:pos="-720"/>
          <w:tab w:val="left" w:pos="27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 xml:space="preserve">RESPONDENT’S ORIGIN (SINGULAR) COUNTRIES FROM Q.3; </w:t>
      </w:r>
      <w:r w:rsidR="00C57725" w:rsidRPr="00DE6C92">
        <w:rPr>
          <w:rFonts w:ascii="Georgia" w:hAnsi="Georgia"/>
          <w:sz w:val="22"/>
          <w:szCs w:val="22"/>
        </w:rPr>
        <w:t>IF Q.3</w:t>
      </w:r>
      <w:r w:rsidRPr="00DE6C92">
        <w:rPr>
          <w:rFonts w:ascii="Georgia" w:hAnsi="Georgia"/>
          <w:sz w:val="22"/>
          <w:szCs w:val="22"/>
        </w:rPr>
        <w:t>=</w:t>
      </w:r>
      <w:proofErr w:type="gramStart"/>
      <w:r w:rsidRPr="00DE6C92">
        <w:rPr>
          <w:rFonts w:ascii="Georgia" w:hAnsi="Georgia"/>
          <w:sz w:val="22"/>
          <w:szCs w:val="22"/>
        </w:rPr>
        <w:t>D,R</w:t>
      </w:r>
      <w:proofErr w:type="gramEnd"/>
      <w:r w:rsidRPr="00DE6C92">
        <w:rPr>
          <w:rFonts w:ascii="Georgia" w:hAnsi="Georgia"/>
          <w:sz w:val="22"/>
          <w:szCs w:val="22"/>
        </w:rPr>
        <w:t xml:space="preserve"> INSERT “The term used to describe people of your heritage”</w:t>
      </w:r>
      <w:r w:rsidR="00C57725" w:rsidRPr="00DE6C92">
        <w:rPr>
          <w:rFonts w:ascii="Georgia" w:hAnsi="Georgia"/>
          <w:sz w:val="22"/>
          <w:szCs w:val="22"/>
        </w:rPr>
        <w:t>)</w:t>
      </w:r>
    </w:p>
    <w:p w14:paraId="3453B343"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(IF Q.4=3 DISPLAY RESPONSE IN PARENS FROM Q.5; IF Q.4=3 </w:t>
      </w:r>
    </w:p>
    <w:p w14:paraId="0A10DA79"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AND Q.5= D OR R OR 97 THEN DISPLAY RESPONDENT’S ORIGIN (SINGULAR) </w:t>
      </w:r>
    </w:p>
    <w:p w14:paraId="439A1239" w14:textId="77777777" w:rsidR="00C57725" w:rsidRPr="00DE6C92" w:rsidRDefault="00C57725" w:rsidP="00C57725">
      <w:pPr>
        <w:tabs>
          <w:tab w:val="left" w:pos="-1620"/>
          <w:tab w:val="left" w:pos="-1440"/>
          <w:tab w:val="left" w:pos="-720"/>
          <w:tab w:val="left" w:pos="286"/>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FROM Q.3 IF 1 COUNTRY MENTIONED IN Q3; DISPLAY RESPONDENT’S ORIGIN (SINGULAR) FROM Q.3a IF MULTIPLE COUNTRIES MENTIONED IN Q3; IF Q.3 or Q.3a=D,R</w:t>
      </w:r>
      <w:r w:rsidR="00501948" w:rsidRPr="00DE6C92">
        <w:rPr>
          <w:rFonts w:ascii="Georgia" w:hAnsi="Georgia"/>
          <w:sz w:val="22"/>
          <w:szCs w:val="22"/>
        </w:rPr>
        <w:t xml:space="preserve"> </w:t>
      </w:r>
      <w:r w:rsidRPr="00DE6C92">
        <w:rPr>
          <w:rFonts w:ascii="Georgia" w:hAnsi="Georgia"/>
          <w:sz w:val="22"/>
          <w:szCs w:val="22"/>
        </w:rPr>
        <w:t>INSERT “The term used to describe people from the country you came from</w:t>
      </w:r>
      <w:r w:rsidR="00485AF4" w:rsidRPr="00DE6C92">
        <w:rPr>
          <w:rFonts w:ascii="Georgia" w:hAnsi="Georgia"/>
          <w:sz w:val="22"/>
          <w:szCs w:val="22"/>
        </w:rPr>
        <w:t>”</w:t>
      </w:r>
      <w:r w:rsidRPr="00DE6C92">
        <w:rPr>
          <w:rFonts w:ascii="Georgia" w:hAnsi="Georgia"/>
          <w:sz w:val="22"/>
          <w:szCs w:val="22"/>
        </w:rPr>
        <w:t>)</w:t>
      </w:r>
    </w:p>
    <w:p w14:paraId="08B9EC60"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59.</w:t>
      </w:r>
      <w:r w:rsidRPr="00DE6C92">
        <w:rPr>
          <w:rFonts w:ascii="Georgia" w:hAnsi="Georgia"/>
          <w:sz w:val="22"/>
          <w:szCs w:val="22"/>
        </w:rPr>
        <w:tab/>
        <w:t xml:space="preserve">People sometimes use different terms to describe themselves. In general which ONE of the following terms do you use to describe yourself MOST OFTEN? </w:t>
      </w:r>
    </w:p>
    <w:p w14:paraId="5FADE648"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2D6835F8" w14:textId="77777777" w:rsidR="00C57725" w:rsidRPr="00DE6C92" w:rsidRDefault="00270EEA" w:rsidP="006F022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b/>
          <w:sz w:val="22"/>
          <w:szCs w:val="22"/>
        </w:rPr>
        <w:t>Qn59</w:t>
      </w:r>
      <w:r w:rsidR="00C57725" w:rsidRPr="00DE6C92">
        <w:rPr>
          <w:rFonts w:ascii="Georgia" w:hAnsi="Georgia"/>
          <w:sz w:val="22"/>
          <w:szCs w:val="22"/>
        </w:rPr>
        <w:tab/>
      </w:r>
      <w:r w:rsidR="00C57725" w:rsidRPr="00DE6C92">
        <w:rPr>
          <w:rFonts w:ascii="Georgia" w:hAnsi="Georgia"/>
          <w:sz w:val="22"/>
          <w:szCs w:val="22"/>
        </w:rPr>
        <w:tab/>
        <w:t>1</w:t>
      </w:r>
      <w:r w:rsidR="00C57725" w:rsidRPr="00DE6C92">
        <w:rPr>
          <w:rFonts w:ascii="Georgia" w:hAnsi="Georgia"/>
          <w:sz w:val="22"/>
          <w:szCs w:val="22"/>
        </w:rPr>
        <w:tab/>
        <w:t>(A/An (INSERT ‘COUNTRY OF ORIGIN’ SINGULAR LIST FROM Q5/Q3/Q3a)/ The term used to describe people from the country you came from/The term used to describe people of your heritage)</w:t>
      </w:r>
    </w:p>
    <w:p w14:paraId="11EB2E75"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A (LATINO/HISPANIC)</w:t>
      </w:r>
    </w:p>
    <w:p w14:paraId="0661FD4C"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An American</w:t>
      </w:r>
    </w:p>
    <w:p w14:paraId="783F0853"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(DO NOT READ) Depends</w:t>
      </w:r>
    </w:p>
    <w:p w14:paraId="252F4F71"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23075C1F"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6C65E255" w14:textId="77777777" w:rsidR="00C57725" w:rsidRPr="00DE6C92" w:rsidRDefault="00C57725"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BA8C540" w14:textId="77777777" w:rsidR="00C57725" w:rsidRPr="00336280" w:rsidRDefault="006F0227" w:rsidP="00C57725">
      <w:pPr>
        <w:rPr>
          <w:rFonts w:ascii="Georgia" w:hAnsi="Georgia"/>
          <w:b/>
          <w:sz w:val="22"/>
          <w:szCs w:val="22"/>
          <w:lang w:val="es-419"/>
        </w:rPr>
      </w:pPr>
      <w:r w:rsidRPr="00336280">
        <w:rPr>
          <w:rFonts w:ascii="Georgia" w:hAnsi="Georgia"/>
          <w:b/>
          <w:sz w:val="22"/>
          <w:szCs w:val="22"/>
          <w:lang w:val="es-419"/>
        </w:rPr>
        <w:t>NO QUESTION 60</w:t>
      </w:r>
    </w:p>
    <w:p w14:paraId="34A3F128" w14:textId="77777777" w:rsidR="00C57725" w:rsidRPr="00336280" w:rsidRDefault="006F0227" w:rsidP="00C5772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NO QUESTION 61</w:t>
      </w:r>
    </w:p>
    <w:p w14:paraId="10675B42" w14:textId="77777777" w:rsidR="0095385E" w:rsidRPr="00336280"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NO QUESTION 62</w:t>
      </w:r>
    </w:p>
    <w:p w14:paraId="6824B0A4" w14:textId="77777777" w:rsidR="00A857A6" w:rsidRPr="00336280" w:rsidRDefault="00A857A6"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419"/>
        </w:rPr>
      </w:pPr>
    </w:p>
    <w:p w14:paraId="62997039" w14:textId="77777777" w:rsidR="0095385E" w:rsidRPr="00DE6C92" w:rsidRDefault="00A857A6"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336280">
        <w:rPr>
          <w:rFonts w:ascii="Georgia" w:hAnsi="Georgia"/>
          <w:sz w:val="22"/>
          <w:szCs w:val="22"/>
          <w:lang w:val="es-419"/>
        </w:rPr>
        <w:tab/>
      </w:r>
      <w:r w:rsidR="003F1560" w:rsidRPr="00DE6C92">
        <w:rPr>
          <w:rFonts w:ascii="Georgia" w:hAnsi="Georgia"/>
          <w:sz w:val="22"/>
          <w:szCs w:val="22"/>
        </w:rPr>
        <w:t>(ASK ALL)</w:t>
      </w:r>
    </w:p>
    <w:p w14:paraId="33732315" w14:textId="77777777" w:rsidR="0095385E" w:rsidRPr="00DE6C92" w:rsidRDefault="00A857A6"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 xml:space="preserve">(INSERT “Hispanics” IF Q.2=1, INSERT “Latinos” IF Q.2=2, 3, D, R) </w:t>
      </w:r>
    </w:p>
    <w:p w14:paraId="6315B771" w14:textId="77777777" w:rsidR="0095385E" w:rsidRPr="00DE6C92" w:rsidRDefault="00A857A6"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(ROTATE 1-2)</w:t>
      </w:r>
    </w:p>
    <w:p w14:paraId="532B4995" w14:textId="77777777" w:rsidR="0095385E" w:rsidRPr="00DE6C92" w:rsidRDefault="00A857A6"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63.</w:t>
      </w:r>
      <w:r w:rsidRPr="00DE6C92">
        <w:rPr>
          <w:rFonts w:ascii="Georgia" w:hAnsi="Georgia"/>
          <w:sz w:val="22"/>
          <w:szCs w:val="22"/>
        </w:rPr>
        <w:tab/>
      </w:r>
      <w:r w:rsidR="0095385E" w:rsidRPr="00DE6C92">
        <w:rPr>
          <w:rFonts w:ascii="Georgia" w:hAnsi="Georgia"/>
          <w:sz w:val="22"/>
          <w:szCs w:val="22"/>
        </w:rPr>
        <w:t xml:space="preserve">Please listen to the following statements and tell me which comes closer to your view. </w:t>
      </w:r>
    </w:p>
    <w:p w14:paraId="3EB2C9AC"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A857A6" w:rsidRPr="00DE6C92">
        <w:rPr>
          <w:rFonts w:ascii="Georgia" w:hAnsi="Georgia"/>
          <w:sz w:val="22"/>
          <w:szCs w:val="22"/>
        </w:rPr>
        <w:tab/>
      </w:r>
      <w:r w:rsidRPr="00DE6C92">
        <w:rPr>
          <w:rFonts w:ascii="Georgia" w:hAnsi="Georgia"/>
          <w:sz w:val="22"/>
          <w:szCs w:val="22"/>
        </w:rPr>
        <w:t>(READ LIST.  ENTER ONE ONLY)</w:t>
      </w:r>
    </w:p>
    <w:p w14:paraId="6BEF9E94"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2A37E76" w14:textId="77777777" w:rsidR="0095385E" w:rsidRPr="00DE6C92" w:rsidRDefault="00270EEA"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Qn63</w:t>
      </w:r>
      <w:r w:rsidR="0095385E" w:rsidRPr="00DE6C92">
        <w:rPr>
          <w:rFonts w:ascii="Georgia" w:hAnsi="Georgia"/>
          <w:sz w:val="22"/>
          <w:szCs w:val="22"/>
        </w:rPr>
        <w:tab/>
        <w:t>1</w:t>
      </w:r>
      <w:r w:rsidR="0095385E" w:rsidRPr="00DE6C92">
        <w:rPr>
          <w:rFonts w:ascii="Georgia" w:hAnsi="Georgia"/>
          <w:sz w:val="22"/>
          <w:szCs w:val="22"/>
        </w:rPr>
        <w:tab/>
        <w:t>(HISPANICS/LATINOS) in the U.S. share a common culture</w:t>
      </w:r>
    </w:p>
    <w:p w14:paraId="353767E2"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Pr="00DE6C92">
        <w:rPr>
          <w:rFonts w:ascii="Georgia" w:hAnsi="Georgia"/>
          <w:sz w:val="22"/>
          <w:szCs w:val="22"/>
        </w:rPr>
        <w:t>OR</w:t>
      </w:r>
      <w:r w:rsidR="00A857A6" w:rsidRPr="00DE6C92">
        <w:rPr>
          <w:rFonts w:ascii="Georgia" w:hAnsi="Georgia"/>
          <w:sz w:val="22"/>
          <w:szCs w:val="22"/>
        </w:rPr>
        <w:t>)</w:t>
      </w:r>
    </w:p>
    <w:p w14:paraId="29991BF9"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(HISPANICS/LATINOS) in the U.S. have many different cultures</w:t>
      </w:r>
    </w:p>
    <w:p w14:paraId="71D2F53F"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5177144"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2F610F74"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99A8F23" w14:textId="77777777" w:rsidR="00D61C12" w:rsidRDefault="00D61C12">
      <w:pPr>
        <w:rPr>
          <w:rFonts w:ascii="Georgia" w:hAnsi="Georgia"/>
          <w:sz w:val="22"/>
          <w:szCs w:val="22"/>
        </w:rPr>
      </w:pPr>
      <w:r>
        <w:rPr>
          <w:rFonts w:ascii="Georgia" w:hAnsi="Georgia"/>
          <w:sz w:val="22"/>
          <w:szCs w:val="22"/>
        </w:rPr>
        <w:br w:type="page"/>
      </w:r>
    </w:p>
    <w:p w14:paraId="7971FBD1" w14:textId="77777777" w:rsidR="0095385E" w:rsidRPr="00DE6C92" w:rsidRDefault="00A857A6"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24D6736B" w14:textId="77777777" w:rsidR="0095385E" w:rsidRPr="00DE6C92" w:rsidRDefault="00A857A6" w:rsidP="00A857A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64.</w:t>
      </w:r>
      <w:r w:rsidR="0095385E" w:rsidRPr="00DE6C92">
        <w:rPr>
          <w:rFonts w:ascii="Georgia" w:hAnsi="Georgia"/>
          <w:sz w:val="22"/>
          <w:szCs w:val="22"/>
        </w:rPr>
        <w:tab/>
        <w:t xml:space="preserve">On the whole, do you think that </w:t>
      </w:r>
      <w:r w:rsidRPr="00DE6C92">
        <w:rPr>
          <w:rFonts w:ascii="Georgia" w:hAnsi="Georgia"/>
          <w:sz w:val="22"/>
          <w:szCs w:val="22"/>
        </w:rPr>
        <w:t>(</w:t>
      </w:r>
      <w:r w:rsidR="0095385E" w:rsidRPr="00DE6C92">
        <w:rPr>
          <w:rFonts w:ascii="Georgia" w:hAnsi="Georgia"/>
          <w:sz w:val="22"/>
          <w:szCs w:val="22"/>
        </w:rPr>
        <w:t>HISPANICS/LATINOS</w:t>
      </w:r>
      <w:r w:rsidRPr="00DE6C92">
        <w:rPr>
          <w:rFonts w:ascii="Georgia" w:hAnsi="Georgia"/>
          <w:sz w:val="22"/>
          <w:szCs w:val="22"/>
        </w:rPr>
        <w:t>)</w:t>
      </w:r>
      <w:r w:rsidR="0095385E" w:rsidRPr="00DE6C92">
        <w:rPr>
          <w:rFonts w:ascii="Georgia" w:hAnsi="Georgia"/>
          <w:sz w:val="22"/>
          <w:szCs w:val="22"/>
        </w:rPr>
        <w:t xml:space="preserve"> have been more successful than other racial and</w:t>
      </w:r>
      <w:r w:rsidRPr="00DE6C92">
        <w:rPr>
          <w:rFonts w:ascii="Georgia" w:hAnsi="Georgia"/>
          <w:sz w:val="22"/>
          <w:szCs w:val="22"/>
        </w:rPr>
        <w:t xml:space="preserve"> </w:t>
      </w:r>
      <w:r w:rsidR="0095385E" w:rsidRPr="00DE6C92">
        <w:rPr>
          <w:rFonts w:ascii="Georgia" w:hAnsi="Georgia"/>
          <w:sz w:val="22"/>
          <w:szCs w:val="22"/>
        </w:rPr>
        <w:t>ethnic minority groups in the U.S., less successful, or about equally successful?</w:t>
      </w:r>
    </w:p>
    <w:p w14:paraId="52169853"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7DE9ACB" w14:textId="77777777" w:rsidR="0095385E" w:rsidRPr="00DE6C92" w:rsidRDefault="00270EEA"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Qn64</w:t>
      </w:r>
      <w:r w:rsidR="0095385E" w:rsidRPr="00DE6C92">
        <w:rPr>
          <w:rFonts w:ascii="Georgia" w:hAnsi="Georgia"/>
          <w:sz w:val="22"/>
          <w:szCs w:val="22"/>
        </w:rPr>
        <w:tab/>
        <w:t>1</w:t>
      </w:r>
      <w:r w:rsidR="0095385E" w:rsidRPr="00DE6C92">
        <w:rPr>
          <w:rFonts w:ascii="Georgia" w:hAnsi="Georgia"/>
          <w:sz w:val="22"/>
          <w:szCs w:val="22"/>
        </w:rPr>
        <w:tab/>
        <w:t>More successful</w:t>
      </w:r>
    </w:p>
    <w:p w14:paraId="41E53423"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Less successful</w:t>
      </w:r>
    </w:p>
    <w:p w14:paraId="110E0D1E"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About equally successful</w:t>
      </w:r>
    </w:p>
    <w:p w14:paraId="6319E8AD"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(VOL.—DO NOT READ) Depends</w:t>
      </w:r>
    </w:p>
    <w:p w14:paraId="74001833"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2AD572F"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0EF68D41" w14:textId="77777777" w:rsidR="006F0227" w:rsidRPr="00DE6C92" w:rsidRDefault="006F0227">
      <w:pPr>
        <w:rPr>
          <w:rFonts w:ascii="Georgia" w:hAnsi="Georgia"/>
          <w:sz w:val="22"/>
          <w:szCs w:val="22"/>
        </w:rPr>
      </w:pPr>
    </w:p>
    <w:p w14:paraId="2395AEA9" w14:textId="77777777" w:rsidR="009B10B7" w:rsidRPr="00DE6C92" w:rsidRDefault="006F0227">
      <w:pPr>
        <w:rPr>
          <w:rFonts w:ascii="Georgia" w:hAnsi="Georgia"/>
          <w:b/>
          <w:sz w:val="22"/>
          <w:szCs w:val="22"/>
        </w:rPr>
      </w:pPr>
      <w:r w:rsidRPr="00DE6C92">
        <w:rPr>
          <w:rFonts w:ascii="Georgia" w:hAnsi="Georgia"/>
          <w:b/>
          <w:sz w:val="22"/>
          <w:szCs w:val="22"/>
        </w:rPr>
        <w:t>NO QUESTION 65</w:t>
      </w:r>
    </w:p>
    <w:p w14:paraId="405A5E24" w14:textId="77777777" w:rsidR="009B10B7" w:rsidRPr="00DE6C92" w:rsidRDefault="009B10B7">
      <w:pPr>
        <w:rPr>
          <w:rFonts w:ascii="Georgia" w:hAnsi="Georgia"/>
          <w:sz w:val="22"/>
          <w:szCs w:val="22"/>
        </w:rPr>
      </w:pPr>
    </w:p>
    <w:p w14:paraId="65DA4F43" w14:textId="77777777" w:rsidR="00CB5573" w:rsidRPr="00DE6C92" w:rsidRDefault="00CB5573">
      <w:pPr>
        <w:rPr>
          <w:rFonts w:ascii="Georgia" w:hAnsi="Georgia"/>
          <w:sz w:val="22"/>
          <w:szCs w:val="22"/>
        </w:rPr>
      </w:pPr>
      <w:r w:rsidRPr="00DE6C92">
        <w:rPr>
          <w:rFonts w:ascii="Georgia" w:hAnsi="Georgia"/>
          <w:sz w:val="22"/>
          <w:szCs w:val="22"/>
        </w:rPr>
        <w:br w:type="page"/>
      </w:r>
    </w:p>
    <w:p w14:paraId="031FA26C" w14:textId="77777777" w:rsidR="009B10B7" w:rsidRPr="00DE6C92" w:rsidRDefault="009B10B7" w:rsidP="009B10B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ASSIMILATION – IMMIGRANT EXPERIENCE</w:t>
      </w:r>
    </w:p>
    <w:p w14:paraId="6FA6BDFB" w14:textId="77777777" w:rsidR="00CB5573" w:rsidRPr="00DE6C92" w:rsidRDefault="009B10B7" w:rsidP="009B10B7">
      <w:pPr>
        <w:rPr>
          <w:rFonts w:ascii="Georgia" w:hAnsi="Georgia"/>
          <w:sz w:val="22"/>
          <w:szCs w:val="22"/>
        </w:rPr>
      </w:pPr>
      <w:r w:rsidRPr="00DE6C92">
        <w:rPr>
          <w:rFonts w:ascii="Georgia" w:hAnsi="Georgia"/>
          <w:sz w:val="22"/>
          <w:szCs w:val="22"/>
        </w:rPr>
        <w:t>(READ) On another topic…</w:t>
      </w:r>
      <w:r w:rsidRPr="00DE6C92">
        <w:rPr>
          <w:rFonts w:ascii="Georgia" w:hAnsi="Georgia"/>
          <w:sz w:val="22"/>
          <w:szCs w:val="22"/>
        </w:rPr>
        <w:br/>
      </w:r>
    </w:p>
    <w:p w14:paraId="6AD34197"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458834EB"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(SCRAMBLE)</w:t>
      </w:r>
    </w:p>
    <w:p w14:paraId="1562E6FA"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(INSERT ‘ARE’ FOR ITEM B)</w:t>
      </w:r>
    </w:p>
    <w:p w14:paraId="0E43C2DD"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(INSERT “Puerto Rico” IF Q4 = 1 OR Q5 = 24) </w:t>
      </w:r>
    </w:p>
    <w:p w14:paraId="58975B0C" w14:textId="77777777" w:rsidR="00501948" w:rsidRPr="00DE6C92" w:rsidRDefault="000062C8" w:rsidP="005019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501948" w:rsidRPr="00DE6C92">
        <w:rPr>
          <w:rFonts w:ascii="Georgia" w:hAnsi="Georgia"/>
          <w:sz w:val="22"/>
          <w:szCs w:val="22"/>
        </w:rPr>
        <w:t>(IF Q.4=2 DISPLAY RESPONDENT’S ORIGIN (SINGULAR) FROM</w:t>
      </w:r>
    </w:p>
    <w:p w14:paraId="418CAF21" w14:textId="77777777" w:rsidR="00501948" w:rsidRPr="00DE6C92" w:rsidRDefault="00501948" w:rsidP="005019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Q.3 IF 1 COUNTRY MENTIONED IN Q3; DISPLAY RESPONDENT’S ORIGIN </w:t>
      </w:r>
    </w:p>
    <w:p w14:paraId="4D2761AD" w14:textId="77777777" w:rsidR="00501948" w:rsidRPr="00DE6C92" w:rsidRDefault="00501948" w:rsidP="005019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(SINGULAR) FROM Q.3a IF MULTIPLE COUNTRIES MENTIONED IN Q3; </w:t>
      </w:r>
    </w:p>
    <w:p w14:paraId="7ADAF7C5" w14:textId="77777777" w:rsidR="00501948" w:rsidRPr="00DE6C92" w:rsidRDefault="00501948" w:rsidP="00501948">
      <w:pPr>
        <w:tabs>
          <w:tab w:val="left" w:pos="-1620"/>
          <w:tab w:val="left" w:pos="-1440"/>
          <w:tab w:val="left" w:pos="-720"/>
          <w:tab w:val="left" w:pos="27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 xml:space="preserve">IF Q.3 = </w:t>
      </w:r>
      <w:proofErr w:type="gramStart"/>
      <w:r w:rsidRPr="00DE6C92">
        <w:rPr>
          <w:rFonts w:ascii="Georgia" w:hAnsi="Georgia"/>
          <w:sz w:val="22"/>
          <w:szCs w:val="22"/>
        </w:rPr>
        <w:t>D,R</w:t>
      </w:r>
      <w:proofErr w:type="gramEnd"/>
      <w:r w:rsidRPr="00DE6C92">
        <w:rPr>
          <w:rFonts w:ascii="Georgia" w:hAnsi="Georgia"/>
          <w:sz w:val="22"/>
          <w:szCs w:val="22"/>
        </w:rPr>
        <w:t xml:space="preserve"> or Q.3a= D,R, INSERT “the country your parents or ancestors came from”)</w:t>
      </w:r>
    </w:p>
    <w:p w14:paraId="3D603D2C" w14:textId="77777777" w:rsidR="00501948" w:rsidRPr="00DE6C92" w:rsidRDefault="00501948" w:rsidP="005019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(IF Q.4=D OR R THEN USE RESPONSE FROM 5.  IF 5=D OR R OR 97 THEN DISPLAY</w:t>
      </w:r>
    </w:p>
    <w:p w14:paraId="30179D86" w14:textId="77777777" w:rsidR="00501948" w:rsidRPr="00DE6C92" w:rsidRDefault="00501948" w:rsidP="005019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RESPONDENT’S ORIGIN (SINGULAR) FROM Q.3 IF 1 COUNTRY MENTIONED IN </w:t>
      </w:r>
    </w:p>
    <w:p w14:paraId="1502DDAC" w14:textId="77777777" w:rsidR="00501948" w:rsidRPr="00DE6C92" w:rsidRDefault="00501948" w:rsidP="005019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Q3; DISPLAY RESPONDENT’S ORIGIN (SINGULAR) FROM Q.3a IF MULTIPLE </w:t>
      </w:r>
    </w:p>
    <w:p w14:paraId="29FEC79B" w14:textId="77777777" w:rsidR="00501948" w:rsidRPr="00DE6C92" w:rsidRDefault="00501948" w:rsidP="00501948">
      <w:pPr>
        <w:tabs>
          <w:tab w:val="left" w:pos="-1620"/>
          <w:tab w:val="left" w:pos="-1440"/>
          <w:tab w:val="left" w:pos="-720"/>
          <w:tab w:val="left" w:pos="27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COUNTRIES MENTIONED IN Q3; IF Q.3 =</w:t>
      </w:r>
      <w:proofErr w:type="gramStart"/>
      <w:r w:rsidRPr="00DE6C92">
        <w:rPr>
          <w:rFonts w:ascii="Georgia" w:hAnsi="Georgia"/>
          <w:sz w:val="22"/>
          <w:szCs w:val="22"/>
        </w:rPr>
        <w:t>D,R</w:t>
      </w:r>
      <w:proofErr w:type="gramEnd"/>
      <w:r w:rsidRPr="00DE6C92">
        <w:rPr>
          <w:rFonts w:ascii="Georgia" w:hAnsi="Georgia"/>
          <w:sz w:val="22"/>
          <w:szCs w:val="22"/>
        </w:rPr>
        <w:t xml:space="preserve"> or Q.3a= D,R, INSERT “the country your parents or ancestors came from”)</w:t>
      </w:r>
      <w:r w:rsidRPr="00DE6C92">
        <w:rPr>
          <w:rFonts w:ascii="Georgia" w:hAnsi="Georgia"/>
          <w:sz w:val="22"/>
          <w:szCs w:val="22"/>
        </w:rPr>
        <w:tab/>
      </w:r>
    </w:p>
    <w:p w14:paraId="2E3C6106" w14:textId="77777777" w:rsidR="00501948" w:rsidRPr="00DE6C92" w:rsidRDefault="00501948" w:rsidP="00501948">
      <w:pPr>
        <w:tabs>
          <w:tab w:val="left" w:pos="-1620"/>
          <w:tab w:val="left" w:pos="-1440"/>
          <w:tab w:val="left" w:pos="-720"/>
          <w:tab w:val="left" w:pos="286"/>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 xml:space="preserve">(IF Q.4=3 USE DISPLAY RESPONSE IN PARENS FROM Q.5; IF Q.4=3 AND Q.5= D OR R OR 97 THEN DISPLAY RESPONDENT’S ORIGIN (SINGULAR) </w:t>
      </w:r>
    </w:p>
    <w:p w14:paraId="5D62E33E" w14:textId="77777777" w:rsidR="00501948" w:rsidRPr="00DE6C92" w:rsidRDefault="00501948" w:rsidP="005019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FROM Q.3 IF 1 COUNTRY MENTIONED IN Q3; DISPLAY RESPONDENT’S ORIGIN </w:t>
      </w:r>
    </w:p>
    <w:p w14:paraId="35B4A6FA" w14:textId="77777777" w:rsidR="00501948" w:rsidRPr="00DE6C92" w:rsidRDefault="00501948" w:rsidP="0050194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(SINGULAR) FROM Q.3a IF MULTIPLE COUNTRIES MENTIONED IN Q3; IF Q.3 =</w:t>
      </w:r>
      <w:proofErr w:type="gramStart"/>
      <w:r w:rsidRPr="00DE6C92">
        <w:rPr>
          <w:rFonts w:ascii="Georgia" w:hAnsi="Georgia"/>
          <w:sz w:val="22"/>
          <w:szCs w:val="22"/>
        </w:rPr>
        <w:t>D,R</w:t>
      </w:r>
      <w:proofErr w:type="gramEnd"/>
      <w:r w:rsidRPr="00DE6C92">
        <w:rPr>
          <w:rFonts w:ascii="Georgia" w:hAnsi="Georgia"/>
          <w:sz w:val="22"/>
          <w:szCs w:val="22"/>
        </w:rPr>
        <w:t xml:space="preserve"> </w:t>
      </w:r>
    </w:p>
    <w:p w14:paraId="6E769C69" w14:textId="77777777" w:rsidR="00501948" w:rsidRPr="00DE6C92" w:rsidRDefault="00501948" w:rsidP="00501948">
      <w:pPr>
        <w:tabs>
          <w:tab w:val="left" w:pos="-1620"/>
          <w:tab w:val="left" w:pos="-1440"/>
          <w:tab w:val="left" w:pos="-720"/>
          <w:tab w:val="left" w:pos="27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 xml:space="preserve">or Q.3a= </w:t>
      </w:r>
      <w:proofErr w:type="gramStart"/>
      <w:r w:rsidRPr="00DE6C92">
        <w:rPr>
          <w:rFonts w:ascii="Georgia" w:hAnsi="Georgia"/>
          <w:sz w:val="22"/>
          <w:szCs w:val="22"/>
        </w:rPr>
        <w:t>D,R</w:t>
      </w:r>
      <w:proofErr w:type="gramEnd"/>
      <w:r w:rsidRPr="00DE6C92">
        <w:rPr>
          <w:rFonts w:ascii="Georgia" w:hAnsi="Georgia"/>
          <w:sz w:val="22"/>
          <w:szCs w:val="22"/>
        </w:rPr>
        <w:t xml:space="preserve"> INSERT “the country you came from</w:t>
      </w:r>
      <w:r w:rsidR="005E0162" w:rsidRPr="00DE6C92">
        <w:rPr>
          <w:rFonts w:ascii="Georgia" w:hAnsi="Georgia"/>
          <w:sz w:val="22"/>
          <w:szCs w:val="22"/>
        </w:rPr>
        <w:t>”</w:t>
      </w:r>
      <w:r w:rsidRPr="00DE6C92">
        <w:rPr>
          <w:rFonts w:ascii="Georgia" w:hAnsi="Georgia"/>
          <w:sz w:val="22"/>
          <w:szCs w:val="22"/>
        </w:rPr>
        <w:t>)</w:t>
      </w:r>
    </w:p>
    <w:p w14:paraId="575B4EF2"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66.</w:t>
      </w:r>
      <w:r w:rsidRPr="00DE6C92">
        <w:rPr>
          <w:rFonts w:ascii="Georgia" w:hAnsi="Georgia"/>
          <w:sz w:val="22"/>
          <w:szCs w:val="22"/>
        </w:rPr>
        <w:tab/>
        <w:t>Overall would you say (INSERT) (IS/ARE) better in the United States, better in (the country your parents or ancestors came from/Puerto Rico/the country you came from), or about the same?</w:t>
      </w:r>
    </w:p>
    <w:p w14:paraId="64F07BD8"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How about (READ EACH ITEM)?</w:t>
      </w:r>
    </w:p>
    <w:p w14:paraId="78CBF6D1"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3C8989A"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285"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t>(IF NECESSARY: Would you say (INSERT) (IS/ARE) better in the United States, better in (the country your parents or ancestors came from/Puerto Rico/the country you came from), or about the same?)</w:t>
      </w:r>
    </w:p>
    <w:p w14:paraId="01931C59"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3B331FE"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t>Better in the US</w:t>
      </w:r>
    </w:p>
    <w:p w14:paraId="0C917E79"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Better in country your parents came from/Puerto Rico/country you came from</w:t>
      </w:r>
    </w:p>
    <w:p w14:paraId="44AD9279"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Same</w:t>
      </w:r>
    </w:p>
    <w:p w14:paraId="51D91476"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0FF2E37D"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740DE61C"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441A6BF" w14:textId="77777777" w:rsidR="000062C8" w:rsidRPr="00DE6C92" w:rsidRDefault="00270EEA"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Qn66a</w:t>
      </w:r>
      <w:r w:rsidR="000062C8" w:rsidRPr="00DE6C92">
        <w:rPr>
          <w:rFonts w:ascii="Georgia" w:hAnsi="Georgia"/>
          <w:sz w:val="22"/>
          <w:szCs w:val="22"/>
        </w:rPr>
        <w:tab/>
        <w:t>a.</w:t>
      </w:r>
      <w:r w:rsidR="000062C8" w:rsidRPr="00DE6C92">
        <w:rPr>
          <w:rFonts w:ascii="Georgia" w:hAnsi="Georgia"/>
          <w:sz w:val="22"/>
          <w:szCs w:val="22"/>
        </w:rPr>
        <w:tab/>
        <w:t xml:space="preserve">Treatment of the poor </w:t>
      </w:r>
    </w:p>
    <w:p w14:paraId="75A6E0D9" w14:textId="77777777" w:rsidR="000062C8" w:rsidRPr="00DE6C92" w:rsidRDefault="00270EEA"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Qn66b</w:t>
      </w:r>
      <w:r w:rsidR="000062C8" w:rsidRPr="00DE6C92">
        <w:rPr>
          <w:rFonts w:ascii="Georgia" w:hAnsi="Georgia"/>
          <w:sz w:val="22"/>
          <w:szCs w:val="22"/>
        </w:rPr>
        <w:tab/>
        <w:t>b.</w:t>
      </w:r>
      <w:r w:rsidR="000062C8" w:rsidRPr="00DE6C92">
        <w:rPr>
          <w:rFonts w:ascii="Georgia" w:hAnsi="Georgia"/>
          <w:sz w:val="22"/>
          <w:szCs w:val="22"/>
        </w:rPr>
        <w:tab/>
        <w:t xml:space="preserve">The moral values of society </w:t>
      </w:r>
    </w:p>
    <w:p w14:paraId="1E0CE184" w14:textId="77777777" w:rsidR="000062C8" w:rsidRPr="00DE6C92" w:rsidRDefault="00270EEA"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Qn66c</w:t>
      </w:r>
      <w:r w:rsidR="000062C8" w:rsidRPr="00DE6C92">
        <w:rPr>
          <w:rFonts w:ascii="Georgia" w:hAnsi="Georgia"/>
          <w:sz w:val="22"/>
          <w:szCs w:val="22"/>
        </w:rPr>
        <w:tab/>
        <w:t>c.</w:t>
      </w:r>
      <w:r w:rsidR="000062C8" w:rsidRPr="00DE6C92">
        <w:rPr>
          <w:rFonts w:ascii="Georgia" w:hAnsi="Georgia"/>
          <w:sz w:val="22"/>
          <w:szCs w:val="22"/>
        </w:rPr>
        <w:tab/>
        <w:t xml:space="preserve">The strength of family ties </w:t>
      </w:r>
    </w:p>
    <w:p w14:paraId="6F344204" w14:textId="77777777" w:rsidR="000062C8" w:rsidRPr="00DE6C92" w:rsidRDefault="00270EEA"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Qn66d</w:t>
      </w:r>
      <w:r w:rsidR="000062C8" w:rsidRPr="00DE6C92">
        <w:rPr>
          <w:rFonts w:ascii="Georgia" w:hAnsi="Georgia"/>
          <w:sz w:val="22"/>
          <w:szCs w:val="22"/>
        </w:rPr>
        <w:tab/>
        <w:t>d.</w:t>
      </w:r>
      <w:r w:rsidR="000062C8" w:rsidRPr="00DE6C92">
        <w:rPr>
          <w:rFonts w:ascii="Georgia" w:hAnsi="Georgia"/>
          <w:sz w:val="22"/>
          <w:szCs w:val="22"/>
        </w:rPr>
        <w:tab/>
        <w:t xml:space="preserve">The opportunity to get ahead </w:t>
      </w:r>
    </w:p>
    <w:p w14:paraId="42D59514" w14:textId="77777777" w:rsidR="000062C8" w:rsidRPr="00DE6C92" w:rsidRDefault="001C2D26"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NO QUESTION 66e</w:t>
      </w:r>
      <w:r w:rsidR="001A62DF" w:rsidRPr="00DE6C92">
        <w:rPr>
          <w:rFonts w:ascii="Georgia" w:hAnsi="Georgia"/>
          <w:b/>
          <w:sz w:val="22"/>
          <w:szCs w:val="22"/>
        </w:rPr>
        <w:tab/>
      </w:r>
      <w:r w:rsidR="000062C8" w:rsidRPr="00DE6C92">
        <w:rPr>
          <w:rFonts w:ascii="Georgia" w:hAnsi="Georgia"/>
          <w:sz w:val="22"/>
          <w:szCs w:val="22"/>
        </w:rPr>
        <w:t xml:space="preserve"> </w:t>
      </w:r>
    </w:p>
    <w:p w14:paraId="16C50366" w14:textId="77777777" w:rsidR="000062C8" w:rsidRPr="00DE6C92" w:rsidRDefault="00270EEA"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qn66f</w:t>
      </w:r>
      <w:r w:rsidR="000062C8" w:rsidRPr="00DE6C92">
        <w:rPr>
          <w:rFonts w:ascii="Georgia" w:hAnsi="Georgia"/>
          <w:sz w:val="22"/>
          <w:szCs w:val="22"/>
        </w:rPr>
        <w:tab/>
        <w:t>f.</w:t>
      </w:r>
      <w:r w:rsidR="000062C8" w:rsidRPr="00DE6C92">
        <w:rPr>
          <w:rFonts w:ascii="Georgia" w:hAnsi="Georgia"/>
          <w:sz w:val="22"/>
          <w:szCs w:val="22"/>
        </w:rPr>
        <w:tab/>
        <w:t>The conditions for raising children</w:t>
      </w:r>
    </w:p>
    <w:p w14:paraId="1F201F72"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E632584" w14:textId="77777777" w:rsidR="00F85908" w:rsidRPr="00DE6C92" w:rsidRDefault="00F85908">
      <w:pPr>
        <w:rPr>
          <w:rFonts w:ascii="Georgia" w:hAnsi="Georgia"/>
          <w:sz w:val="22"/>
          <w:szCs w:val="22"/>
        </w:rPr>
      </w:pPr>
      <w:r w:rsidRPr="00DE6C92">
        <w:rPr>
          <w:rFonts w:ascii="Georgia" w:hAnsi="Georgia"/>
          <w:sz w:val="22"/>
          <w:szCs w:val="22"/>
        </w:rPr>
        <w:br w:type="page"/>
      </w:r>
    </w:p>
    <w:p w14:paraId="2CA30F46" w14:textId="77777777" w:rsidR="00BE3355" w:rsidRPr="00DE6C92" w:rsidRDefault="00BE3355"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(SCRAMBLE CODES, ALWAYS SHOW CODE 5 LAST)</w:t>
      </w:r>
    </w:p>
    <w:p w14:paraId="068DAD80" w14:textId="77777777" w:rsidR="0095385E" w:rsidRPr="00DE6C92" w:rsidRDefault="00BE3355"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IF</w:t>
      </w:r>
      <w:r w:rsidRPr="00DE6C92">
        <w:rPr>
          <w:rFonts w:ascii="Georgia" w:hAnsi="Georgia"/>
          <w:sz w:val="22"/>
          <w:szCs w:val="22"/>
        </w:rPr>
        <w:t xml:space="preserve"> Q4 = </w:t>
      </w:r>
      <w:r w:rsidR="001167CC" w:rsidRPr="00DE6C92">
        <w:rPr>
          <w:rFonts w:ascii="Georgia" w:hAnsi="Georgia"/>
          <w:sz w:val="22"/>
          <w:szCs w:val="22"/>
        </w:rPr>
        <w:t xml:space="preserve">1, </w:t>
      </w:r>
      <w:r w:rsidRPr="00DE6C92">
        <w:rPr>
          <w:rFonts w:ascii="Georgia" w:hAnsi="Georgia"/>
          <w:sz w:val="22"/>
          <w:szCs w:val="22"/>
        </w:rPr>
        <w:t xml:space="preserve">3 </w:t>
      </w:r>
      <w:proofErr w:type="gramStart"/>
      <w:r w:rsidRPr="00DE6C92">
        <w:rPr>
          <w:rFonts w:ascii="Georgia" w:hAnsi="Georgia"/>
          <w:sz w:val="22"/>
          <w:szCs w:val="22"/>
        </w:rPr>
        <w:t xml:space="preserve">- </w:t>
      </w:r>
      <w:r w:rsidR="0095385E" w:rsidRPr="00DE6C92">
        <w:rPr>
          <w:rFonts w:ascii="Georgia" w:hAnsi="Georgia"/>
          <w:sz w:val="22"/>
          <w:szCs w:val="22"/>
        </w:rPr>
        <w:t xml:space="preserve"> FOREIGN</w:t>
      </w:r>
      <w:proofErr w:type="gramEnd"/>
      <w:r w:rsidR="0095385E" w:rsidRPr="00DE6C92">
        <w:rPr>
          <w:rFonts w:ascii="Georgia" w:hAnsi="Georgia"/>
          <w:sz w:val="22"/>
          <w:szCs w:val="22"/>
        </w:rPr>
        <w:t xml:space="preserve"> BORN</w:t>
      </w:r>
      <w:r w:rsidR="001167CC" w:rsidRPr="00DE6C92">
        <w:rPr>
          <w:rFonts w:ascii="Georgia" w:hAnsi="Georgia"/>
          <w:sz w:val="22"/>
          <w:szCs w:val="22"/>
        </w:rPr>
        <w:t xml:space="preserve"> OR PR</w:t>
      </w:r>
      <w:r w:rsidRPr="00DE6C92">
        <w:rPr>
          <w:rFonts w:ascii="Georgia" w:hAnsi="Georgia"/>
          <w:sz w:val="22"/>
          <w:szCs w:val="22"/>
        </w:rPr>
        <w:t>)</w:t>
      </w:r>
      <w:r w:rsidR="001167CC" w:rsidRPr="00DE6C92">
        <w:rPr>
          <w:rFonts w:ascii="Georgia" w:hAnsi="Georgia"/>
          <w:sz w:val="22"/>
          <w:szCs w:val="22"/>
        </w:rPr>
        <w:t xml:space="preserve"> </w:t>
      </w:r>
    </w:p>
    <w:p w14:paraId="0445BC67" w14:textId="77777777" w:rsidR="00BE3355" w:rsidRPr="00DE6C92" w:rsidRDefault="00BE3355" w:rsidP="00BE335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67</w:t>
      </w:r>
      <w:r w:rsidRPr="00DE6C92">
        <w:rPr>
          <w:rFonts w:ascii="Georgia" w:hAnsi="Georgia"/>
          <w:sz w:val="22"/>
          <w:szCs w:val="22"/>
        </w:rPr>
        <w:t>.</w:t>
      </w:r>
      <w:r w:rsidRPr="00DE6C92">
        <w:rPr>
          <w:rFonts w:ascii="Georgia" w:hAnsi="Georgia"/>
          <w:sz w:val="22"/>
          <w:szCs w:val="22"/>
        </w:rPr>
        <w:tab/>
      </w:r>
      <w:r w:rsidR="0095385E" w:rsidRPr="00DE6C92">
        <w:rPr>
          <w:rFonts w:ascii="Georgia" w:hAnsi="Georgia"/>
          <w:sz w:val="22"/>
          <w:szCs w:val="22"/>
        </w:rPr>
        <w:t xml:space="preserve">What would you say is the MAIN reason you came to the United States? Was it </w:t>
      </w:r>
      <w:r w:rsidR="00A857A6" w:rsidRPr="00DE6C92">
        <w:rPr>
          <w:rFonts w:ascii="Georgia" w:hAnsi="Georgia"/>
          <w:sz w:val="22"/>
          <w:szCs w:val="22"/>
        </w:rPr>
        <w:t>(</w:t>
      </w:r>
      <w:r w:rsidR="0095385E" w:rsidRPr="00DE6C92">
        <w:rPr>
          <w:rFonts w:ascii="Georgia" w:hAnsi="Georgia"/>
          <w:sz w:val="22"/>
          <w:szCs w:val="22"/>
        </w:rPr>
        <w:t>READ LIST</w:t>
      </w:r>
      <w:r w:rsidRPr="00DE6C92">
        <w:rPr>
          <w:rFonts w:ascii="Georgia" w:hAnsi="Georgia"/>
          <w:sz w:val="22"/>
          <w:szCs w:val="22"/>
        </w:rPr>
        <w:t>)?</w:t>
      </w:r>
    </w:p>
    <w:p w14:paraId="0259780A" w14:textId="77777777" w:rsidR="00BE3355" w:rsidRPr="00DE6C92" w:rsidRDefault="00BE3355" w:rsidP="00BE335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3D5EC916" w14:textId="77777777" w:rsidR="0095385E" w:rsidRPr="00DE6C92" w:rsidRDefault="00BE3355" w:rsidP="00BE335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0095385E" w:rsidRPr="00DE6C92">
        <w:rPr>
          <w:rFonts w:ascii="Georgia" w:hAnsi="Georgia"/>
          <w:sz w:val="22"/>
          <w:szCs w:val="22"/>
        </w:rPr>
        <w:t>INTERVIEW</w:t>
      </w:r>
      <w:r w:rsidRPr="00DE6C92">
        <w:rPr>
          <w:rFonts w:ascii="Georgia" w:hAnsi="Georgia"/>
          <w:sz w:val="22"/>
          <w:szCs w:val="22"/>
        </w:rPr>
        <w:t>ER:</w:t>
      </w:r>
      <w:r w:rsidR="0095385E" w:rsidRPr="00DE6C92">
        <w:rPr>
          <w:rFonts w:ascii="Georgia" w:hAnsi="Georgia"/>
          <w:sz w:val="22"/>
          <w:szCs w:val="22"/>
        </w:rPr>
        <w:t xml:space="preserve"> RECORD ONE RESPONSE ONLY. IF RESPONDE</w:t>
      </w:r>
      <w:r w:rsidRPr="00DE6C92">
        <w:rPr>
          <w:rFonts w:ascii="Georgia" w:hAnsi="Georgia"/>
          <w:sz w:val="22"/>
          <w:szCs w:val="22"/>
        </w:rPr>
        <w:t>NT</w:t>
      </w:r>
      <w:r w:rsidR="0095385E" w:rsidRPr="00DE6C92">
        <w:rPr>
          <w:rFonts w:ascii="Georgia" w:hAnsi="Georgia"/>
          <w:sz w:val="22"/>
          <w:szCs w:val="22"/>
        </w:rPr>
        <w:t xml:space="preserve"> OFFERS MORE THAN ONE RESPONSE, PROBE ONCE FOR MAIN REASON. IF RESPONDENT STILL OFFERS</w:t>
      </w:r>
      <w:r w:rsidRPr="00DE6C92">
        <w:rPr>
          <w:rFonts w:ascii="Georgia" w:hAnsi="Georgia"/>
          <w:sz w:val="22"/>
          <w:szCs w:val="22"/>
        </w:rPr>
        <w:t xml:space="preserve"> </w:t>
      </w:r>
      <w:r w:rsidR="0095385E" w:rsidRPr="00DE6C92">
        <w:rPr>
          <w:rFonts w:ascii="Georgia" w:hAnsi="Georgia"/>
          <w:sz w:val="22"/>
          <w:szCs w:val="22"/>
        </w:rPr>
        <w:t>MORE THAN ONE RESPONSE, CODE AS 5 (OTHER) AND RECORD VERBATIM RESPONSE</w:t>
      </w:r>
      <w:r w:rsidR="00A857A6" w:rsidRPr="00DE6C92">
        <w:rPr>
          <w:rFonts w:ascii="Georgia" w:hAnsi="Georgia"/>
          <w:sz w:val="22"/>
          <w:szCs w:val="22"/>
        </w:rPr>
        <w:t>)</w:t>
      </w:r>
    </w:p>
    <w:p w14:paraId="78552656" w14:textId="77777777" w:rsidR="0095385E" w:rsidRPr="00DE6C92" w:rsidRDefault="007163D9"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Qn67</w:t>
      </w:r>
    </w:p>
    <w:p w14:paraId="75AC9DCF"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1 Educational </w:t>
      </w:r>
      <w:proofErr w:type="gramStart"/>
      <w:r w:rsidRPr="00DE6C92">
        <w:rPr>
          <w:rFonts w:ascii="Georgia" w:hAnsi="Georgia"/>
          <w:sz w:val="22"/>
          <w:szCs w:val="22"/>
        </w:rPr>
        <w:t>opportunities</w:t>
      </w:r>
      <w:proofErr w:type="gramEnd"/>
      <w:r w:rsidRPr="00DE6C92">
        <w:rPr>
          <w:rFonts w:ascii="Georgia" w:hAnsi="Georgia"/>
          <w:sz w:val="22"/>
          <w:szCs w:val="22"/>
        </w:rPr>
        <w:t xml:space="preserve">                      </w:t>
      </w:r>
    </w:p>
    <w:p w14:paraId="7A2F160A"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2 Economic opportunities                         </w:t>
      </w:r>
    </w:p>
    <w:p w14:paraId="7B6D89F8"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3 Conflict or persecution in your home country   </w:t>
      </w:r>
    </w:p>
    <w:p w14:paraId="3452F78A"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4 For family reasons                             </w:t>
      </w:r>
    </w:p>
    <w:p w14:paraId="6DEF3A21"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sz w:val="22"/>
          <w:szCs w:val="22"/>
        </w:rPr>
        <w:t xml:space="preserve"> </w:t>
      </w:r>
      <w:r w:rsidRPr="00DE6C92">
        <w:rPr>
          <w:rFonts w:ascii="Georgia" w:hAnsi="Georgia"/>
          <w:sz w:val="22"/>
          <w:szCs w:val="22"/>
        </w:rPr>
        <w:tab/>
        <w:t xml:space="preserve">7 Or, was it for some other reason </w:t>
      </w:r>
      <w:r w:rsidRPr="00DE6C92">
        <w:rPr>
          <w:rFonts w:ascii="Georgia" w:hAnsi="Georgia"/>
          <w:sz w:val="22"/>
          <w:szCs w:val="22"/>
        </w:rPr>
        <w:tab/>
      </w:r>
    </w:p>
    <w:p w14:paraId="0D95EB65"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8 Don't Know </w:t>
      </w:r>
    </w:p>
    <w:p w14:paraId="4B742847" w14:textId="77777777" w:rsidR="006F0227"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w:t>
      </w:r>
      <w:r w:rsidRPr="00DE6C92">
        <w:rPr>
          <w:rFonts w:ascii="Georgia" w:hAnsi="Georgia"/>
          <w:sz w:val="22"/>
          <w:szCs w:val="22"/>
        </w:rPr>
        <w:tab/>
        <w:t xml:space="preserve">9 Refused </w:t>
      </w:r>
    </w:p>
    <w:p w14:paraId="423A1A8A"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A18E571" w14:textId="77777777" w:rsidR="00613739" w:rsidRPr="00DE6C92" w:rsidRDefault="00613739" w:rsidP="0061373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IF Q4=1,3 - FOREIGN BORN OR PR)</w:t>
      </w:r>
    </w:p>
    <w:p w14:paraId="3826FA91" w14:textId="77777777" w:rsidR="00613739" w:rsidRPr="00DE6C92" w:rsidRDefault="00613739" w:rsidP="00FC49A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sz w:val="22"/>
          <w:szCs w:val="22"/>
        </w:rPr>
        <w:t xml:space="preserve">(INSERT </w:t>
      </w:r>
      <w:r w:rsidR="00FC49A5" w:rsidRPr="00DE6C92">
        <w:rPr>
          <w:rFonts w:ascii="Georgia" w:hAnsi="Georgia"/>
          <w:sz w:val="22"/>
          <w:szCs w:val="22"/>
        </w:rPr>
        <w:t xml:space="preserve">“Come to the United States” if Q4=3; INSERT </w:t>
      </w:r>
      <w:r w:rsidRPr="00DE6C92">
        <w:rPr>
          <w:rFonts w:ascii="Georgia" w:hAnsi="Georgia"/>
          <w:sz w:val="22"/>
          <w:szCs w:val="22"/>
        </w:rPr>
        <w:t>“</w:t>
      </w:r>
      <w:r w:rsidR="00325AAA" w:rsidRPr="00DE6C92">
        <w:rPr>
          <w:rFonts w:ascii="Georgia" w:hAnsi="Georgia"/>
          <w:sz w:val="22"/>
          <w:szCs w:val="22"/>
        </w:rPr>
        <w:t>leave Puerto Rico for the United States</w:t>
      </w:r>
      <w:r w:rsidRPr="00DE6C92">
        <w:rPr>
          <w:rFonts w:ascii="Georgia" w:hAnsi="Georgia"/>
          <w:sz w:val="22"/>
          <w:szCs w:val="22"/>
        </w:rPr>
        <w:t>” if Q4=1</w:t>
      </w:r>
      <w:r w:rsidR="00325AAA" w:rsidRPr="00DE6C92">
        <w:rPr>
          <w:rFonts w:ascii="Georgia" w:hAnsi="Georgia"/>
          <w:sz w:val="22"/>
          <w:szCs w:val="22"/>
        </w:rPr>
        <w:t xml:space="preserve"> or Q.5=24</w:t>
      </w:r>
      <w:r w:rsidRPr="00DE6C92">
        <w:rPr>
          <w:rFonts w:ascii="Georgia" w:hAnsi="Georgia"/>
          <w:sz w:val="22"/>
          <w:szCs w:val="22"/>
        </w:rPr>
        <w:t>)</w:t>
      </w:r>
    </w:p>
    <w:p w14:paraId="4A675056" w14:textId="77777777" w:rsidR="00613739" w:rsidRPr="00DE6C92" w:rsidRDefault="00FC49A5" w:rsidP="0061373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613739" w:rsidRPr="00DE6C92">
        <w:rPr>
          <w:rFonts w:ascii="Georgia" w:hAnsi="Georgia"/>
          <w:sz w:val="22"/>
          <w:szCs w:val="22"/>
        </w:rPr>
        <w:t>(INSERT “the country where you were born” if Q4=3; INSERT “Puerto Rico” if Q4=1)</w:t>
      </w:r>
    </w:p>
    <w:p w14:paraId="7881CDE7" w14:textId="77777777" w:rsidR="00613739" w:rsidRPr="00DE6C92" w:rsidRDefault="00613739" w:rsidP="0061373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68.</w:t>
      </w:r>
      <w:r w:rsidRPr="00DE6C92">
        <w:rPr>
          <w:rFonts w:ascii="Georgia" w:hAnsi="Georgia"/>
          <w:sz w:val="22"/>
          <w:szCs w:val="22"/>
        </w:rPr>
        <w:tab/>
        <w:t>If you could do it again, would you (READ LIST)?</w:t>
      </w:r>
    </w:p>
    <w:p w14:paraId="26C50EE1"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0D8A03B" w14:textId="77777777" w:rsidR="000062C8" w:rsidRPr="00DE6C92" w:rsidRDefault="007163D9"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Qn68</w:t>
      </w:r>
      <w:r w:rsidR="000062C8" w:rsidRPr="00DE6C92">
        <w:rPr>
          <w:rFonts w:ascii="Georgia" w:hAnsi="Georgia"/>
          <w:sz w:val="22"/>
          <w:szCs w:val="22"/>
        </w:rPr>
        <w:tab/>
        <w:t>1</w:t>
      </w:r>
      <w:r w:rsidR="000062C8" w:rsidRPr="00DE6C92">
        <w:rPr>
          <w:rFonts w:ascii="Georgia" w:hAnsi="Georgia"/>
          <w:sz w:val="22"/>
          <w:szCs w:val="22"/>
        </w:rPr>
        <w:tab/>
      </w:r>
      <w:r w:rsidR="00325AAA" w:rsidRPr="00DE6C92">
        <w:rPr>
          <w:rFonts w:ascii="Georgia" w:hAnsi="Georgia"/>
          <w:sz w:val="22"/>
          <w:szCs w:val="22"/>
        </w:rPr>
        <w:t>(</w:t>
      </w:r>
      <w:r w:rsidR="000062C8" w:rsidRPr="00DE6C92">
        <w:rPr>
          <w:rFonts w:ascii="Georgia" w:hAnsi="Georgia"/>
          <w:sz w:val="22"/>
          <w:szCs w:val="22"/>
        </w:rPr>
        <w:t>Come to the United States</w:t>
      </w:r>
      <w:r w:rsidR="00325AAA" w:rsidRPr="00DE6C92">
        <w:rPr>
          <w:rFonts w:ascii="Georgia" w:hAnsi="Georgia"/>
          <w:sz w:val="22"/>
          <w:szCs w:val="22"/>
        </w:rPr>
        <w:t>/Leave Puerto Rico for the United States)</w:t>
      </w:r>
    </w:p>
    <w:p w14:paraId="4187F71D"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Stay in (the country where you were born/Puerto Rico)</w:t>
      </w:r>
    </w:p>
    <w:p w14:paraId="181FDACB"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Move to a different country</w:t>
      </w:r>
    </w:p>
    <w:p w14:paraId="19196D9F"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7F8F385C"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34722C31" w14:textId="77777777" w:rsidR="00325AAA" w:rsidRPr="00DE6C92" w:rsidRDefault="00325AAA" w:rsidP="00325AAA">
      <w:pPr>
        <w:rPr>
          <w:rFonts w:ascii="Georgia" w:hAnsi="Georgia"/>
          <w:sz w:val="22"/>
          <w:szCs w:val="22"/>
        </w:rPr>
      </w:pPr>
    </w:p>
    <w:p w14:paraId="1B161691" w14:textId="77777777" w:rsidR="0095385E" w:rsidRPr="00DE6C92" w:rsidRDefault="00BE335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396C6615" w14:textId="77777777" w:rsidR="0095385E" w:rsidRPr="00DE6C92" w:rsidRDefault="00BE3355"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 xml:space="preserve">(INSERT “Hispanics” IF Q.2=1, INSERT “Latinos” IF Q.2=2, 3, D, R) </w:t>
      </w:r>
    </w:p>
    <w:p w14:paraId="0E951052" w14:textId="77777777" w:rsidR="0095385E" w:rsidRPr="00DE6C92" w:rsidRDefault="00BE3355" w:rsidP="00BE335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69.</w:t>
      </w:r>
      <w:r w:rsidRPr="00DE6C92">
        <w:rPr>
          <w:rFonts w:ascii="Georgia" w:hAnsi="Georgia"/>
          <w:sz w:val="22"/>
          <w:szCs w:val="22"/>
        </w:rPr>
        <w:tab/>
      </w:r>
      <w:r w:rsidR="0095385E" w:rsidRPr="00DE6C92">
        <w:rPr>
          <w:rFonts w:ascii="Georgia" w:hAnsi="Georgia"/>
          <w:sz w:val="22"/>
          <w:szCs w:val="22"/>
        </w:rPr>
        <w:t>Do you think adult (HISPANIC/LATINO) immigrants need to learn to speak English to succeed in the United States or can they succeed even if they only speak Spanish?</w:t>
      </w:r>
    </w:p>
    <w:p w14:paraId="079FC15B"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6C96FF1"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Qn69</w:t>
      </w:r>
      <w:r w:rsidR="0095385E" w:rsidRPr="00DE6C92">
        <w:rPr>
          <w:rFonts w:ascii="Georgia" w:hAnsi="Georgia"/>
          <w:sz w:val="22"/>
          <w:szCs w:val="22"/>
        </w:rPr>
        <w:tab/>
        <w:t>1</w:t>
      </w:r>
      <w:r w:rsidR="0095385E" w:rsidRPr="00DE6C92">
        <w:rPr>
          <w:rFonts w:ascii="Georgia" w:hAnsi="Georgia"/>
          <w:sz w:val="22"/>
          <w:szCs w:val="22"/>
        </w:rPr>
        <w:tab/>
        <w:t>Need to learn English to succeed</w:t>
      </w:r>
    </w:p>
    <w:p w14:paraId="48D826A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Succeed only speaking Spanish</w:t>
      </w:r>
    </w:p>
    <w:p w14:paraId="274F8DB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31FB7B8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7BF5ED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3A5FB54" w14:textId="77777777" w:rsidR="00D61C12" w:rsidRDefault="00D61C12">
      <w:pPr>
        <w:rPr>
          <w:rFonts w:ascii="Georgia" w:hAnsi="Georgia"/>
          <w:sz w:val="22"/>
          <w:szCs w:val="22"/>
        </w:rPr>
      </w:pPr>
      <w:r>
        <w:rPr>
          <w:rFonts w:ascii="Georgia" w:hAnsi="Georgia"/>
          <w:sz w:val="22"/>
          <w:szCs w:val="22"/>
        </w:rPr>
        <w:br w:type="page"/>
      </w:r>
    </w:p>
    <w:p w14:paraId="31A79936" w14:textId="77777777" w:rsidR="0095385E" w:rsidRPr="00DE6C92" w:rsidRDefault="00BE335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05AD8257" w14:textId="77777777" w:rsidR="0095385E" w:rsidRPr="00DE6C92" w:rsidRDefault="00BE335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 xml:space="preserve">(INSERT “Hispanics” IF Q.2=1, INSERT “Latinos” IF Q.2=2, 3, D, R) </w:t>
      </w:r>
    </w:p>
    <w:p w14:paraId="6C6DEF49" w14:textId="77777777" w:rsidR="0095385E" w:rsidRPr="00DE6C92" w:rsidRDefault="00BE3355" w:rsidP="00BE335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70.   </w:t>
      </w:r>
      <w:r w:rsidRPr="00DE6C92">
        <w:rPr>
          <w:rFonts w:ascii="Georgia" w:hAnsi="Georgia"/>
          <w:sz w:val="22"/>
          <w:szCs w:val="22"/>
        </w:rPr>
        <w:tab/>
      </w:r>
      <w:r w:rsidR="0095385E" w:rsidRPr="00DE6C92">
        <w:rPr>
          <w:rFonts w:ascii="Georgia" w:hAnsi="Georgia"/>
          <w:sz w:val="22"/>
          <w:szCs w:val="22"/>
        </w:rPr>
        <w:t xml:space="preserve">How important is it to you that future generations of (HISPANICS/LATINOS) living in the United States be able </w:t>
      </w:r>
      <w:r w:rsidR="000414A7" w:rsidRPr="00DE6C92">
        <w:rPr>
          <w:rFonts w:ascii="Georgia" w:hAnsi="Georgia"/>
          <w:sz w:val="22"/>
          <w:szCs w:val="22"/>
        </w:rPr>
        <w:t xml:space="preserve">to </w:t>
      </w:r>
      <w:r w:rsidR="0095385E" w:rsidRPr="00DE6C92">
        <w:rPr>
          <w:rFonts w:ascii="Georgia" w:hAnsi="Georgia"/>
          <w:sz w:val="22"/>
          <w:szCs w:val="22"/>
        </w:rPr>
        <w:t>speak Spanish- very important, somewhat important, not too important, or not important at all?</w:t>
      </w:r>
    </w:p>
    <w:p w14:paraId="5081BFC0"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CA608E3" w14:textId="77777777" w:rsidR="0095385E" w:rsidRPr="00DE6C92" w:rsidRDefault="007163D9"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Qn70</w:t>
      </w:r>
      <w:r w:rsidR="00BE3355" w:rsidRPr="00DE6C92">
        <w:rPr>
          <w:rFonts w:ascii="Georgia" w:hAnsi="Georgia"/>
          <w:sz w:val="22"/>
          <w:szCs w:val="22"/>
        </w:rPr>
        <w:tab/>
      </w:r>
      <w:r w:rsidR="0095385E" w:rsidRPr="00DE6C92">
        <w:rPr>
          <w:rFonts w:ascii="Georgia" w:hAnsi="Georgia"/>
          <w:sz w:val="22"/>
          <w:szCs w:val="22"/>
        </w:rPr>
        <w:t>1</w:t>
      </w:r>
      <w:r w:rsidR="00BE3355" w:rsidRPr="00DE6C92">
        <w:rPr>
          <w:rFonts w:ascii="Georgia" w:hAnsi="Georgia"/>
          <w:sz w:val="22"/>
          <w:szCs w:val="22"/>
        </w:rPr>
        <w:tab/>
      </w:r>
      <w:r w:rsidR="0095385E" w:rsidRPr="00DE6C92">
        <w:rPr>
          <w:rFonts w:ascii="Georgia" w:hAnsi="Georgia"/>
          <w:sz w:val="22"/>
          <w:szCs w:val="22"/>
        </w:rPr>
        <w:t>Very important</w:t>
      </w:r>
    </w:p>
    <w:p w14:paraId="28AFA1AA" w14:textId="77777777" w:rsidR="0095385E" w:rsidRPr="00DE6C92" w:rsidRDefault="00BE335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2</w:t>
      </w:r>
      <w:r w:rsidR="00A568BD" w:rsidRPr="00DE6C92">
        <w:rPr>
          <w:rFonts w:ascii="Georgia" w:hAnsi="Georgia"/>
          <w:sz w:val="22"/>
          <w:szCs w:val="22"/>
        </w:rPr>
        <w:tab/>
      </w:r>
      <w:r w:rsidR="0095385E" w:rsidRPr="00DE6C92">
        <w:rPr>
          <w:rFonts w:ascii="Georgia" w:hAnsi="Georgia"/>
          <w:sz w:val="22"/>
          <w:szCs w:val="22"/>
        </w:rPr>
        <w:t>Somewhat important</w:t>
      </w:r>
    </w:p>
    <w:p w14:paraId="74D9CF3F" w14:textId="77777777" w:rsidR="0095385E" w:rsidRPr="00DE6C92" w:rsidRDefault="00A568BD"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3</w:t>
      </w:r>
      <w:r w:rsidRPr="00DE6C92">
        <w:rPr>
          <w:rFonts w:ascii="Georgia" w:hAnsi="Georgia"/>
          <w:sz w:val="22"/>
          <w:szCs w:val="22"/>
        </w:rPr>
        <w:tab/>
      </w:r>
      <w:r w:rsidR="0095385E" w:rsidRPr="00DE6C92">
        <w:rPr>
          <w:rFonts w:ascii="Georgia" w:hAnsi="Georgia"/>
          <w:sz w:val="22"/>
          <w:szCs w:val="22"/>
        </w:rPr>
        <w:t>Not too important</w:t>
      </w:r>
    </w:p>
    <w:p w14:paraId="62F09194" w14:textId="77777777" w:rsidR="0095385E" w:rsidRPr="00DE6C92" w:rsidRDefault="00A568BD"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4</w:t>
      </w:r>
      <w:r w:rsidRPr="00DE6C92">
        <w:rPr>
          <w:rFonts w:ascii="Georgia" w:hAnsi="Georgia"/>
          <w:sz w:val="22"/>
          <w:szCs w:val="22"/>
        </w:rPr>
        <w:tab/>
      </w:r>
      <w:r w:rsidR="0095385E" w:rsidRPr="00DE6C92">
        <w:rPr>
          <w:rFonts w:ascii="Georgia" w:hAnsi="Georgia"/>
          <w:sz w:val="22"/>
          <w:szCs w:val="22"/>
        </w:rPr>
        <w:t>Not important at all</w:t>
      </w:r>
    </w:p>
    <w:p w14:paraId="420DD7F9" w14:textId="77777777" w:rsidR="0095385E" w:rsidRPr="00DE6C92" w:rsidRDefault="00A568BD"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BE3355" w:rsidRPr="00DE6C92">
        <w:rPr>
          <w:rFonts w:ascii="Georgia" w:hAnsi="Georgia"/>
          <w:sz w:val="22"/>
          <w:szCs w:val="22"/>
        </w:rPr>
        <w:tab/>
      </w:r>
      <w:r w:rsidR="0095385E" w:rsidRPr="00DE6C92">
        <w:rPr>
          <w:rFonts w:ascii="Georgia" w:hAnsi="Georgia"/>
          <w:sz w:val="22"/>
          <w:szCs w:val="22"/>
        </w:rPr>
        <w:t>(DO NOT READ) Don’t know</w:t>
      </w:r>
    </w:p>
    <w:p w14:paraId="282332F1" w14:textId="77777777" w:rsidR="0095385E" w:rsidRPr="00DE6C92" w:rsidRDefault="00A568BD"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Pr="00DE6C92">
        <w:rPr>
          <w:rFonts w:ascii="Georgia" w:hAnsi="Georgia"/>
          <w:sz w:val="22"/>
          <w:szCs w:val="22"/>
        </w:rPr>
        <w:tab/>
      </w:r>
      <w:r w:rsidR="0095385E" w:rsidRPr="00DE6C92">
        <w:rPr>
          <w:rFonts w:ascii="Georgia" w:hAnsi="Georgia"/>
          <w:sz w:val="22"/>
          <w:szCs w:val="22"/>
        </w:rPr>
        <w:t> (DO NOT READ) Refused</w:t>
      </w:r>
    </w:p>
    <w:p w14:paraId="696605F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9FFBA56" w14:textId="77777777" w:rsidR="00047C10" w:rsidRPr="00DE6C92" w:rsidRDefault="00047C10">
      <w:pPr>
        <w:rPr>
          <w:rFonts w:ascii="Georgia" w:hAnsi="Georgia"/>
          <w:sz w:val="22"/>
          <w:szCs w:val="22"/>
        </w:rPr>
      </w:pPr>
      <w:r w:rsidRPr="00DE6C92">
        <w:rPr>
          <w:rFonts w:ascii="Georgia" w:hAnsi="Georgia"/>
          <w:sz w:val="22"/>
          <w:szCs w:val="22"/>
        </w:rPr>
        <w:br w:type="page"/>
      </w:r>
    </w:p>
    <w:p w14:paraId="329C3468"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2D935858"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 xml:space="preserve">(INSERT “Hispanics” IF Q.2=1, INSERT “Latinos” IF Q.2=2, 3, D, R) </w:t>
      </w:r>
    </w:p>
    <w:p w14:paraId="08B0E44A"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(INSERT “Puerto Rican” IF Q4=1) </w:t>
      </w:r>
    </w:p>
    <w:p w14:paraId="0532A6D4"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(IF Q.4=1 DISPLAY ‘PUERTO RICAN’)</w:t>
      </w:r>
    </w:p>
    <w:p w14:paraId="0336D27C"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 xml:space="preserve">     (IF Q.4=2 DISPLAY RESPONDENT’S ORIGIN (SINGULAR) FROM</w:t>
      </w:r>
    </w:p>
    <w:p w14:paraId="69358CC0"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Q.3 IF 1 COUNTRY MENTIONED IN Q3; DISPLAY RESPONDENT’S ORIGIN </w:t>
      </w:r>
    </w:p>
    <w:p w14:paraId="46659A50"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(SINGULAR) FROM Q.3a IF MULTIPLE COUNTRIES MENTIONED IN Q3; </w:t>
      </w:r>
    </w:p>
    <w:p w14:paraId="42DDC382" w14:textId="77777777" w:rsidR="000414A7" w:rsidRPr="00DE6C92" w:rsidRDefault="000414A7" w:rsidP="000414A7">
      <w:pPr>
        <w:tabs>
          <w:tab w:val="left" w:pos="-1620"/>
          <w:tab w:val="left" w:pos="-1440"/>
          <w:tab w:val="left" w:pos="-720"/>
          <w:tab w:val="left" w:pos="27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 xml:space="preserve">IF Q.3 = </w:t>
      </w:r>
      <w:proofErr w:type="gramStart"/>
      <w:r w:rsidRPr="00DE6C92">
        <w:rPr>
          <w:rFonts w:ascii="Georgia" w:hAnsi="Georgia"/>
          <w:sz w:val="22"/>
          <w:szCs w:val="22"/>
        </w:rPr>
        <w:t>D,R</w:t>
      </w:r>
      <w:proofErr w:type="gramEnd"/>
      <w:r w:rsidRPr="00DE6C92">
        <w:rPr>
          <w:rFonts w:ascii="Georgia" w:hAnsi="Georgia"/>
          <w:sz w:val="22"/>
          <w:szCs w:val="22"/>
        </w:rPr>
        <w:t xml:space="preserve"> or Q.3a= D,R, I</w:t>
      </w:r>
      <w:r w:rsidR="005E0162" w:rsidRPr="00DE6C92">
        <w:rPr>
          <w:rFonts w:ascii="Georgia" w:hAnsi="Georgia"/>
          <w:sz w:val="22"/>
          <w:szCs w:val="22"/>
        </w:rPr>
        <w:t>NSERT “the same heritage as you</w:t>
      </w:r>
      <w:r w:rsidRPr="00DE6C92">
        <w:rPr>
          <w:rFonts w:ascii="Georgia" w:hAnsi="Georgia"/>
          <w:sz w:val="22"/>
          <w:szCs w:val="22"/>
        </w:rPr>
        <w:t>”)</w:t>
      </w:r>
    </w:p>
    <w:p w14:paraId="50A220E7"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(IF Q.4=D OR R THEN USE RESPONSE FROM 5.  IF 5=D OR R OR 97 THEN DISPLAY</w:t>
      </w:r>
    </w:p>
    <w:p w14:paraId="76D50D1D"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RESPONDENT’S ORIGIN (SINGULAR) FROM Q.3 IF 1 COUNTRY MENTIONED IN </w:t>
      </w:r>
    </w:p>
    <w:p w14:paraId="66651183"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Q3; DISPLAY RESPONDENT’S ORIGIN (SINGULAR) FROM Q.3a IF MULTIPLE </w:t>
      </w:r>
    </w:p>
    <w:p w14:paraId="4E5DB1B8" w14:textId="77777777" w:rsidR="000414A7" w:rsidRPr="00DE6C92" w:rsidRDefault="000414A7" w:rsidP="000414A7">
      <w:pPr>
        <w:tabs>
          <w:tab w:val="left" w:pos="-1620"/>
          <w:tab w:val="left" w:pos="-1440"/>
          <w:tab w:val="left" w:pos="-720"/>
          <w:tab w:val="left" w:pos="27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COUNTRIES MENTIONED IN Q3; IF Q.3 =</w:t>
      </w:r>
      <w:proofErr w:type="gramStart"/>
      <w:r w:rsidRPr="00DE6C92">
        <w:rPr>
          <w:rFonts w:ascii="Georgia" w:hAnsi="Georgia"/>
          <w:sz w:val="22"/>
          <w:szCs w:val="22"/>
        </w:rPr>
        <w:t>D,R</w:t>
      </w:r>
      <w:proofErr w:type="gramEnd"/>
      <w:r w:rsidRPr="00DE6C92">
        <w:rPr>
          <w:rFonts w:ascii="Georgia" w:hAnsi="Georgia"/>
          <w:sz w:val="22"/>
          <w:szCs w:val="22"/>
        </w:rPr>
        <w:t xml:space="preserve"> or Q.3a= D,R, INSERT “the same heritage as you”)</w:t>
      </w:r>
      <w:r w:rsidRPr="00DE6C92">
        <w:rPr>
          <w:rFonts w:ascii="Georgia" w:hAnsi="Georgia"/>
          <w:sz w:val="22"/>
          <w:szCs w:val="22"/>
        </w:rPr>
        <w:tab/>
      </w:r>
    </w:p>
    <w:p w14:paraId="7B77C598" w14:textId="77777777" w:rsidR="000414A7" w:rsidRPr="00DE6C92" w:rsidRDefault="000414A7" w:rsidP="000414A7">
      <w:pPr>
        <w:tabs>
          <w:tab w:val="left" w:pos="-1620"/>
          <w:tab w:val="left" w:pos="-1440"/>
          <w:tab w:val="left" w:pos="-720"/>
          <w:tab w:val="left" w:pos="286"/>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 xml:space="preserve">(IF Q.4=3 USE DISPLAY RESPONSE IN PARENS FROM Q.5; IF Q.4=3 AND Q.5= D OR R OR 97 THEN DISPLAY RESPONDENT’S ORIGIN (SINGULAR) </w:t>
      </w:r>
    </w:p>
    <w:p w14:paraId="3CE44BAF"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FROM Q.3 IF 1 COUNTRY MENTIONED IN Q3; DISPLAY RESPONDENT’S ORIGIN </w:t>
      </w:r>
    </w:p>
    <w:p w14:paraId="1D384EF8"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(SINGULAR) FROM Q.3a IF MULTIPLE COUNTRIES MENTIONED IN Q3; IF Q.3 =</w:t>
      </w:r>
      <w:proofErr w:type="gramStart"/>
      <w:r w:rsidRPr="00DE6C92">
        <w:rPr>
          <w:rFonts w:ascii="Georgia" w:hAnsi="Georgia"/>
          <w:sz w:val="22"/>
          <w:szCs w:val="22"/>
        </w:rPr>
        <w:t>D,R</w:t>
      </w:r>
      <w:proofErr w:type="gramEnd"/>
      <w:r w:rsidRPr="00DE6C92">
        <w:rPr>
          <w:rFonts w:ascii="Georgia" w:hAnsi="Georgia"/>
          <w:sz w:val="22"/>
          <w:szCs w:val="22"/>
        </w:rPr>
        <w:t xml:space="preserve"> </w:t>
      </w:r>
    </w:p>
    <w:p w14:paraId="143A4422" w14:textId="77777777" w:rsidR="000414A7" w:rsidRPr="00DE6C92" w:rsidRDefault="000414A7" w:rsidP="002B4FF6">
      <w:pPr>
        <w:tabs>
          <w:tab w:val="left" w:pos="-1620"/>
          <w:tab w:val="left" w:pos="-1440"/>
          <w:tab w:val="left" w:pos="-720"/>
          <w:tab w:val="left" w:pos="27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70" w:hanging="270"/>
        <w:rPr>
          <w:rFonts w:ascii="Georgia" w:hAnsi="Georgia"/>
          <w:sz w:val="22"/>
          <w:szCs w:val="22"/>
        </w:rPr>
      </w:pPr>
      <w:r w:rsidRPr="00DE6C92">
        <w:rPr>
          <w:rFonts w:ascii="Georgia" w:hAnsi="Georgia"/>
          <w:sz w:val="22"/>
          <w:szCs w:val="22"/>
        </w:rPr>
        <w:tab/>
        <w:t xml:space="preserve">or Q.3a= </w:t>
      </w:r>
      <w:proofErr w:type="gramStart"/>
      <w:r w:rsidRPr="00DE6C92">
        <w:rPr>
          <w:rFonts w:ascii="Georgia" w:hAnsi="Georgia"/>
          <w:sz w:val="22"/>
          <w:szCs w:val="22"/>
        </w:rPr>
        <w:t>D,R</w:t>
      </w:r>
      <w:proofErr w:type="gramEnd"/>
      <w:r w:rsidRPr="00DE6C92">
        <w:rPr>
          <w:rFonts w:ascii="Georgia" w:hAnsi="Georgia"/>
          <w:sz w:val="22"/>
          <w:szCs w:val="22"/>
        </w:rPr>
        <w:t xml:space="preserve"> INSERT “from the country you came from”)</w:t>
      </w:r>
    </w:p>
    <w:p w14:paraId="1A547D22"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71.</w:t>
      </w:r>
      <w:r w:rsidRPr="00DE6C92">
        <w:rPr>
          <w:rFonts w:ascii="Georgia" w:hAnsi="Georgia"/>
          <w:sz w:val="22"/>
          <w:szCs w:val="22"/>
        </w:rPr>
        <w:tab/>
        <w:t xml:space="preserve">How comfortable would you be if a child of yours married someone who (INSERT)? Would you be very comfortable, somewhat comfortable, not too comfortable or not at all comfortable? What about </w:t>
      </w:r>
      <w:r w:rsidR="001167CC" w:rsidRPr="00DE6C92">
        <w:rPr>
          <w:rFonts w:ascii="Georgia" w:hAnsi="Georgia"/>
          <w:sz w:val="22"/>
          <w:szCs w:val="22"/>
        </w:rPr>
        <w:t xml:space="preserve">if a child of yours married </w:t>
      </w:r>
      <w:r w:rsidRPr="00DE6C92">
        <w:rPr>
          <w:rFonts w:ascii="Georgia" w:hAnsi="Georgia"/>
          <w:sz w:val="22"/>
          <w:szCs w:val="22"/>
        </w:rPr>
        <w:t xml:space="preserve">someone who (INSERT)? </w:t>
      </w:r>
    </w:p>
    <w:p w14:paraId="36513E58"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65D18A43"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t>(READ IF NECESSARY: Would you be very comfortable, somewhat comfortable, not too comfortable, or not at all comfortable?)</w:t>
      </w:r>
    </w:p>
    <w:p w14:paraId="32B21371" w14:textId="77777777" w:rsidR="001167CC" w:rsidRPr="00DE6C92" w:rsidRDefault="001167CC"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74A0AD7D" w14:textId="77777777" w:rsidR="000414A7" w:rsidRPr="00DE6C92" w:rsidRDefault="001167CC" w:rsidP="00C34991">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0414A7" w:rsidRPr="00DE6C92">
        <w:rPr>
          <w:rFonts w:ascii="Georgia" w:hAnsi="Georgia"/>
          <w:sz w:val="22"/>
          <w:szCs w:val="22"/>
        </w:rPr>
        <w:t>1</w:t>
      </w:r>
      <w:r w:rsidR="000414A7" w:rsidRPr="00DE6C92">
        <w:rPr>
          <w:rFonts w:ascii="Georgia" w:hAnsi="Georgia"/>
          <w:sz w:val="22"/>
          <w:szCs w:val="22"/>
        </w:rPr>
        <w:tab/>
        <w:t>Very comfortable</w:t>
      </w:r>
      <w:r w:rsidR="000414A7" w:rsidRPr="00DE6C92">
        <w:rPr>
          <w:rFonts w:ascii="Georgia" w:hAnsi="Georgia"/>
          <w:sz w:val="22"/>
          <w:szCs w:val="22"/>
        </w:rPr>
        <w:tab/>
      </w:r>
      <w:r w:rsidR="000414A7" w:rsidRPr="00DE6C92">
        <w:rPr>
          <w:rFonts w:ascii="Georgia" w:hAnsi="Georgia"/>
          <w:sz w:val="22"/>
          <w:szCs w:val="22"/>
        </w:rPr>
        <w:tab/>
      </w:r>
    </w:p>
    <w:p w14:paraId="532C93A3"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Somewhat comfortable</w:t>
      </w:r>
    </w:p>
    <w:p w14:paraId="7028BE89"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Not too comfortable</w:t>
      </w:r>
    </w:p>
    <w:p w14:paraId="6622844E"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Not at all comfortable</w:t>
      </w:r>
    </w:p>
    <w:p w14:paraId="553A8BF6"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t xml:space="preserve">(DO NOT READ) Depends on situation/Depends if man or woman </w:t>
      </w:r>
    </w:p>
    <w:p w14:paraId="42183E39"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3717F317"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2CD57FCA" w14:textId="77777777" w:rsidR="000414A7" w:rsidRPr="00DE6C92" w:rsidRDefault="000414A7"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5943856" w14:textId="77777777" w:rsidR="000414A7" w:rsidRPr="00DE6C92" w:rsidRDefault="007163D9" w:rsidP="00A568BD">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b/>
          <w:sz w:val="22"/>
          <w:szCs w:val="22"/>
        </w:rPr>
        <w:t>Qn71a</w:t>
      </w:r>
      <w:r w:rsidR="000414A7" w:rsidRPr="00DE6C92">
        <w:rPr>
          <w:rFonts w:ascii="Georgia" w:hAnsi="Georgia"/>
          <w:sz w:val="22"/>
          <w:szCs w:val="22"/>
        </w:rPr>
        <w:tab/>
        <w:t>a.</w:t>
      </w:r>
      <w:r w:rsidR="000414A7" w:rsidRPr="00DE6C92">
        <w:rPr>
          <w:rFonts w:ascii="Georgia" w:hAnsi="Georgia"/>
          <w:sz w:val="22"/>
          <w:szCs w:val="22"/>
        </w:rPr>
        <w:tab/>
        <w:t>is NOT (COUNTRY OF ORIGIN SINGULAR LIST FROM Q5/Q3/Q3a/from the country you came from/the same heritage as you)</w:t>
      </w:r>
    </w:p>
    <w:p w14:paraId="7241E772" w14:textId="77777777" w:rsidR="000414A7" w:rsidRPr="00DE6C92" w:rsidRDefault="007163D9"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b/>
          <w:sz w:val="22"/>
          <w:szCs w:val="22"/>
        </w:rPr>
        <w:t>Qn71b</w:t>
      </w:r>
      <w:r w:rsidR="000414A7" w:rsidRPr="00DE6C92">
        <w:rPr>
          <w:rFonts w:ascii="Georgia" w:hAnsi="Georgia"/>
          <w:sz w:val="22"/>
          <w:szCs w:val="22"/>
        </w:rPr>
        <w:tab/>
        <w:t>b.</w:t>
      </w:r>
      <w:r w:rsidR="000414A7" w:rsidRPr="00DE6C92">
        <w:rPr>
          <w:rFonts w:ascii="Georgia" w:hAnsi="Georgia"/>
          <w:sz w:val="22"/>
          <w:szCs w:val="22"/>
        </w:rPr>
        <w:tab/>
        <w:t>is (HISPANIC/LATINO) but NOT (COUNTRY OF ORIGIN SINGULAR LIST FROM Q5/Q3/Q3a/from the country you came from/the same heritage as you)</w:t>
      </w:r>
    </w:p>
    <w:p w14:paraId="6559070F" w14:textId="77777777" w:rsidR="000414A7" w:rsidRPr="00DE6C92" w:rsidRDefault="007163D9"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Qn71c</w:t>
      </w:r>
      <w:r w:rsidR="000414A7" w:rsidRPr="00DE6C92">
        <w:rPr>
          <w:rFonts w:ascii="Georgia" w:hAnsi="Georgia"/>
          <w:sz w:val="22"/>
          <w:szCs w:val="22"/>
        </w:rPr>
        <w:tab/>
        <w:t>c.</w:t>
      </w:r>
      <w:r w:rsidR="000414A7" w:rsidRPr="00DE6C92">
        <w:rPr>
          <w:rFonts w:ascii="Georgia" w:hAnsi="Georgia"/>
          <w:sz w:val="22"/>
          <w:szCs w:val="22"/>
        </w:rPr>
        <w:tab/>
        <w:t>has NO (HISPANIC/LATINO) background</w:t>
      </w:r>
    </w:p>
    <w:p w14:paraId="2370B406" w14:textId="77777777" w:rsidR="000414A7" w:rsidRPr="00DE6C92" w:rsidRDefault="007163D9" w:rsidP="000414A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Qn71d</w:t>
      </w:r>
      <w:r w:rsidR="000414A7" w:rsidRPr="00DE6C92">
        <w:rPr>
          <w:rFonts w:ascii="Georgia" w:hAnsi="Georgia"/>
          <w:sz w:val="22"/>
          <w:szCs w:val="22"/>
        </w:rPr>
        <w:tab/>
        <w:t>d.</w:t>
      </w:r>
      <w:r w:rsidR="000414A7" w:rsidRPr="00DE6C92">
        <w:rPr>
          <w:rFonts w:ascii="Georgia" w:hAnsi="Georgia"/>
          <w:sz w:val="22"/>
          <w:szCs w:val="22"/>
        </w:rPr>
        <w:tab/>
        <w:t>Has different religious beliefs</w:t>
      </w:r>
    </w:p>
    <w:p w14:paraId="35B72166"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D890A04" w14:textId="77777777" w:rsidR="0095385E" w:rsidRPr="00336280" w:rsidRDefault="00CB5573"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NO QUES</w:t>
      </w:r>
      <w:r w:rsidR="0095385E" w:rsidRPr="00336280">
        <w:rPr>
          <w:rFonts w:ascii="Georgia" w:hAnsi="Georgia"/>
          <w:b/>
          <w:sz w:val="22"/>
          <w:szCs w:val="22"/>
          <w:lang w:val="es-419"/>
        </w:rPr>
        <w:t>T</w:t>
      </w:r>
      <w:r w:rsidRPr="00336280">
        <w:rPr>
          <w:rFonts w:ascii="Georgia" w:hAnsi="Georgia"/>
          <w:b/>
          <w:sz w:val="22"/>
          <w:szCs w:val="22"/>
          <w:lang w:val="es-419"/>
        </w:rPr>
        <w:t>I</w:t>
      </w:r>
      <w:r w:rsidR="0095385E" w:rsidRPr="00336280">
        <w:rPr>
          <w:rFonts w:ascii="Georgia" w:hAnsi="Georgia"/>
          <w:b/>
          <w:sz w:val="22"/>
          <w:szCs w:val="22"/>
          <w:lang w:val="es-419"/>
        </w:rPr>
        <w:t>ON 72</w:t>
      </w:r>
    </w:p>
    <w:p w14:paraId="1D520BA1" w14:textId="77777777" w:rsidR="006F0227" w:rsidRPr="00336280"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NO QUESTION 73</w:t>
      </w:r>
    </w:p>
    <w:p w14:paraId="6F94E099" w14:textId="77777777" w:rsidR="001C2D26" w:rsidRPr="00336280" w:rsidRDefault="001C2D26" w:rsidP="001C2D2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lang w:val="es-419"/>
        </w:rPr>
      </w:pPr>
      <w:r w:rsidRPr="00336280">
        <w:rPr>
          <w:rFonts w:ascii="Georgia" w:hAnsi="Georgia"/>
          <w:b/>
          <w:sz w:val="22"/>
          <w:szCs w:val="22"/>
          <w:lang w:val="es-419"/>
        </w:rPr>
        <w:t>NO QUESTION 74</w:t>
      </w:r>
    </w:p>
    <w:p w14:paraId="3D7947DE" w14:textId="77777777" w:rsidR="001C2D26" w:rsidRPr="00DE6C92" w:rsidRDefault="001C2D26" w:rsidP="001C2D2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75</w:t>
      </w:r>
    </w:p>
    <w:p w14:paraId="70C6D3E8" w14:textId="77777777" w:rsidR="001C2D26" w:rsidRPr="00DE6C92" w:rsidRDefault="001C2D26" w:rsidP="001C2D2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76</w:t>
      </w:r>
    </w:p>
    <w:p w14:paraId="16BC5755" w14:textId="77777777" w:rsidR="001C2D26" w:rsidRPr="00DE6C92" w:rsidRDefault="001C2D26"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526F08A8" w14:textId="77777777" w:rsidR="006F0227" w:rsidRPr="00DE6C92" w:rsidRDefault="006F0227"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8ABF864" w14:textId="77777777" w:rsidR="00D61C12" w:rsidRDefault="00D61C12">
      <w:pPr>
        <w:rPr>
          <w:rFonts w:ascii="Georgia" w:hAnsi="Georgia"/>
          <w:sz w:val="22"/>
          <w:szCs w:val="22"/>
        </w:rPr>
      </w:pPr>
      <w:r>
        <w:rPr>
          <w:rFonts w:ascii="Georgia" w:hAnsi="Georgia"/>
          <w:sz w:val="22"/>
          <w:szCs w:val="22"/>
        </w:rPr>
        <w:br w:type="page"/>
      </w:r>
    </w:p>
    <w:p w14:paraId="4864C242" w14:textId="77777777" w:rsidR="0095385E" w:rsidRPr="00D61C1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61C12">
        <w:rPr>
          <w:rFonts w:ascii="Georgia" w:hAnsi="Georgia"/>
          <w:b/>
          <w:sz w:val="22"/>
          <w:szCs w:val="22"/>
        </w:rPr>
        <w:t>VALUES</w:t>
      </w:r>
    </w:p>
    <w:p w14:paraId="5C7D4514"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CCFE7B5" w14:textId="77777777" w:rsidR="002A6BD5" w:rsidRPr="00DE6C92" w:rsidRDefault="002A6BD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77.</w:t>
      </w:r>
      <w:r w:rsidR="0095385E" w:rsidRPr="00DE6C92">
        <w:rPr>
          <w:rFonts w:ascii="Georgia" w:hAnsi="Georgia"/>
          <w:sz w:val="22"/>
          <w:szCs w:val="22"/>
        </w:rPr>
        <w:tab/>
        <w:t xml:space="preserve">Which statement comes closer to your own views, even if neither is exactly right? </w:t>
      </w:r>
    </w:p>
    <w:p w14:paraId="5EF8E39E" w14:textId="77777777" w:rsidR="002A6BD5" w:rsidRPr="00DE6C92" w:rsidRDefault="002A6BD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D410E93" w14:textId="77777777" w:rsidR="0095385E" w:rsidRPr="00DE6C92" w:rsidRDefault="002A6BD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A857A6" w:rsidRPr="00DE6C92">
        <w:rPr>
          <w:rFonts w:ascii="Georgia" w:hAnsi="Georgia"/>
          <w:sz w:val="22"/>
          <w:szCs w:val="22"/>
        </w:rPr>
        <w:t>(</w:t>
      </w:r>
      <w:r w:rsidR="0095385E" w:rsidRPr="00DE6C92">
        <w:rPr>
          <w:rFonts w:ascii="Georgia" w:hAnsi="Georgia"/>
          <w:sz w:val="22"/>
          <w:szCs w:val="22"/>
        </w:rPr>
        <w:t>READ</w:t>
      </w:r>
      <w:r w:rsidRPr="00DE6C92">
        <w:rPr>
          <w:rFonts w:ascii="Georgia" w:hAnsi="Georgia"/>
          <w:sz w:val="22"/>
          <w:szCs w:val="22"/>
        </w:rPr>
        <w:t xml:space="preserve"> LIST</w:t>
      </w:r>
      <w:r w:rsidR="00A857A6" w:rsidRPr="00DE6C92">
        <w:rPr>
          <w:rFonts w:ascii="Georgia" w:hAnsi="Georgia"/>
          <w:sz w:val="22"/>
          <w:szCs w:val="22"/>
        </w:rPr>
        <w:t>)</w:t>
      </w:r>
      <w:r w:rsidR="0095385E" w:rsidRPr="00DE6C92">
        <w:rPr>
          <w:rFonts w:ascii="Georgia" w:hAnsi="Georgia"/>
          <w:sz w:val="22"/>
          <w:szCs w:val="22"/>
        </w:rPr>
        <w:t xml:space="preserve"> </w:t>
      </w:r>
    </w:p>
    <w:p w14:paraId="13D8DFA4"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2085FF0" w14:textId="77777777" w:rsidR="0095385E" w:rsidRPr="00DE6C92" w:rsidRDefault="007163D9"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Qn77</w:t>
      </w:r>
      <w:r w:rsidR="002A6BD5" w:rsidRPr="00DE6C92">
        <w:rPr>
          <w:rFonts w:ascii="Georgia" w:hAnsi="Georgia"/>
          <w:sz w:val="22"/>
          <w:szCs w:val="22"/>
        </w:rPr>
        <w:tab/>
      </w:r>
      <w:r w:rsidR="0095385E" w:rsidRPr="00DE6C92">
        <w:rPr>
          <w:rFonts w:ascii="Georgia" w:hAnsi="Georgia"/>
          <w:sz w:val="22"/>
          <w:szCs w:val="22"/>
        </w:rPr>
        <w:t>1</w:t>
      </w:r>
      <w:r w:rsidR="002A6BD5" w:rsidRPr="00DE6C92">
        <w:rPr>
          <w:rFonts w:ascii="Georgia" w:hAnsi="Georgia"/>
          <w:sz w:val="22"/>
          <w:szCs w:val="22"/>
        </w:rPr>
        <w:tab/>
      </w:r>
      <w:r w:rsidR="0095385E" w:rsidRPr="00DE6C92">
        <w:rPr>
          <w:rFonts w:ascii="Georgia" w:hAnsi="Georgia"/>
          <w:sz w:val="22"/>
          <w:szCs w:val="22"/>
        </w:rPr>
        <w:t>Homosexuality</w:t>
      </w:r>
      <w:r w:rsidR="002A6BD5" w:rsidRPr="00DE6C92">
        <w:rPr>
          <w:rFonts w:ascii="Georgia" w:hAnsi="Georgia"/>
          <w:sz w:val="22"/>
          <w:szCs w:val="22"/>
        </w:rPr>
        <w:t xml:space="preserve"> should be accepted by society. </w:t>
      </w:r>
      <w:r w:rsidR="00A857A6" w:rsidRPr="00DE6C92">
        <w:rPr>
          <w:rFonts w:ascii="Georgia" w:hAnsi="Georgia"/>
          <w:sz w:val="22"/>
          <w:szCs w:val="22"/>
        </w:rPr>
        <w:t>(</w:t>
      </w:r>
      <w:r w:rsidR="0095385E" w:rsidRPr="00DE6C92">
        <w:rPr>
          <w:rFonts w:ascii="Georgia" w:hAnsi="Georgia"/>
          <w:sz w:val="22"/>
          <w:szCs w:val="22"/>
        </w:rPr>
        <w:t>OR</w:t>
      </w:r>
      <w:r w:rsidR="00A857A6" w:rsidRPr="00DE6C92">
        <w:rPr>
          <w:rFonts w:ascii="Georgia" w:hAnsi="Georgia"/>
          <w:sz w:val="22"/>
          <w:szCs w:val="22"/>
        </w:rPr>
        <w:t>)</w:t>
      </w:r>
    </w:p>
    <w:p w14:paraId="165526FF" w14:textId="77777777" w:rsidR="0095385E" w:rsidRPr="00DE6C92" w:rsidRDefault="002A6BD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2</w:t>
      </w:r>
      <w:r w:rsidR="0095385E" w:rsidRPr="00DE6C92">
        <w:rPr>
          <w:rFonts w:ascii="Georgia" w:hAnsi="Georgia"/>
          <w:sz w:val="22"/>
          <w:szCs w:val="22"/>
        </w:rPr>
        <w:tab/>
        <w:t>Homosexuality should be discouraged by society.</w:t>
      </w:r>
    </w:p>
    <w:p w14:paraId="5BC5CFF1" w14:textId="77777777" w:rsidR="0095385E" w:rsidRPr="00DE6C92" w:rsidRDefault="002A6BD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3</w:t>
      </w:r>
      <w:r w:rsidR="0095385E" w:rsidRPr="00DE6C92">
        <w:rPr>
          <w:rFonts w:ascii="Georgia" w:hAnsi="Georgia"/>
          <w:sz w:val="22"/>
          <w:szCs w:val="22"/>
        </w:rPr>
        <w:tab/>
        <w:t>(DO NOT READ) Neither/Both equally</w:t>
      </w:r>
    </w:p>
    <w:p w14:paraId="4EC73015" w14:textId="77777777" w:rsidR="0095385E" w:rsidRPr="00DE6C92" w:rsidRDefault="002A6BD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A8C862C" w14:textId="77777777" w:rsidR="0095385E" w:rsidRPr="00DE6C92" w:rsidRDefault="002A6BD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0C041915" w14:textId="77777777" w:rsidR="002A6BD5" w:rsidRPr="00DE6C92" w:rsidRDefault="002A6BD5"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442FEF7"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693C1661" w14:textId="77777777" w:rsidR="0095385E" w:rsidRPr="00DE6C92" w:rsidRDefault="0095385E"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sz w:val="22"/>
          <w:szCs w:val="22"/>
        </w:rPr>
        <w:t>(ROTATE 1-4 FOR ONE HALF OF THE SAMPLE; ROTATE 4-1 FOR OTHER HALF OF SAMPLE)</w:t>
      </w:r>
    </w:p>
    <w:p w14:paraId="41338079"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78.</w:t>
      </w:r>
      <w:r w:rsidRPr="00DE6C92">
        <w:rPr>
          <w:rFonts w:ascii="Georgia" w:hAnsi="Georgia"/>
          <w:sz w:val="22"/>
          <w:szCs w:val="22"/>
        </w:rPr>
        <w:tab/>
      </w:r>
      <w:r w:rsidR="0095385E" w:rsidRPr="00DE6C92">
        <w:rPr>
          <w:rFonts w:ascii="Georgia" w:hAnsi="Georgia"/>
          <w:sz w:val="22"/>
          <w:szCs w:val="22"/>
        </w:rPr>
        <w:t>Do you think abortion should be…?</w:t>
      </w:r>
    </w:p>
    <w:p w14:paraId="6FD477B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(READ LIST.  ENTER ONE ONLY)</w:t>
      </w:r>
    </w:p>
    <w:p w14:paraId="4502D9C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96905F4"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Qn78</w:t>
      </w:r>
      <w:r w:rsidR="00CB149B" w:rsidRPr="00DE6C92">
        <w:rPr>
          <w:rFonts w:ascii="Georgia" w:hAnsi="Georgia"/>
          <w:sz w:val="22"/>
          <w:szCs w:val="22"/>
        </w:rPr>
        <w:tab/>
      </w:r>
      <w:r w:rsidR="0095385E" w:rsidRPr="00DE6C92">
        <w:rPr>
          <w:rFonts w:ascii="Georgia" w:hAnsi="Georgia"/>
          <w:sz w:val="22"/>
          <w:szCs w:val="22"/>
        </w:rPr>
        <w:t>1</w:t>
      </w:r>
      <w:r w:rsidR="0095385E" w:rsidRPr="00DE6C92">
        <w:rPr>
          <w:rFonts w:ascii="Georgia" w:hAnsi="Georgia"/>
          <w:sz w:val="22"/>
          <w:szCs w:val="22"/>
        </w:rPr>
        <w:tab/>
        <w:t>Legal in all cases</w:t>
      </w:r>
    </w:p>
    <w:p w14:paraId="6D161BA2"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2</w:t>
      </w:r>
      <w:r w:rsidR="0095385E" w:rsidRPr="00DE6C92">
        <w:rPr>
          <w:rFonts w:ascii="Georgia" w:hAnsi="Georgia"/>
          <w:sz w:val="22"/>
          <w:szCs w:val="22"/>
        </w:rPr>
        <w:tab/>
        <w:t>Legal in most cases</w:t>
      </w:r>
    </w:p>
    <w:p w14:paraId="042F0653"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3</w:t>
      </w:r>
      <w:r w:rsidR="0095385E" w:rsidRPr="00DE6C92">
        <w:rPr>
          <w:rFonts w:ascii="Georgia" w:hAnsi="Georgia"/>
          <w:sz w:val="22"/>
          <w:szCs w:val="22"/>
        </w:rPr>
        <w:tab/>
        <w:t>Illegal in most cases</w:t>
      </w:r>
    </w:p>
    <w:p w14:paraId="1B1243FE"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4</w:t>
      </w:r>
      <w:r w:rsidR="0095385E" w:rsidRPr="00DE6C92">
        <w:rPr>
          <w:rFonts w:ascii="Georgia" w:hAnsi="Georgia"/>
          <w:sz w:val="22"/>
          <w:szCs w:val="22"/>
        </w:rPr>
        <w:tab/>
        <w:t>Illegal in all cases</w:t>
      </w:r>
    </w:p>
    <w:p w14:paraId="26C736B3"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38A392F"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28C096D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F679CFA" w14:textId="77777777" w:rsidR="006F0227" w:rsidRPr="00DE6C92" w:rsidRDefault="006F022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79</w:t>
      </w:r>
    </w:p>
    <w:p w14:paraId="44FE3215" w14:textId="77777777" w:rsidR="006F0227" w:rsidRPr="00DE6C92" w:rsidRDefault="006F0227"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6D434DB" w14:textId="77777777" w:rsidR="000E4321" w:rsidRDefault="000E4321">
      <w:pPr>
        <w:rPr>
          <w:rFonts w:ascii="Georgia" w:hAnsi="Georgia"/>
          <w:sz w:val="22"/>
          <w:szCs w:val="22"/>
        </w:rPr>
      </w:pPr>
      <w:r>
        <w:rPr>
          <w:rFonts w:ascii="Georgia" w:hAnsi="Georgia"/>
          <w:sz w:val="22"/>
          <w:szCs w:val="22"/>
        </w:rPr>
        <w:br w:type="page"/>
      </w:r>
    </w:p>
    <w:p w14:paraId="75FC9E9B" w14:textId="77777777" w:rsidR="0095385E" w:rsidRPr="00DE6C92" w:rsidRDefault="00CB149B"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775D9378" w14:textId="77777777" w:rsidR="00CB149B" w:rsidRPr="00DE6C92" w:rsidRDefault="00CB149B"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(SCRAMBLE)</w:t>
      </w:r>
    </w:p>
    <w:p w14:paraId="5BEF69D7" w14:textId="77777777" w:rsidR="00CB149B" w:rsidRPr="00DE6C92" w:rsidRDefault="00CB149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80.</w:t>
      </w:r>
      <w:r w:rsidR="0095385E" w:rsidRPr="00DE6C92">
        <w:rPr>
          <w:rFonts w:ascii="Georgia" w:hAnsi="Georgia"/>
          <w:sz w:val="22"/>
          <w:szCs w:val="22"/>
        </w:rPr>
        <w:tab/>
        <w:t xml:space="preserve">Now I’m going to ask you about your language use. When you </w:t>
      </w:r>
      <w:r w:rsidR="00A857A6" w:rsidRPr="00DE6C92">
        <w:rPr>
          <w:rFonts w:ascii="Georgia" w:hAnsi="Georgia"/>
          <w:sz w:val="22"/>
          <w:szCs w:val="22"/>
        </w:rPr>
        <w:t>(</w:t>
      </w:r>
      <w:r w:rsidR="0095385E" w:rsidRPr="00DE6C92">
        <w:rPr>
          <w:rFonts w:ascii="Georgia" w:hAnsi="Georgia"/>
          <w:sz w:val="22"/>
          <w:szCs w:val="22"/>
        </w:rPr>
        <w:t>INSERT</w:t>
      </w:r>
      <w:r w:rsidR="00A857A6" w:rsidRPr="00DE6C92">
        <w:rPr>
          <w:rFonts w:ascii="Georgia" w:hAnsi="Georgia"/>
          <w:sz w:val="22"/>
          <w:szCs w:val="22"/>
        </w:rPr>
        <w:t>)</w:t>
      </w:r>
      <w:r w:rsidR="0095385E" w:rsidRPr="00DE6C92">
        <w:rPr>
          <w:rFonts w:ascii="Georgia" w:hAnsi="Georgia"/>
          <w:sz w:val="22"/>
          <w:szCs w:val="22"/>
        </w:rPr>
        <w:t xml:space="preserve"> is it only in Spanish, mostly in Spanish, mostly in English, or only in English? </w:t>
      </w:r>
    </w:p>
    <w:p w14:paraId="0ABC31B4" w14:textId="77777777" w:rsidR="0095385E" w:rsidRPr="00DE6C92" w:rsidRDefault="00CB149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 xml:space="preserve">How about when you </w:t>
      </w:r>
      <w:r w:rsidR="00A857A6" w:rsidRPr="00DE6C92">
        <w:rPr>
          <w:rFonts w:ascii="Georgia" w:hAnsi="Georgia"/>
          <w:sz w:val="22"/>
          <w:szCs w:val="22"/>
        </w:rPr>
        <w:t>(</w:t>
      </w:r>
      <w:r w:rsidR="0095385E" w:rsidRPr="00DE6C92">
        <w:rPr>
          <w:rFonts w:ascii="Georgia" w:hAnsi="Georgia"/>
          <w:sz w:val="22"/>
          <w:szCs w:val="22"/>
        </w:rPr>
        <w:t>INSERT</w:t>
      </w:r>
      <w:r w:rsidR="00A857A6" w:rsidRPr="00DE6C92">
        <w:rPr>
          <w:rFonts w:ascii="Georgia" w:hAnsi="Georgia"/>
          <w:sz w:val="22"/>
          <w:szCs w:val="22"/>
        </w:rPr>
        <w:t>)</w:t>
      </w:r>
      <w:r w:rsidR="0095385E" w:rsidRPr="00DE6C92">
        <w:rPr>
          <w:rFonts w:ascii="Georgia" w:hAnsi="Georgia"/>
          <w:sz w:val="22"/>
          <w:szCs w:val="22"/>
        </w:rPr>
        <w:t>?</w:t>
      </w:r>
    </w:p>
    <w:p w14:paraId="70CB7CA3"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9796689"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t>Only in Spanish</w:t>
      </w:r>
    </w:p>
    <w:p w14:paraId="515F7035"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Mostly in Spanish</w:t>
      </w:r>
    </w:p>
    <w:p w14:paraId="5560844F"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Mostly in English</w:t>
      </w:r>
    </w:p>
    <w:p w14:paraId="72C0A97B"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Only in English</w:t>
      </w:r>
    </w:p>
    <w:p w14:paraId="6432CB44"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t>(DO NOT READ) Both equally/About the same</w:t>
      </w:r>
    </w:p>
    <w:p w14:paraId="0BACEC03"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03E6EFAF" w14:textId="77777777" w:rsidR="0095385E" w:rsidRPr="00DE6C92" w:rsidRDefault="0095385E"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D85AFB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CB2E097" w14:textId="77777777" w:rsidR="0095385E" w:rsidRPr="00DE6C92" w:rsidRDefault="007163D9"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Qn80a</w:t>
      </w:r>
      <w:r w:rsidR="0095385E" w:rsidRPr="00DE6C92">
        <w:rPr>
          <w:rFonts w:ascii="Georgia" w:hAnsi="Georgia"/>
          <w:sz w:val="22"/>
          <w:szCs w:val="22"/>
        </w:rPr>
        <w:tab/>
        <w:t>a.</w:t>
      </w:r>
      <w:r w:rsidR="0095385E" w:rsidRPr="00DE6C92">
        <w:rPr>
          <w:rFonts w:ascii="Georgia" w:hAnsi="Georgia"/>
          <w:sz w:val="22"/>
          <w:szCs w:val="22"/>
        </w:rPr>
        <w:tab/>
        <w:t xml:space="preserve">Listen to music </w:t>
      </w:r>
    </w:p>
    <w:p w14:paraId="155EC3EB" w14:textId="77777777" w:rsidR="0095385E" w:rsidRPr="00DE6C92" w:rsidRDefault="007163D9"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Qn80b</w:t>
      </w:r>
      <w:r w:rsidR="0095385E" w:rsidRPr="00DE6C92">
        <w:rPr>
          <w:rFonts w:ascii="Georgia" w:hAnsi="Georgia"/>
          <w:i/>
          <w:sz w:val="22"/>
          <w:szCs w:val="22"/>
        </w:rPr>
        <w:tab/>
      </w:r>
      <w:r w:rsidR="0095385E" w:rsidRPr="00DE6C92">
        <w:rPr>
          <w:rFonts w:ascii="Georgia" w:hAnsi="Georgia"/>
          <w:sz w:val="22"/>
          <w:szCs w:val="22"/>
        </w:rPr>
        <w:t>b.</w:t>
      </w:r>
      <w:r w:rsidR="0095385E" w:rsidRPr="00DE6C92">
        <w:rPr>
          <w:rFonts w:ascii="Georgia" w:hAnsi="Georgia"/>
          <w:sz w:val="22"/>
          <w:szCs w:val="22"/>
        </w:rPr>
        <w:tab/>
        <w:t xml:space="preserve">Watch television </w:t>
      </w:r>
    </w:p>
    <w:p w14:paraId="6F8ED7A6" w14:textId="77777777" w:rsidR="0095385E" w:rsidRPr="00DE6C92" w:rsidRDefault="007163D9"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Qn80c</w:t>
      </w:r>
      <w:r w:rsidR="0095385E" w:rsidRPr="00DE6C92">
        <w:rPr>
          <w:rFonts w:ascii="Georgia" w:hAnsi="Georgia"/>
          <w:sz w:val="22"/>
          <w:szCs w:val="22"/>
        </w:rPr>
        <w:tab/>
        <w:t>c.</w:t>
      </w:r>
      <w:r w:rsidR="0095385E" w:rsidRPr="00DE6C92">
        <w:rPr>
          <w:rFonts w:ascii="Georgia" w:hAnsi="Georgia"/>
          <w:sz w:val="22"/>
          <w:szCs w:val="22"/>
        </w:rPr>
        <w:tab/>
        <w:t xml:space="preserve">Think </w:t>
      </w:r>
    </w:p>
    <w:p w14:paraId="55F3EDDE" w14:textId="77777777" w:rsidR="00030BA4" w:rsidRPr="00DE6C92" w:rsidRDefault="00030BA4" w:rsidP="005342BF">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9F95384" w14:textId="77777777" w:rsidR="000E4321" w:rsidRDefault="000E4321">
      <w:pPr>
        <w:rPr>
          <w:rFonts w:ascii="Georgia" w:hAnsi="Georgia"/>
          <w:b/>
          <w:sz w:val="22"/>
          <w:szCs w:val="22"/>
        </w:rPr>
      </w:pPr>
      <w:r>
        <w:rPr>
          <w:rFonts w:ascii="Georgia" w:hAnsi="Georgia"/>
          <w:b/>
          <w:sz w:val="22"/>
          <w:szCs w:val="22"/>
        </w:rPr>
        <w:br w:type="page"/>
      </w:r>
    </w:p>
    <w:p w14:paraId="3D0597B7" w14:textId="77777777" w:rsidR="0095385E" w:rsidRPr="00D61C1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61C12">
        <w:rPr>
          <w:rFonts w:ascii="Georgia" w:hAnsi="Georgia"/>
          <w:b/>
          <w:sz w:val="22"/>
          <w:szCs w:val="22"/>
        </w:rPr>
        <w:t xml:space="preserve">DEMOGRAPHICS </w:t>
      </w:r>
    </w:p>
    <w:p w14:paraId="1A9A1A2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4E924E1"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1F388AC1" w14:textId="77777777" w:rsidR="0095385E" w:rsidRPr="00DE6C92" w:rsidRDefault="00CB149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81.</w:t>
      </w:r>
      <w:r w:rsidR="0095385E" w:rsidRPr="00DE6C92">
        <w:rPr>
          <w:rFonts w:ascii="Georgia" w:hAnsi="Georgia"/>
          <w:sz w:val="22"/>
          <w:szCs w:val="22"/>
        </w:rPr>
        <w:tab/>
      </w:r>
      <w:r w:rsidR="0095385E" w:rsidRPr="00DE6C92">
        <w:rPr>
          <w:rFonts w:ascii="Georgia" w:hAnsi="Georgia"/>
          <w:sz w:val="22"/>
          <w:szCs w:val="22"/>
        </w:rPr>
        <w:tab/>
        <w:t>In politics today, do you consider yourself a Republican, a Democrat, an Independent, or something else?</w:t>
      </w:r>
    </w:p>
    <w:p w14:paraId="572FDEB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280BD38"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Qn81</w:t>
      </w:r>
      <w:r w:rsidR="0095385E" w:rsidRPr="00DE6C92">
        <w:rPr>
          <w:rFonts w:ascii="Georgia" w:hAnsi="Georgia"/>
          <w:sz w:val="22"/>
          <w:szCs w:val="22"/>
        </w:rPr>
        <w:tab/>
        <w:t>1</w:t>
      </w:r>
      <w:r w:rsidR="0095385E" w:rsidRPr="00DE6C92">
        <w:rPr>
          <w:rFonts w:ascii="Georgia" w:hAnsi="Georgia"/>
          <w:sz w:val="22"/>
          <w:szCs w:val="22"/>
        </w:rPr>
        <w:tab/>
        <w:t>Republican</w:t>
      </w:r>
    </w:p>
    <w:p w14:paraId="7FE7EEE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Democrat</w:t>
      </w:r>
    </w:p>
    <w:p w14:paraId="7FC4DA6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Independent</w:t>
      </w:r>
    </w:p>
    <w:p w14:paraId="3DFC5E9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 xml:space="preserve">Something else </w:t>
      </w:r>
    </w:p>
    <w:p w14:paraId="15C59C5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590BE5D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387D24F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4004351"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IF Q.81 = 3, 4, D OR R</w:t>
      </w:r>
      <w:r w:rsidRPr="00DE6C92">
        <w:rPr>
          <w:rFonts w:ascii="Georgia" w:hAnsi="Georgia"/>
          <w:sz w:val="22"/>
          <w:szCs w:val="22"/>
        </w:rPr>
        <w:t>)</w:t>
      </w:r>
    </w:p>
    <w:p w14:paraId="0923529F"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82.</w:t>
      </w:r>
      <w:r w:rsidR="0095385E" w:rsidRPr="00DE6C92">
        <w:rPr>
          <w:rFonts w:ascii="Georgia" w:hAnsi="Georgia"/>
          <w:sz w:val="22"/>
          <w:szCs w:val="22"/>
        </w:rPr>
        <w:tab/>
      </w:r>
      <w:r w:rsidR="0095385E" w:rsidRPr="00DE6C92">
        <w:rPr>
          <w:rFonts w:ascii="Georgia" w:hAnsi="Georgia"/>
          <w:sz w:val="22"/>
          <w:szCs w:val="22"/>
        </w:rPr>
        <w:tab/>
        <w:t xml:space="preserve">Do you consider yourself closer to the Republican Party or the Democratic Party? </w:t>
      </w:r>
    </w:p>
    <w:p w14:paraId="2B25493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076D0AB"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Qn82</w:t>
      </w:r>
      <w:r w:rsidR="0095385E" w:rsidRPr="00DE6C92">
        <w:rPr>
          <w:rFonts w:ascii="Georgia" w:hAnsi="Georgia"/>
          <w:sz w:val="22"/>
          <w:szCs w:val="22"/>
        </w:rPr>
        <w:tab/>
        <w:t>1</w:t>
      </w:r>
      <w:r w:rsidR="0095385E" w:rsidRPr="00DE6C92">
        <w:rPr>
          <w:rFonts w:ascii="Georgia" w:hAnsi="Georgia"/>
          <w:sz w:val="22"/>
          <w:szCs w:val="22"/>
        </w:rPr>
        <w:tab/>
        <w:t>Republican Party</w:t>
      </w:r>
    </w:p>
    <w:p w14:paraId="79301C7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Democratic Party</w:t>
      </w:r>
    </w:p>
    <w:p w14:paraId="45C0F41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(VOL. DO NOT READ) Neither</w:t>
      </w:r>
    </w:p>
    <w:p w14:paraId="1661281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(VOL. DO NOT READ) Other</w:t>
      </w:r>
    </w:p>
    <w:p w14:paraId="284BDF5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01C4A09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6F50B3D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6101ECC"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337A1A81"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83.</w:t>
      </w:r>
      <w:r w:rsidRPr="00DE6C92">
        <w:rPr>
          <w:rFonts w:ascii="Georgia" w:hAnsi="Georgia"/>
          <w:sz w:val="22"/>
          <w:szCs w:val="22"/>
        </w:rPr>
        <w:tab/>
      </w:r>
      <w:r w:rsidR="0095385E" w:rsidRPr="00DE6C92">
        <w:rPr>
          <w:rFonts w:ascii="Georgia" w:hAnsi="Georgia"/>
          <w:sz w:val="22"/>
          <w:szCs w:val="22"/>
        </w:rPr>
        <w:t xml:space="preserve">In general, would you describe your political views as... </w:t>
      </w:r>
      <w:r w:rsidR="00A857A6" w:rsidRPr="00DE6C92">
        <w:rPr>
          <w:rFonts w:ascii="Georgia" w:hAnsi="Georgia"/>
          <w:sz w:val="22"/>
          <w:szCs w:val="22"/>
        </w:rPr>
        <w:t>(</w:t>
      </w:r>
      <w:r w:rsidR="0095385E" w:rsidRPr="00DE6C92">
        <w:rPr>
          <w:rFonts w:ascii="Georgia" w:hAnsi="Georgia"/>
          <w:sz w:val="22"/>
          <w:szCs w:val="22"/>
        </w:rPr>
        <w:t>READ</w:t>
      </w:r>
      <w:r w:rsidRPr="00DE6C92">
        <w:rPr>
          <w:rFonts w:ascii="Georgia" w:hAnsi="Georgia"/>
          <w:sz w:val="22"/>
          <w:szCs w:val="22"/>
        </w:rPr>
        <w:t xml:space="preserve"> LIST</w:t>
      </w:r>
      <w:r w:rsidR="00A857A6" w:rsidRPr="00DE6C92">
        <w:rPr>
          <w:rFonts w:ascii="Georgia" w:hAnsi="Georgia"/>
          <w:sz w:val="22"/>
          <w:szCs w:val="22"/>
        </w:rPr>
        <w:t>)</w:t>
      </w:r>
      <w:r w:rsidR="0095385E" w:rsidRPr="00DE6C92">
        <w:rPr>
          <w:rFonts w:ascii="Georgia" w:hAnsi="Georgia"/>
          <w:sz w:val="22"/>
          <w:szCs w:val="22"/>
        </w:rPr>
        <w:t>?</w:t>
      </w:r>
    </w:p>
    <w:p w14:paraId="6E5788A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F223494"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Qn83</w:t>
      </w:r>
      <w:r w:rsidR="0095385E" w:rsidRPr="00DE6C92">
        <w:rPr>
          <w:rFonts w:ascii="Georgia" w:hAnsi="Georgia"/>
          <w:sz w:val="22"/>
          <w:szCs w:val="22"/>
        </w:rPr>
        <w:tab/>
        <w:t>1</w:t>
      </w:r>
      <w:r w:rsidR="0095385E" w:rsidRPr="00DE6C92">
        <w:rPr>
          <w:rFonts w:ascii="Georgia" w:hAnsi="Georgia"/>
          <w:sz w:val="22"/>
          <w:szCs w:val="22"/>
        </w:rPr>
        <w:tab/>
        <w:t>Very conservative</w:t>
      </w:r>
    </w:p>
    <w:p w14:paraId="4E47D76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Conservative</w:t>
      </w:r>
    </w:p>
    <w:p w14:paraId="351E4DE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Moderate</w:t>
      </w:r>
    </w:p>
    <w:p w14:paraId="669F4A1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Liberal, OR</w:t>
      </w:r>
    </w:p>
    <w:p w14:paraId="07EA56E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t>Very liberal</w:t>
      </w:r>
    </w:p>
    <w:p w14:paraId="4413DF9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97656C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BEB50A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D82F4E1" w14:textId="77777777" w:rsidR="0095385E" w:rsidRPr="00DE6C92" w:rsidRDefault="00CB149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r w:rsidRPr="00DE6C92">
        <w:rPr>
          <w:rFonts w:ascii="Georgia" w:hAnsi="Georgia"/>
          <w:sz w:val="22"/>
          <w:szCs w:val="22"/>
        </w:rPr>
        <w:t xml:space="preserve">  </w:t>
      </w:r>
    </w:p>
    <w:p w14:paraId="53F95B7D" w14:textId="77777777" w:rsidR="00F53305"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F53305" w:rsidRPr="00DE6C92">
        <w:rPr>
          <w:rFonts w:ascii="Georgia" w:hAnsi="Georgia"/>
          <w:sz w:val="22"/>
          <w:szCs w:val="22"/>
        </w:rPr>
        <w:t xml:space="preserve">(IF WE NEED VARIABLE IN BACKEND - </w:t>
      </w:r>
      <w:proofErr w:type="gramStart"/>
      <w:r w:rsidR="00F53305" w:rsidRPr="00DE6C92">
        <w:rPr>
          <w:rFonts w:ascii="Georgia" w:hAnsi="Georgia"/>
          <w:sz w:val="22"/>
          <w:szCs w:val="22"/>
        </w:rPr>
        <w:t>QID:race</w:t>
      </w:r>
      <w:proofErr w:type="gramEnd"/>
      <w:r w:rsidR="00F53305" w:rsidRPr="00DE6C92">
        <w:rPr>
          <w:rFonts w:ascii="Georgia" w:hAnsi="Georgia"/>
          <w:sz w:val="22"/>
          <w:szCs w:val="22"/>
        </w:rPr>
        <w:t xml:space="preserve">1) </w:t>
      </w:r>
    </w:p>
    <w:p w14:paraId="2037BF13" w14:textId="77777777" w:rsidR="0095385E" w:rsidRPr="00DE6C92" w:rsidRDefault="00F53305"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 xml:space="preserve">(INSERT “Hispanics” IF Q.2=1, INSERT “Latinos” IF Q.2=2, 3, D, R) </w:t>
      </w:r>
    </w:p>
    <w:p w14:paraId="15AA0EA0" w14:textId="77777777" w:rsidR="00CB149B" w:rsidRPr="00DE6C92" w:rsidRDefault="00CB149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RACE</w:t>
      </w:r>
      <w:r w:rsidRPr="00DE6C92">
        <w:rPr>
          <w:rFonts w:ascii="Georgia" w:hAnsi="Georgia"/>
          <w:sz w:val="22"/>
          <w:szCs w:val="22"/>
        </w:rPr>
        <w:t>.</w:t>
      </w:r>
      <w:r w:rsidRPr="00DE6C92">
        <w:rPr>
          <w:rFonts w:ascii="Georgia" w:hAnsi="Georgia"/>
          <w:sz w:val="22"/>
          <w:szCs w:val="22"/>
        </w:rPr>
        <w:tab/>
      </w:r>
      <w:r w:rsidR="0095385E" w:rsidRPr="00DE6C92">
        <w:rPr>
          <w:rFonts w:ascii="Georgia" w:hAnsi="Georgia"/>
          <w:sz w:val="22"/>
          <w:szCs w:val="22"/>
        </w:rPr>
        <w:t xml:space="preserve">Which of the following describes your race? You can select as many as apply. </w:t>
      </w:r>
    </w:p>
    <w:p w14:paraId="37FFD7FB" w14:textId="77777777" w:rsidR="00CB149B" w:rsidRPr="00DE6C92" w:rsidRDefault="00CB149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D0D9970" w14:textId="77777777" w:rsidR="0095385E" w:rsidRPr="00DE6C92" w:rsidRDefault="00A857A6"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285"/>
        <w:rPr>
          <w:rFonts w:ascii="Georgia" w:hAnsi="Georgia"/>
          <w:sz w:val="22"/>
          <w:szCs w:val="22"/>
        </w:rPr>
      </w:pPr>
      <w:r w:rsidRPr="00DE6C92">
        <w:rPr>
          <w:rFonts w:ascii="Georgia" w:hAnsi="Georgia"/>
          <w:sz w:val="22"/>
          <w:szCs w:val="22"/>
        </w:rPr>
        <w:t>(</w:t>
      </w:r>
      <w:r w:rsidR="0095385E" w:rsidRPr="00DE6C92">
        <w:rPr>
          <w:rFonts w:ascii="Georgia" w:hAnsi="Georgia"/>
          <w:sz w:val="22"/>
          <w:szCs w:val="22"/>
        </w:rPr>
        <w:t>READ LIST. RECORD UP TO FOUR RESPONSES IN ORDER MENTIONED BUT DO NOT PROBE FOR ADDITIONAL MENTIONS</w:t>
      </w:r>
      <w:r w:rsidRPr="00DE6C92">
        <w:rPr>
          <w:rFonts w:ascii="Georgia" w:hAnsi="Georgia"/>
          <w:sz w:val="22"/>
          <w:szCs w:val="22"/>
        </w:rPr>
        <w:t>)</w:t>
      </w:r>
      <w:r w:rsidR="0095385E" w:rsidRPr="00DE6C92">
        <w:rPr>
          <w:rFonts w:ascii="Georgia" w:hAnsi="Georgia"/>
          <w:sz w:val="22"/>
          <w:szCs w:val="22"/>
        </w:rPr>
        <w:t xml:space="preserve"> </w:t>
      </w:r>
    </w:p>
    <w:p w14:paraId="3DC4550C" w14:textId="77777777" w:rsidR="004601EB" w:rsidRPr="00DE6C92" w:rsidRDefault="004601E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285"/>
        <w:rPr>
          <w:rFonts w:ascii="Georgia" w:hAnsi="Georgia"/>
          <w:sz w:val="22"/>
          <w:szCs w:val="22"/>
        </w:rPr>
      </w:pPr>
    </w:p>
    <w:p w14:paraId="2FFF94D6" w14:textId="77777777" w:rsidR="004601EB" w:rsidRPr="00DE6C92" w:rsidRDefault="004601E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285"/>
        <w:rPr>
          <w:rFonts w:ascii="Georgia" w:hAnsi="Georgia"/>
          <w:sz w:val="22"/>
          <w:szCs w:val="22"/>
        </w:rPr>
      </w:pPr>
      <w:r w:rsidRPr="00DE6C92">
        <w:rPr>
          <w:rFonts w:ascii="Georgia" w:hAnsi="Georgia"/>
          <w:sz w:val="22"/>
          <w:szCs w:val="22"/>
        </w:rPr>
        <w:t>(INTERVIEWER: IF R SAYS A NATIONALITY SUCH AS “Mexican” OR “Cuban” CODE AS “Some other race”)</w:t>
      </w:r>
    </w:p>
    <w:p w14:paraId="7AFDA9A9" w14:textId="77777777" w:rsidR="0095385E" w:rsidRPr="00DE6C92" w:rsidRDefault="007163D9"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Qnrace01</w:t>
      </w:r>
    </w:p>
    <w:p w14:paraId="7062A304" w14:textId="77777777" w:rsidR="007163D9" w:rsidRPr="00DE6C92" w:rsidRDefault="007163D9"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Qnrace02</w:t>
      </w:r>
    </w:p>
    <w:p w14:paraId="1314BC94" w14:textId="77777777" w:rsidR="007163D9" w:rsidRPr="00DE6C92" w:rsidRDefault="007163D9"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Qnrace03</w:t>
      </w:r>
    </w:p>
    <w:p w14:paraId="1D933171" w14:textId="77777777" w:rsidR="007163D9" w:rsidRPr="00DE6C92" w:rsidRDefault="007163D9"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Qnrace04</w:t>
      </w:r>
    </w:p>
    <w:p w14:paraId="32DC6DF4" w14:textId="77777777" w:rsidR="0095385E" w:rsidRPr="00DE6C92" w:rsidRDefault="007163D9"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ab/>
      </w:r>
      <w:r w:rsidR="00CB149B" w:rsidRPr="00DE6C92">
        <w:rPr>
          <w:rFonts w:ascii="Georgia" w:hAnsi="Georgia"/>
          <w:sz w:val="22"/>
          <w:szCs w:val="22"/>
        </w:rPr>
        <w:tab/>
      </w:r>
      <w:r w:rsidR="0095385E" w:rsidRPr="00DE6C92">
        <w:rPr>
          <w:rFonts w:ascii="Georgia" w:hAnsi="Georgia"/>
          <w:sz w:val="22"/>
          <w:szCs w:val="22"/>
        </w:rPr>
        <w:t>1</w:t>
      </w:r>
      <w:r w:rsidR="0095385E" w:rsidRPr="00DE6C92">
        <w:rPr>
          <w:rFonts w:ascii="Georgia" w:hAnsi="Georgia"/>
          <w:sz w:val="22"/>
          <w:szCs w:val="22"/>
        </w:rPr>
        <w:tab/>
        <w:t xml:space="preserve">White </w:t>
      </w:r>
    </w:p>
    <w:p w14:paraId="4D73026E" w14:textId="77777777" w:rsidR="0095385E" w:rsidRPr="00DE6C92" w:rsidRDefault="00CB149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2</w:t>
      </w:r>
      <w:r w:rsidR="0095385E" w:rsidRPr="00DE6C92">
        <w:rPr>
          <w:rFonts w:ascii="Georgia" w:hAnsi="Georgia"/>
          <w:sz w:val="22"/>
          <w:szCs w:val="22"/>
        </w:rPr>
        <w:tab/>
        <w:t>Black or African-American</w:t>
      </w:r>
    </w:p>
    <w:p w14:paraId="5031192A" w14:textId="77777777" w:rsidR="0095385E" w:rsidRPr="00DE6C92" w:rsidRDefault="00CB149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3</w:t>
      </w:r>
      <w:r w:rsidR="0095385E" w:rsidRPr="00DE6C92">
        <w:rPr>
          <w:rFonts w:ascii="Georgia" w:hAnsi="Georgia"/>
          <w:sz w:val="22"/>
          <w:szCs w:val="22"/>
        </w:rPr>
        <w:tab/>
        <w:t xml:space="preserve">Asian or Asian-American </w:t>
      </w:r>
      <w:r w:rsidR="00A857A6" w:rsidRPr="00DE6C92">
        <w:rPr>
          <w:rFonts w:ascii="Georgia" w:hAnsi="Georgia"/>
          <w:sz w:val="22"/>
          <w:szCs w:val="22"/>
        </w:rPr>
        <w:t>(</w:t>
      </w:r>
      <w:r w:rsidR="0095385E" w:rsidRPr="00DE6C92">
        <w:rPr>
          <w:rFonts w:ascii="Georgia" w:hAnsi="Georgia"/>
          <w:sz w:val="22"/>
          <w:szCs w:val="22"/>
        </w:rPr>
        <w:t>OR</w:t>
      </w:r>
      <w:r w:rsidR="00A857A6" w:rsidRPr="00DE6C92">
        <w:rPr>
          <w:rFonts w:ascii="Georgia" w:hAnsi="Georgia"/>
          <w:sz w:val="22"/>
          <w:szCs w:val="22"/>
        </w:rPr>
        <w:t>)</w:t>
      </w:r>
    </w:p>
    <w:p w14:paraId="069F4CFC" w14:textId="77777777" w:rsidR="0095385E" w:rsidRPr="00DE6C92" w:rsidRDefault="00CB149B"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4</w:t>
      </w:r>
      <w:r w:rsidR="0095385E" w:rsidRPr="00DE6C92">
        <w:rPr>
          <w:rFonts w:ascii="Georgia" w:hAnsi="Georgia"/>
          <w:sz w:val="22"/>
          <w:szCs w:val="22"/>
        </w:rPr>
        <w:tab/>
        <w:t>Some other race</w:t>
      </w:r>
    </w:p>
    <w:p w14:paraId="2859022A" w14:textId="77777777" w:rsidR="0095385E" w:rsidRPr="00DE6C92" w:rsidRDefault="0095385E"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CB149B" w:rsidRPr="00DE6C92">
        <w:rPr>
          <w:rFonts w:ascii="Georgia" w:hAnsi="Georgia"/>
          <w:sz w:val="22"/>
          <w:szCs w:val="22"/>
        </w:rPr>
        <w:tab/>
      </w:r>
      <w:r w:rsidRPr="00DE6C92">
        <w:rPr>
          <w:rFonts w:ascii="Georgia" w:hAnsi="Georgia"/>
          <w:sz w:val="22"/>
          <w:szCs w:val="22"/>
        </w:rPr>
        <w:t>5</w:t>
      </w:r>
      <w:r w:rsidRPr="00DE6C92">
        <w:rPr>
          <w:rFonts w:ascii="Georgia" w:hAnsi="Georgia"/>
          <w:sz w:val="22"/>
          <w:szCs w:val="22"/>
        </w:rPr>
        <w:tab/>
        <w:t>(DO NOT READ) Mixed race</w:t>
      </w:r>
    </w:p>
    <w:p w14:paraId="79B4DBF2" w14:textId="77777777" w:rsidR="0095385E" w:rsidRPr="00DE6C92" w:rsidRDefault="0095385E"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CB149B" w:rsidRPr="00DE6C92">
        <w:rPr>
          <w:rFonts w:ascii="Georgia" w:hAnsi="Georgia"/>
          <w:sz w:val="22"/>
          <w:szCs w:val="22"/>
        </w:rPr>
        <w:tab/>
      </w:r>
      <w:r w:rsidRPr="00DE6C92">
        <w:rPr>
          <w:rFonts w:ascii="Georgia" w:hAnsi="Georgia"/>
          <w:sz w:val="22"/>
          <w:szCs w:val="22"/>
        </w:rPr>
        <w:t>6</w:t>
      </w:r>
      <w:r w:rsidRPr="00DE6C92">
        <w:rPr>
          <w:rFonts w:ascii="Georgia" w:hAnsi="Georgia"/>
          <w:sz w:val="22"/>
          <w:szCs w:val="22"/>
        </w:rPr>
        <w:tab/>
        <w:t>(DO NOT READ) Hispanic/Latino</w:t>
      </w:r>
    </w:p>
    <w:p w14:paraId="2A66D930" w14:textId="77777777" w:rsidR="0095385E" w:rsidRPr="00DE6C92" w:rsidRDefault="0095385E"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CB149B"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6A6CD18" w14:textId="77777777" w:rsidR="0095385E" w:rsidRPr="00DE6C92" w:rsidRDefault="0095385E" w:rsidP="00CB149B">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CB149B"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0816F693" w14:textId="77777777" w:rsidR="00030BA4" w:rsidRPr="00DE6C92" w:rsidRDefault="00030BA4" w:rsidP="00030BA4">
      <w:pPr>
        <w:suppressAutoHyphens/>
        <w:rPr>
          <w:rFonts w:ascii="Georgia" w:hAnsi="Georgia"/>
          <w:sz w:val="22"/>
          <w:szCs w:val="22"/>
        </w:rPr>
      </w:pPr>
    </w:p>
    <w:p w14:paraId="73FE2B9B"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 xml:space="preserve">ASK IF </w:t>
      </w:r>
      <w:r w:rsidRPr="00DE6C92">
        <w:rPr>
          <w:rFonts w:ascii="Georgia" w:hAnsi="Georgia"/>
          <w:sz w:val="22"/>
          <w:szCs w:val="22"/>
        </w:rPr>
        <w:t xml:space="preserve">Q.4 = 3, D, R AND Q.5 ≠ 24) - </w:t>
      </w:r>
      <w:r w:rsidR="0095385E" w:rsidRPr="00DE6C92">
        <w:rPr>
          <w:rFonts w:ascii="Georgia" w:hAnsi="Georgia"/>
          <w:sz w:val="22"/>
          <w:szCs w:val="22"/>
        </w:rPr>
        <w:t xml:space="preserve">BORN IN ANOTHER COUNTRY </w:t>
      </w:r>
    </w:p>
    <w:p w14:paraId="78DBE113" w14:textId="77777777" w:rsidR="0095385E" w:rsidRPr="00DE6C92" w:rsidRDefault="00CB149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84.</w:t>
      </w:r>
      <w:r w:rsidRPr="00DE6C92">
        <w:rPr>
          <w:rFonts w:ascii="Georgia" w:hAnsi="Georgia"/>
          <w:sz w:val="22"/>
          <w:szCs w:val="22"/>
        </w:rPr>
        <w:tab/>
      </w:r>
      <w:r w:rsidR="0095385E" w:rsidRPr="00DE6C92">
        <w:rPr>
          <w:rFonts w:ascii="Georgia" w:hAnsi="Georgia"/>
          <w:sz w:val="22"/>
          <w:szCs w:val="22"/>
        </w:rPr>
        <w:t>Are you a citizen of the United States?</w:t>
      </w:r>
    </w:p>
    <w:p w14:paraId="26569B3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38CD2C2"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Qn84</w:t>
      </w:r>
      <w:r w:rsidR="0095385E" w:rsidRPr="00DE6C92">
        <w:rPr>
          <w:rFonts w:ascii="Georgia" w:hAnsi="Georgia"/>
          <w:sz w:val="22"/>
          <w:szCs w:val="22"/>
        </w:rPr>
        <w:tab/>
        <w:t>1</w:t>
      </w:r>
      <w:r w:rsidR="0095385E" w:rsidRPr="00DE6C92">
        <w:rPr>
          <w:rFonts w:ascii="Georgia" w:hAnsi="Georgia"/>
          <w:sz w:val="22"/>
          <w:szCs w:val="22"/>
        </w:rPr>
        <w:tab/>
        <w:t>Yes</w:t>
      </w:r>
    </w:p>
    <w:p w14:paraId="2C7E578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05EFF9C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624F3D0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4E55D03" w14:textId="77777777" w:rsidR="0095385E" w:rsidRPr="00DE6C92" w:rsidRDefault="0095385E" w:rsidP="001A2542">
      <w:pPr>
        <w:suppressAutoHyphens/>
        <w:rPr>
          <w:rFonts w:ascii="Georgia" w:hAnsi="Georgia"/>
          <w:sz w:val="22"/>
          <w:szCs w:val="22"/>
        </w:rPr>
      </w:pPr>
    </w:p>
    <w:p w14:paraId="3E2DEE4B"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IF Q84 = 1)</w:t>
      </w:r>
    </w:p>
    <w:p w14:paraId="031B818D"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85.</w:t>
      </w:r>
      <w:r w:rsidRPr="00DE6C92">
        <w:rPr>
          <w:rFonts w:ascii="Georgia" w:hAnsi="Georgia"/>
          <w:sz w:val="22"/>
          <w:szCs w:val="22"/>
        </w:rPr>
        <w:tab/>
        <w:t>What year did you become a citizen?</w:t>
      </w:r>
    </w:p>
    <w:p w14:paraId="5145AA94"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8ADDDFC" w14:textId="77777777" w:rsidR="000062C8" w:rsidRPr="00DE6C92" w:rsidRDefault="0050622A"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Qn85</w:t>
      </w:r>
      <w:r w:rsidR="000062C8" w:rsidRPr="00DE6C92">
        <w:rPr>
          <w:rFonts w:ascii="Georgia" w:hAnsi="Georgia"/>
          <w:sz w:val="22"/>
          <w:szCs w:val="22"/>
        </w:rPr>
        <w:tab/>
        <w:t>Enter year from 1900- 2011</w:t>
      </w:r>
    </w:p>
    <w:p w14:paraId="412A04CF" w14:textId="77777777" w:rsidR="000062C8" w:rsidRPr="00DE6C92" w:rsidRDefault="000062C8" w:rsidP="000062C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9999</w:t>
      </w:r>
      <w:r w:rsidRPr="00DE6C92">
        <w:rPr>
          <w:rFonts w:ascii="Georgia" w:hAnsi="Georgia"/>
          <w:sz w:val="22"/>
          <w:szCs w:val="22"/>
        </w:rPr>
        <w:tab/>
        <w:t>Refused</w:t>
      </w:r>
    </w:p>
    <w:p w14:paraId="04074136" w14:textId="77777777" w:rsidR="00485BB8" w:rsidRPr="00DE6C92" w:rsidRDefault="00485BB8" w:rsidP="00F5330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55D5716"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08E2AFC0"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86.</w:t>
      </w:r>
      <w:r w:rsidRPr="00DE6C92">
        <w:rPr>
          <w:rFonts w:ascii="Georgia" w:hAnsi="Georgia"/>
          <w:sz w:val="22"/>
          <w:szCs w:val="22"/>
        </w:rPr>
        <w:tab/>
      </w:r>
      <w:r w:rsidR="0095385E" w:rsidRPr="00DE6C92">
        <w:rPr>
          <w:rFonts w:ascii="Georgia" w:hAnsi="Georgia"/>
          <w:sz w:val="22"/>
          <w:szCs w:val="22"/>
        </w:rPr>
        <w:t xml:space="preserve">Are you now employed full-time, part-time or not employed? </w:t>
      </w:r>
    </w:p>
    <w:p w14:paraId="7B7D1A8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96FE60B"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w:t>
      </w:r>
      <w:r w:rsidR="0050622A" w:rsidRPr="00DE6C92">
        <w:rPr>
          <w:rFonts w:ascii="Georgia" w:hAnsi="Georgia"/>
          <w:b/>
          <w:sz w:val="22"/>
          <w:szCs w:val="22"/>
        </w:rPr>
        <w:t>6</w:t>
      </w:r>
      <w:r w:rsidR="0095385E" w:rsidRPr="00DE6C92">
        <w:rPr>
          <w:rFonts w:ascii="Georgia" w:hAnsi="Georgia"/>
          <w:sz w:val="22"/>
          <w:szCs w:val="22"/>
        </w:rPr>
        <w:tab/>
        <w:t>1</w:t>
      </w:r>
      <w:r w:rsidR="0095385E" w:rsidRPr="00DE6C92">
        <w:rPr>
          <w:rFonts w:ascii="Georgia" w:hAnsi="Georgia"/>
          <w:sz w:val="22"/>
          <w:szCs w:val="22"/>
        </w:rPr>
        <w:tab/>
        <w:t>Full-time</w:t>
      </w:r>
    </w:p>
    <w:p w14:paraId="24D8F99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Part-time</w:t>
      </w:r>
    </w:p>
    <w:p w14:paraId="32EC7F5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Not employed</w:t>
      </w:r>
    </w:p>
    <w:p w14:paraId="35DDB96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161F1A0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2368EC8" w14:textId="77777777" w:rsidR="00D61C12" w:rsidRDefault="00D61C12">
      <w:pPr>
        <w:rPr>
          <w:rFonts w:ascii="Georgia" w:hAnsi="Georgia"/>
          <w:sz w:val="22"/>
          <w:szCs w:val="22"/>
        </w:rPr>
      </w:pPr>
    </w:p>
    <w:p w14:paraId="42105B62" w14:textId="77777777" w:rsidR="00F53305" w:rsidRPr="00DE6C92" w:rsidRDefault="00CB5573"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sz w:val="22"/>
          <w:szCs w:val="22"/>
        </w:rPr>
        <w:t xml:space="preserve"> </w:t>
      </w:r>
      <w:r w:rsidR="00F53305" w:rsidRPr="00DE6C92">
        <w:rPr>
          <w:rFonts w:ascii="Georgia" w:hAnsi="Georgia"/>
          <w:sz w:val="22"/>
          <w:szCs w:val="22"/>
        </w:rPr>
        <w:t>(IF NEED VARIABLES IN BACKEND (BIRTH=1 OR CITIZEN=1) (</w:t>
      </w:r>
      <w:proofErr w:type="spellStart"/>
      <w:proofErr w:type="gramStart"/>
      <w:r w:rsidR="00F53305" w:rsidRPr="00DE6C92">
        <w:rPr>
          <w:rFonts w:ascii="Georgia" w:hAnsi="Georgia"/>
          <w:sz w:val="22"/>
          <w:szCs w:val="22"/>
        </w:rPr>
        <w:t>QID:rega</w:t>
      </w:r>
      <w:proofErr w:type="spellEnd"/>
      <w:proofErr w:type="gramEnd"/>
      <w:r w:rsidR="00F53305" w:rsidRPr="00DE6C92">
        <w:rPr>
          <w:rFonts w:ascii="Georgia" w:hAnsi="Georgia"/>
          <w:sz w:val="22"/>
          <w:szCs w:val="22"/>
        </w:rPr>
        <w:t>))</w:t>
      </w:r>
    </w:p>
    <w:p w14:paraId="088E9872" w14:textId="77777777" w:rsidR="0095385E" w:rsidRPr="00DE6C92" w:rsidRDefault="00485BB8"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sz w:val="22"/>
          <w:szCs w:val="22"/>
        </w:rPr>
        <w:t>(</w:t>
      </w:r>
      <w:r w:rsidR="0095385E" w:rsidRPr="00DE6C92">
        <w:rPr>
          <w:rFonts w:ascii="Georgia" w:hAnsi="Georgia"/>
          <w:sz w:val="22"/>
          <w:szCs w:val="22"/>
        </w:rPr>
        <w:t xml:space="preserve">ASK IF </w:t>
      </w:r>
      <w:r w:rsidRPr="00DE6C92">
        <w:rPr>
          <w:rFonts w:ascii="Georgia" w:hAnsi="Georgia"/>
          <w:sz w:val="22"/>
          <w:szCs w:val="22"/>
        </w:rPr>
        <w:t xml:space="preserve">Q84 = 1 OR Q4 = 1-2 - </w:t>
      </w:r>
      <w:r w:rsidR="0095385E" w:rsidRPr="00DE6C92">
        <w:rPr>
          <w:rFonts w:ascii="Georgia" w:hAnsi="Georgia"/>
          <w:sz w:val="22"/>
          <w:szCs w:val="22"/>
        </w:rPr>
        <w:t xml:space="preserve">BORN IN U.S. OR A CITIZEN OF U.S. </w:t>
      </w:r>
    </w:p>
    <w:p w14:paraId="617AF8B9" w14:textId="77777777" w:rsidR="00485BB8" w:rsidRPr="00DE6C92" w:rsidRDefault="00485BB8"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87.</w:t>
      </w:r>
      <w:r w:rsidRPr="00DE6C92">
        <w:rPr>
          <w:rFonts w:ascii="Georgia" w:hAnsi="Georgia"/>
          <w:sz w:val="22"/>
          <w:szCs w:val="22"/>
        </w:rPr>
        <w:tab/>
      </w:r>
      <w:r w:rsidR="0095385E" w:rsidRPr="00DE6C92">
        <w:rPr>
          <w:rFonts w:ascii="Georgia" w:hAnsi="Georgia"/>
          <w:sz w:val="22"/>
          <w:szCs w:val="22"/>
        </w:rPr>
        <w:t xml:space="preserve">Which of these statements best describes you? </w:t>
      </w:r>
      <w:r w:rsidR="00A857A6" w:rsidRPr="00DE6C92">
        <w:rPr>
          <w:rFonts w:ascii="Georgia" w:hAnsi="Georgia"/>
          <w:sz w:val="22"/>
          <w:szCs w:val="22"/>
        </w:rPr>
        <w:t>(</w:t>
      </w:r>
      <w:r w:rsidR="0095385E" w:rsidRPr="00DE6C92">
        <w:rPr>
          <w:rFonts w:ascii="Georgia" w:hAnsi="Georgia"/>
          <w:sz w:val="22"/>
          <w:szCs w:val="22"/>
        </w:rPr>
        <w:t>READ IN ORDER</w:t>
      </w:r>
      <w:r w:rsidR="00A857A6" w:rsidRPr="00DE6C92">
        <w:rPr>
          <w:rFonts w:ascii="Georgia" w:hAnsi="Georgia"/>
          <w:sz w:val="22"/>
          <w:szCs w:val="22"/>
        </w:rPr>
        <w:t>)</w:t>
      </w:r>
      <w:r w:rsidR="0095385E" w:rsidRPr="00DE6C92">
        <w:rPr>
          <w:rFonts w:ascii="Georgia" w:hAnsi="Georgia"/>
          <w:sz w:val="22"/>
          <w:szCs w:val="22"/>
        </w:rPr>
        <w:t xml:space="preserve"> </w:t>
      </w:r>
    </w:p>
    <w:p w14:paraId="45A4AA99" w14:textId="77777777" w:rsidR="00485BB8" w:rsidRPr="00DE6C92" w:rsidRDefault="00485BB8"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9317DCE" w14:textId="77777777" w:rsidR="0095385E" w:rsidRPr="00DE6C92" w:rsidRDefault="007163D9"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350" w:hanging="1350"/>
        <w:rPr>
          <w:rFonts w:ascii="Georgia" w:hAnsi="Georgia"/>
          <w:sz w:val="22"/>
          <w:szCs w:val="22"/>
        </w:rPr>
      </w:pPr>
      <w:r w:rsidRPr="00DE6C92">
        <w:rPr>
          <w:rFonts w:ascii="Georgia" w:hAnsi="Georgia"/>
          <w:b/>
          <w:sz w:val="22"/>
          <w:szCs w:val="22"/>
        </w:rPr>
        <w:t>Qn87</w:t>
      </w:r>
      <w:r w:rsidR="00485BB8" w:rsidRPr="00DE6C92">
        <w:rPr>
          <w:rFonts w:ascii="Georgia" w:hAnsi="Georgia"/>
          <w:sz w:val="22"/>
          <w:szCs w:val="22"/>
        </w:rPr>
        <w:tab/>
      </w:r>
      <w:r w:rsidR="0095385E" w:rsidRPr="00DE6C92">
        <w:rPr>
          <w:rFonts w:ascii="Georgia" w:hAnsi="Georgia"/>
          <w:sz w:val="22"/>
          <w:szCs w:val="22"/>
        </w:rPr>
        <w:t>1</w:t>
      </w:r>
      <w:r w:rsidR="0095385E" w:rsidRPr="00DE6C92">
        <w:rPr>
          <w:rFonts w:ascii="Georgia" w:hAnsi="Georgia"/>
          <w:sz w:val="22"/>
          <w:szCs w:val="22"/>
        </w:rPr>
        <w:tab/>
        <w:t>Are you absolutely certain that you are registered to vote at your current address, OR</w:t>
      </w:r>
    </w:p>
    <w:p w14:paraId="5AB439F3"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95385E" w:rsidRPr="00DE6C92">
        <w:rPr>
          <w:rFonts w:ascii="Georgia" w:hAnsi="Georgia"/>
          <w:sz w:val="22"/>
          <w:szCs w:val="22"/>
        </w:rPr>
        <w:t>2</w:t>
      </w:r>
      <w:r w:rsidR="0095385E" w:rsidRPr="00DE6C92">
        <w:rPr>
          <w:rFonts w:ascii="Georgia" w:hAnsi="Georgia"/>
          <w:sz w:val="22"/>
          <w:szCs w:val="22"/>
        </w:rPr>
        <w:tab/>
        <w:t xml:space="preserve">Are you probably registered, but there is a chance your registration has lapsed, OR </w:t>
      </w:r>
    </w:p>
    <w:p w14:paraId="4F20119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Are you not registered to vote at your current address</w:t>
      </w:r>
    </w:p>
    <w:p w14:paraId="1C50BB49" w14:textId="77777777" w:rsidR="004601EB" w:rsidRPr="00DE6C92" w:rsidRDefault="004601EB"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 xml:space="preserve">4 </w:t>
      </w:r>
      <w:r w:rsidRPr="00DE6C92">
        <w:rPr>
          <w:rFonts w:ascii="Georgia" w:hAnsi="Georgia"/>
          <w:sz w:val="22"/>
          <w:szCs w:val="22"/>
        </w:rPr>
        <w:tab/>
        <w:t>(DO NOT READ) Was in prison/Not eligible to vote</w:t>
      </w:r>
    </w:p>
    <w:p w14:paraId="602D8DA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EA0FB7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10DCDBDB" w14:textId="77777777" w:rsidR="0095385E" w:rsidRPr="00DE6C92" w:rsidRDefault="0095385E" w:rsidP="001A2542">
      <w:pPr>
        <w:rPr>
          <w:rFonts w:ascii="Georgia" w:hAnsi="Georgia"/>
          <w:sz w:val="22"/>
          <w:szCs w:val="22"/>
        </w:rPr>
      </w:pPr>
    </w:p>
    <w:p w14:paraId="03EB1430" w14:textId="77777777" w:rsidR="000E4321" w:rsidRDefault="000E4321">
      <w:pPr>
        <w:rPr>
          <w:rFonts w:ascii="Georgia" w:hAnsi="Georgia"/>
          <w:sz w:val="22"/>
          <w:szCs w:val="22"/>
        </w:rPr>
      </w:pPr>
      <w:r>
        <w:rPr>
          <w:rFonts w:ascii="Georgia" w:hAnsi="Georgia"/>
          <w:sz w:val="22"/>
          <w:szCs w:val="22"/>
        </w:rPr>
        <w:br w:type="page"/>
      </w:r>
    </w:p>
    <w:p w14:paraId="6C722EAE"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7375C0B8"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88.</w:t>
      </w:r>
      <w:r w:rsidRPr="00DE6C92">
        <w:rPr>
          <w:rFonts w:ascii="Georgia" w:hAnsi="Georgia"/>
          <w:sz w:val="22"/>
          <w:szCs w:val="22"/>
        </w:rPr>
        <w:tab/>
      </w:r>
      <w:r w:rsidR="0095385E" w:rsidRPr="00DE6C92">
        <w:rPr>
          <w:rFonts w:ascii="Georgia" w:hAnsi="Georgia"/>
          <w:sz w:val="22"/>
          <w:szCs w:val="22"/>
        </w:rPr>
        <w:t>Are you the parent or guardian of any children under 18 now living in your household?</w:t>
      </w:r>
    </w:p>
    <w:p w14:paraId="076F484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333D7BA"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Qn88</w:t>
      </w:r>
      <w:r w:rsidR="0095385E" w:rsidRPr="00DE6C92">
        <w:rPr>
          <w:rFonts w:ascii="Georgia" w:hAnsi="Georgia"/>
          <w:sz w:val="22"/>
          <w:szCs w:val="22"/>
        </w:rPr>
        <w:tab/>
        <w:t>1</w:t>
      </w:r>
      <w:r w:rsidR="0095385E" w:rsidRPr="00DE6C92">
        <w:rPr>
          <w:rFonts w:ascii="Georgia" w:hAnsi="Georgia"/>
          <w:sz w:val="22"/>
          <w:szCs w:val="22"/>
        </w:rPr>
        <w:tab/>
        <w:t>Yes</w:t>
      </w:r>
    </w:p>
    <w:p w14:paraId="06E7ECE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0A78878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CF41A90" w14:textId="77777777" w:rsidR="0095385E" w:rsidRPr="00DE6C92" w:rsidRDefault="0095385E" w:rsidP="00030BA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BABDBF5" w14:textId="77777777" w:rsidR="00030BA4" w:rsidRPr="00DE6C92" w:rsidRDefault="00030BA4" w:rsidP="00030BA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B221116"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04F62C9F" w14:textId="77777777" w:rsidR="0095385E" w:rsidRPr="00DE6C92" w:rsidRDefault="00485BB8"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89.</w:t>
      </w:r>
      <w:r w:rsidRPr="00DE6C92">
        <w:rPr>
          <w:rFonts w:ascii="Georgia" w:hAnsi="Georgia"/>
          <w:sz w:val="22"/>
          <w:szCs w:val="22"/>
        </w:rPr>
        <w:tab/>
      </w:r>
      <w:r w:rsidR="0095385E" w:rsidRPr="00DE6C92">
        <w:rPr>
          <w:rFonts w:ascii="Georgia" w:hAnsi="Georgia"/>
          <w:sz w:val="22"/>
          <w:szCs w:val="22"/>
        </w:rPr>
        <w:t xml:space="preserve">Are you currently married, do you have a partner, are you widowed, divorced, or separated, or have you never been married? </w:t>
      </w:r>
    </w:p>
    <w:p w14:paraId="731A890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C06E2DF"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Qn89</w:t>
      </w:r>
      <w:r w:rsidR="0095385E" w:rsidRPr="00DE6C92">
        <w:rPr>
          <w:rFonts w:ascii="Georgia" w:hAnsi="Georgia"/>
          <w:sz w:val="22"/>
          <w:szCs w:val="22"/>
        </w:rPr>
        <w:tab/>
        <w:t>1</w:t>
      </w:r>
      <w:r w:rsidR="0095385E" w:rsidRPr="00DE6C92">
        <w:rPr>
          <w:rFonts w:ascii="Georgia" w:hAnsi="Georgia"/>
          <w:sz w:val="22"/>
          <w:szCs w:val="22"/>
        </w:rPr>
        <w:tab/>
        <w:t>Married</w:t>
      </w:r>
    </w:p>
    <w:p w14:paraId="0F3A7A6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Have a partner: (DO NOT READ: INCLUDES COMMON LAW MARRIAGE)</w:t>
      </w:r>
    </w:p>
    <w:p w14:paraId="5177734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Widowed</w:t>
      </w:r>
    </w:p>
    <w:p w14:paraId="6E8E2FC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Divorced</w:t>
      </w:r>
    </w:p>
    <w:p w14:paraId="5FCCB07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t>Separated</w:t>
      </w:r>
    </w:p>
    <w:p w14:paraId="4A9B0C7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6</w:t>
      </w:r>
      <w:r w:rsidRPr="00DE6C92">
        <w:rPr>
          <w:rFonts w:ascii="Georgia" w:hAnsi="Georgia"/>
          <w:sz w:val="22"/>
          <w:szCs w:val="22"/>
        </w:rPr>
        <w:tab/>
        <w:t>Never been married</w:t>
      </w:r>
    </w:p>
    <w:p w14:paraId="393A0A6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02ADA461" w14:textId="77777777" w:rsidR="00E73C23" w:rsidRPr="00DE6C92" w:rsidRDefault="0095385E" w:rsidP="00047C1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A87CEFD" w14:textId="77777777" w:rsidR="00D61C12" w:rsidRDefault="00D61C12">
      <w:pPr>
        <w:rPr>
          <w:rFonts w:ascii="Georgia" w:hAnsi="Georgia"/>
          <w:sz w:val="22"/>
          <w:szCs w:val="22"/>
        </w:rPr>
      </w:pPr>
    </w:p>
    <w:p w14:paraId="271CB122"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12C41B14" w14:textId="77777777" w:rsidR="0095385E" w:rsidRPr="00DE6C92" w:rsidRDefault="00485BB8"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90.</w:t>
      </w:r>
      <w:r w:rsidRPr="00DE6C92">
        <w:rPr>
          <w:rFonts w:ascii="Georgia" w:hAnsi="Georgia"/>
          <w:sz w:val="22"/>
          <w:szCs w:val="22"/>
        </w:rPr>
        <w:tab/>
      </w:r>
      <w:r w:rsidR="0095385E" w:rsidRPr="00DE6C92">
        <w:rPr>
          <w:rFonts w:ascii="Georgia" w:hAnsi="Georgia"/>
          <w:sz w:val="22"/>
          <w:szCs w:val="22"/>
        </w:rPr>
        <w:t xml:space="preserve">What is your present religion, if any?  Are you Protestant, Roman Catholic, Mormon, Orthodox such as Greek or Russian Orthodox, Jewish, Muslim, Buddhist, Hindu, atheist, agnostic, something else, or nothing in particular?  </w:t>
      </w:r>
    </w:p>
    <w:p w14:paraId="084F8AD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(DO NOT READ DENOMINATIONS/OTHER MATERIAL IN PARENTHESES)</w:t>
      </w:r>
    </w:p>
    <w:p w14:paraId="6E8CF80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114BDD3" w14:textId="77777777" w:rsidR="0095385E" w:rsidRPr="00DE6C92" w:rsidRDefault="0095385E"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t>(INTERVIEWER: IF R VOLUNTEERS “nothing in parti</w:t>
      </w:r>
      <w:r w:rsidR="00485BB8" w:rsidRPr="00DE6C92">
        <w:rPr>
          <w:rFonts w:ascii="Georgia" w:hAnsi="Georgia"/>
          <w:sz w:val="22"/>
          <w:szCs w:val="22"/>
        </w:rPr>
        <w:t xml:space="preserve">cular, none, no religion, etc.” </w:t>
      </w:r>
      <w:proofErr w:type="gramStart"/>
      <w:r w:rsidRPr="00DE6C92">
        <w:rPr>
          <w:rFonts w:ascii="Georgia" w:hAnsi="Georgia"/>
          <w:sz w:val="22"/>
          <w:szCs w:val="22"/>
        </w:rPr>
        <w:t>BEFORE  REACHING</w:t>
      </w:r>
      <w:proofErr w:type="gramEnd"/>
      <w:r w:rsidRPr="00DE6C92">
        <w:rPr>
          <w:rFonts w:ascii="Georgia" w:hAnsi="Georgia"/>
          <w:sz w:val="22"/>
          <w:szCs w:val="22"/>
        </w:rPr>
        <w:t xml:space="preserve"> END OF LIST, PROMPT WITH: and would you say that’s atheist, agnostic, or just nothing in particular?)</w:t>
      </w:r>
    </w:p>
    <w:p w14:paraId="03C31D0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F3C3834"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Qn90</w:t>
      </w:r>
      <w:r w:rsidR="0095385E" w:rsidRPr="00DE6C92">
        <w:rPr>
          <w:rFonts w:ascii="Georgia" w:hAnsi="Georgia"/>
          <w:sz w:val="22"/>
          <w:szCs w:val="22"/>
        </w:rPr>
        <w:tab/>
        <w:t>001</w:t>
      </w:r>
      <w:r w:rsidR="0095385E" w:rsidRPr="00DE6C92">
        <w:rPr>
          <w:rFonts w:ascii="Georgia" w:hAnsi="Georgia"/>
          <w:sz w:val="22"/>
          <w:szCs w:val="22"/>
        </w:rPr>
        <w:tab/>
        <w:t xml:space="preserve">Protestant (Baptist, Methodist, Non-denominational, Lutheran, Presbyterian, </w:t>
      </w:r>
    </w:p>
    <w:p w14:paraId="74450D5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Pentecostal, Episcopalian, Reformed, Church of Christ, Jehovah’s Witness, etc.)</w:t>
      </w:r>
    </w:p>
    <w:p w14:paraId="181E86F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002</w:t>
      </w:r>
      <w:r w:rsidRPr="00DE6C92">
        <w:rPr>
          <w:rFonts w:ascii="Georgia" w:hAnsi="Georgia"/>
          <w:sz w:val="22"/>
          <w:szCs w:val="22"/>
        </w:rPr>
        <w:tab/>
        <w:t>Roman Catholic (Catholic)</w:t>
      </w:r>
    </w:p>
    <w:p w14:paraId="662CBE5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003</w:t>
      </w:r>
      <w:r w:rsidRPr="00DE6C92">
        <w:rPr>
          <w:rFonts w:ascii="Georgia" w:hAnsi="Georgia"/>
          <w:sz w:val="22"/>
          <w:szCs w:val="22"/>
        </w:rPr>
        <w:tab/>
        <w:t>Mormon (Church of Jesus Christ of Latter-day Saints</w:t>
      </w:r>
      <w:r w:rsidRPr="00DE6C92">
        <w:rPr>
          <w:rFonts w:ascii="Georgia" w:hAnsi="Georgia"/>
          <w:strike/>
          <w:sz w:val="22"/>
          <w:szCs w:val="22"/>
        </w:rPr>
        <w:t>/</w:t>
      </w:r>
      <w:r w:rsidRPr="00DE6C92">
        <w:rPr>
          <w:rFonts w:ascii="Georgia" w:hAnsi="Georgia"/>
          <w:sz w:val="22"/>
          <w:szCs w:val="22"/>
        </w:rPr>
        <w:t>LDS)</w:t>
      </w:r>
    </w:p>
    <w:p w14:paraId="5D901A0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004</w:t>
      </w:r>
      <w:r w:rsidRPr="00DE6C92">
        <w:rPr>
          <w:rFonts w:ascii="Georgia" w:hAnsi="Georgia"/>
          <w:sz w:val="22"/>
          <w:szCs w:val="22"/>
        </w:rPr>
        <w:tab/>
        <w:t>Orthodox (Greek, Russian, or some other orthodox church)</w:t>
      </w:r>
    </w:p>
    <w:p w14:paraId="7C435E5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005</w:t>
      </w:r>
      <w:r w:rsidRPr="00DE6C92">
        <w:rPr>
          <w:rFonts w:ascii="Georgia" w:hAnsi="Georgia"/>
          <w:sz w:val="22"/>
          <w:szCs w:val="22"/>
        </w:rPr>
        <w:tab/>
        <w:t>Jewish (Judaism)</w:t>
      </w:r>
    </w:p>
    <w:p w14:paraId="3F886EE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006</w:t>
      </w:r>
      <w:r w:rsidRPr="00DE6C92">
        <w:rPr>
          <w:rFonts w:ascii="Georgia" w:hAnsi="Georgia"/>
          <w:sz w:val="22"/>
          <w:szCs w:val="22"/>
        </w:rPr>
        <w:tab/>
        <w:t>Muslim (Islam)</w:t>
      </w:r>
    </w:p>
    <w:p w14:paraId="7014633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007</w:t>
      </w:r>
      <w:r w:rsidRPr="00DE6C92">
        <w:rPr>
          <w:rFonts w:ascii="Georgia" w:hAnsi="Georgia"/>
          <w:sz w:val="22"/>
          <w:szCs w:val="22"/>
        </w:rPr>
        <w:tab/>
        <w:t>Buddhist</w:t>
      </w:r>
    </w:p>
    <w:p w14:paraId="592F557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008</w:t>
      </w:r>
      <w:r w:rsidRPr="00DE6C92">
        <w:rPr>
          <w:rFonts w:ascii="Georgia" w:hAnsi="Georgia"/>
          <w:sz w:val="22"/>
          <w:szCs w:val="22"/>
        </w:rPr>
        <w:tab/>
        <w:t>Hindu</w:t>
      </w:r>
    </w:p>
    <w:p w14:paraId="07EF062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009</w:t>
      </w:r>
      <w:r w:rsidRPr="00DE6C92">
        <w:rPr>
          <w:rFonts w:ascii="Georgia" w:hAnsi="Georgia"/>
          <w:sz w:val="22"/>
          <w:szCs w:val="22"/>
        </w:rPr>
        <w:tab/>
        <w:t>Atheist (do not believe in God)</w:t>
      </w:r>
    </w:p>
    <w:p w14:paraId="77CC086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010</w:t>
      </w:r>
      <w:r w:rsidRPr="00DE6C92">
        <w:rPr>
          <w:rFonts w:ascii="Georgia" w:hAnsi="Georgia"/>
          <w:sz w:val="22"/>
          <w:szCs w:val="22"/>
        </w:rPr>
        <w:tab/>
        <w:t>Agnostic (not sure if there is a God)</w:t>
      </w:r>
    </w:p>
    <w:p w14:paraId="696AD8B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997</w:t>
      </w:r>
      <w:r w:rsidRPr="00DE6C92">
        <w:rPr>
          <w:rFonts w:ascii="Georgia" w:hAnsi="Georgia"/>
          <w:sz w:val="22"/>
          <w:szCs w:val="22"/>
        </w:rPr>
        <w:tab/>
        <w:t xml:space="preserve">Something else (SPECIFY) </w:t>
      </w:r>
    </w:p>
    <w:p w14:paraId="4307DB9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7163D9" w:rsidRPr="00DE6C92">
        <w:rPr>
          <w:rFonts w:ascii="Georgia" w:hAnsi="Georgia"/>
          <w:sz w:val="22"/>
          <w:szCs w:val="22"/>
        </w:rPr>
        <w:t>000</w:t>
      </w:r>
      <w:r w:rsidRPr="00DE6C92">
        <w:rPr>
          <w:rFonts w:ascii="Georgia" w:hAnsi="Georgia"/>
          <w:sz w:val="22"/>
          <w:szCs w:val="22"/>
        </w:rPr>
        <w:tab/>
        <w:t>Nothing in particular</w:t>
      </w:r>
    </w:p>
    <w:p w14:paraId="1F7FE8C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013</w:t>
      </w:r>
      <w:r w:rsidRPr="00DE6C92">
        <w:rPr>
          <w:rFonts w:ascii="Georgia" w:hAnsi="Georgia"/>
          <w:sz w:val="22"/>
          <w:szCs w:val="22"/>
        </w:rPr>
        <w:tab/>
        <w:t>(DO NOT READ) Christian</w:t>
      </w:r>
    </w:p>
    <w:p w14:paraId="0912DC1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014</w:t>
      </w:r>
      <w:r w:rsidRPr="00DE6C92">
        <w:rPr>
          <w:rFonts w:ascii="Georgia" w:hAnsi="Georgia"/>
          <w:sz w:val="22"/>
          <w:szCs w:val="22"/>
        </w:rPr>
        <w:tab/>
        <w:t>(DO NOT READ) Unitarian (Universalist)</w:t>
      </w:r>
    </w:p>
    <w:p w14:paraId="3392FDA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7163D9" w:rsidRPr="00DE6C92">
        <w:rPr>
          <w:rFonts w:ascii="Georgia" w:hAnsi="Georgia"/>
          <w:sz w:val="22"/>
          <w:szCs w:val="22"/>
        </w:rPr>
        <w:t>998</w:t>
      </w:r>
      <w:r w:rsidRPr="00DE6C92">
        <w:rPr>
          <w:rFonts w:ascii="Georgia" w:hAnsi="Georgia"/>
          <w:sz w:val="22"/>
          <w:szCs w:val="22"/>
        </w:rPr>
        <w:tab/>
        <w:t>(DO NOT READ) Don't know</w:t>
      </w:r>
    </w:p>
    <w:p w14:paraId="2918F31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7163D9" w:rsidRPr="00DE6C92">
        <w:rPr>
          <w:rFonts w:ascii="Georgia" w:hAnsi="Georgia"/>
          <w:sz w:val="22"/>
          <w:szCs w:val="22"/>
        </w:rPr>
        <w:t>999</w:t>
      </w:r>
      <w:r w:rsidR="00C04885" w:rsidRPr="00DE6C92">
        <w:rPr>
          <w:rFonts w:ascii="Georgia" w:hAnsi="Georgia"/>
          <w:sz w:val="22"/>
          <w:szCs w:val="22"/>
        </w:rPr>
        <w:tab/>
        <w:t>(DO NOT READ) Refused</w:t>
      </w:r>
    </w:p>
    <w:p w14:paraId="3D31840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FA2EADE" w14:textId="77777777" w:rsidR="000E4321"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181916D3" w14:textId="77777777" w:rsidR="000E4321" w:rsidRDefault="000E4321">
      <w:pPr>
        <w:rPr>
          <w:rFonts w:ascii="Georgia" w:hAnsi="Georgia"/>
          <w:sz w:val="22"/>
          <w:szCs w:val="22"/>
        </w:rPr>
      </w:pPr>
      <w:r>
        <w:rPr>
          <w:rFonts w:ascii="Georgia" w:hAnsi="Georgia"/>
          <w:sz w:val="22"/>
          <w:szCs w:val="22"/>
        </w:rPr>
        <w:br w:type="page"/>
      </w:r>
    </w:p>
    <w:p w14:paraId="158D5DC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ASK Q.91a IF </w:t>
      </w:r>
      <w:r w:rsidR="00485BB8" w:rsidRPr="00DE6C92">
        <w:rPr>
          <w:rFonts w:ascii="Georgia" w:hAnsi="Georgia"/>
          <w:sz w:val="22"/>
          <w:szCs w:val="22"/>
        </w:rPr>
        <w:t xml:space="preserve">Q.90 = 997, DD, OR RR - </w:t>
      </w:r>
      <w:r w:rsidRPr="00DE6C92">
        <w:rPr>
          <w:rFonts w:ascii="Georgia" w:hAnsi="Georgia"/>
          <w:sz w:val="22"/>
          <w:szCs w:val="22"/>
        </w:rPr>
        <w:t>SOMETHING ELSE, DK OR REF</w:t>
      </w:r>
      <w:r w:rsidR="00485BB8" w:rsidRPr="00DE6C92">
        <w:rPr>
          <w:rFonts w:ascii="Georgia" w:hAnsi="Georgia"/>
          <w:sz w:val="22"/>
          <w:szCs w:val="22"/>
        </w:rPr>
        <w:t>)</w:t>
      </w:r>
      <w:r w:rsidRPr="00DE6C92">
        <w:rPr>
          <w:rFonts w:ascii="Georgia" w:hAnsi="Georgia"/>
          <w:sz w:val="22"/>
          <w:szCs w:val="22"/>
        </w:rPr>
        <w:t xml:space="preserve"> </w:t>
      </w:r>
    </w:p>
    <w:p w14:paraId="6B52FC1F"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91a.</w:t>
      </w:r>
      <w:r w:rsidR="0095385E" w:rsidRPr="00DE6C92">
        <w:rPr>
          <w:rFonts w:ascii="Georgia" w:hAnsi="Georgia"/>
          <w:sz w:val="22"/>
          <w:szCs w:val="22"/>
        </w:rPr>
        <w:tab/>
        <w:t xml:space="preserve">Do you think of yourself as a Christian or not? </w:t>
      </w:r>
    </w:p>
    <w:p w14:paraId="699F1BE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7FD993A"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Qn91a</w:t>
      </w:r>
      <w:r w:rsidR="0095385E" w:rsidRPr="00DE6C92">
        <w:rPr>
          <w:rFonts w:ascii="Georgia" w:hAnsi="Georgia"/>
          <w:sz w:val="22"/>
          <w:szCs w:val="22"/>
        </w:rPr>
        <w:tab/>
        <w:t>1</w:t>
      </w:r>
      <w:r w:rsidR="0095385E" w:rsidRPr="00DE6C92">
        <w:rPr>
          <w:rFonts w:ascii="Georgia" w:hAnsi="Georgia"/>
          <w:sz w:val="22"/>
          <w:szCs w:val="22"/>
        </w:rPr>
        <w:tab/>
        <w:t>Yes</w:t>
      </w:r>
    </w:p>
    <w:p w14:paraId="76EBFDA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566F5A6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Pr="00DE6C92">
        <w:rPr>
          <w:rFonts w:ascii="Georgia" w:hAnsi="Georgia"/>
          <w:sz w:val="22"/>
          <w:szCs w:val="22"/>
        </w:rPr>
        <w:tab/>
        <w:t>(DO NOT READ) Don't know</w:t>
      </w:r>
    </w:p>
    <w:p w14:paraId="08EC97D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778A965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AB70D2F"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Q.91b IF Q.90 = 1-4 OR 13 OR Q.91a = 1</w:t>
      </w:r>
      <w:r w:rsidRPr="00DE6C92">
        <w:rPr>
          <w:rFonts w:ascii="Georgia" w:hAnsi="Georgia"/>
          <w:sz w:val="22"/>
          <w:szCs w:val="22"/>
        </w:rPr>
        <w:t>)</w:t>
      </w:r>
    </w:p>
    <w:p w14:paraId="7B817BBE"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91b.</w:t>
      </w:r>
      <w:r w:rsidRPr="00DE6C92">
        <w:rPr>
          <w:rFonts w:ascii="Georgia" w:hAnsi="Georgia"/>
          <w:sz w:val="22"/>
          <w:szCs w:val="22"/>
        </w:rPr>
        <w:tab/>
      </w:r>
      <w:r w:rsidR="0095385E" w:rsidRPr="00DE6C92">
        <w:rPr>
          <w:rFonts w:ascii="Georgia" w:hAnsi="Georgia"/>
          <w:sz w:val="22"/>
          <w:szCs w:val="22"/>
        </w:rPr>
        <w:t>Would you describe yourself as a “born-again” or evangelical Christian, or not?</w:t>
      </w:r>
    </w:p>
    <w:p w14:paraId="317526A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658AD9B"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Qn91b</w:t>
      </w:r>
      <w:r w:rsidR="0095385E" w:rsidRPr="00DE6C92">
        <w:rPr>
          <w:rFonts w:ascii="Georgia" w:hAnsi="Georgia"/>
          <w:sz w:val="22"/>
          <w:szCs w:val="22"/>
        </w:rPr>
        <w:tab/>
        <w:t>1</w:t>
      </w:r>
      <w:r w:rsidR="0095385E" w:rsidRPr="00DE6C92">
        <w:rPr>
          <w:rFonts w:ascii="Georgia" w:hAnsi="Georgia"/>
          <w:sz w:val="22"/>
          <w:szCs w:val="22"/>
        </w:rPr>
        <w:tab/>
        <w:t>Yes</w:t>
      </w:r>
    </w:p>
    <w:p w14:paraId="4309047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4BFC946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Pr="00DE6C92">
        <w:rPr>
          <w:rFonts w:ascii="Georgia" w:hAnsi="Georgia"/>
          <w:sz w:val="22"/>
          <w:szCs w:val="22"/>
        </w:rPr>
        <w:tab/>
        <w:t>(DO NOT READ) Don't know</w:t>
      </w:r>
    </w:p>
    <w:p w14:paraId="33D63173" w14:textId="77777777" w:rsidR="0095385E" w:rsidRPr="00DE6C92" w:rsidRDefault="0095385E"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3B33D02F" w14:textId="77777777" w:rsidR="00D61C12" w:rsidRDefault="00D61C12">
      <w:pPr>
        <w:rPr>
          <w:rFonts w:ascii="Georgia" w:hAnsi="Georgia"/>
          <w:sz w:val="22"/>
          <w:szCs w:val="22"/>
        </w:rPr>
      </w:pPr>
    </w:p>
    <w:p w14:paraId="4DC678E2"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52185FD3" w14:textId="77777777" w:rsidR="0095385E" w:rsidRPr="00DE6C92" w:rsidRDefault="00485BB8"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92.</w:t>
      </w:r>
      <w:r w:rsidRPr="00DE6C92">
        <w:rPr>
          <w:rFonts w:ascii="Georgia" w:hAnsi="Georgia"/>
          <w:sz w:val="22"/>
          <w:szCs w:val="22"/>
        </w:rPr>
        <w:tab/>
      </w:r>
      <w:r w:rsidR="0095385E" w:rsidRPr="00DE6C92">
        <w:rPr>
          <w:rFonts w:ascii="Georgia" w:hAnsi="Georgia"/>
          <w:sz w:val="22"/>
          <w:szCs w:val="22"/>
        </w:rPr>
        <w:t>Aside from weddings and funerals, how often do you attend religious services – more than once a week, once a week, once or twice a month, a few times a year, seldom, or never?</w:t>
      </w:r>
    </w:p>
    <w:p w14:paraId="0C2106C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A0EEEEA"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Qn92</w:t>
      </w:r>
      <w:r w:rsidR="0095385E" w:rsidRPr="00DE6C92">
        <w:rPr>
          <w:rFonts w:ascii="Georgia" w:hAnsi="Georgia"/>
          <w:sz w:val="22"/>
          <w:szCs w:val="22"/>
        </w:rPr>
        <w:tab/>
        <w:t>1</w:t>
      </w:r>
      <w:r w:rsidR="0095385E" w:rsidRPr="00DE6C92">
        <w:rPr>
          <w:rFonts w:ascii="Georgia" w:hAnsi="Georgia"/>
          <w:sz w:val="22"/>
          <w:szCs w:val="22"/>
        </w:rPr>
        <w:tab/>
        <w:t>More than once a week</w:t>
      </w:r>
    </w:p>
    <w:p w14:paraId="59F07E4B"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Once a week</w:t>
      </w:r>
    </w:p>
    <w:p w14:paraId="7A29E3A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Once or twice a month</w:t>
      </w:r>
    </w:p>
    <w:p w14:paraId="34105B4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A few times a year</w:t>
      </w:r>
    </w:p>
    <w:p w14:paraId="728AC7A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t>Seldom</w:t>
      </w:r>
    </w:p>
    <w:p w14:paraId="511B0E9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6</w:t>
      </w:r>
      <w:r w:rsidRPr="00DE6C92">
        <w:rPr>
          <w:rFonts w:ascii="Georgia" w:hAnsi="Georgia"/>
          <w:sz w:val="22"/>
          <w:szCs w:val="22"/>
        </w:rPr>
        <w:tab/>
        <w:t>Never</w:t>
      </w:r>
    </w:p>
    <w:p w14:paraId="160C841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79332A4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3AEA0F8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061B1BD"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7EEC6C62" w14:textId="77777777" w:rsidR="0095385E" w:rsidRPr="00DE6C92" w:rsidRDefault="00485BB8"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93.</w:t>
      </w:r>
      <w:r w:rsidRPr="00DE6C92">
        <w:rPr>
          <w:rFonts w:ascii="Georgia" w:hAnsi="Georgia"/>
          <w:sz w:val="22"/>
          <w:szCs w:val="22"/>
        </w:rPr>
        <w:tab/>
      </w:r>
      <w:r w:rsidR="0095385E" w:rsidRPr="00DE6C92">
        <w:rPr>
          <w:rFonts w:ascii="Georgia" w:hAnsi="Georgia"/>
          <w:sz w:val="22"/>
          <w:szCs w:val="22"/>
        </w:rPr>
        <w:t>How important is religion in your life – very important, somewhat important, not too important, or not at all important?</w:t>
      </w:r>
    </w:p>
    <w:p w14:paraId="4F06EBCE" w14:textId="77777777" w:rsidR="0095385E" w:rsidRPr="00DE6C92" w:rsidRDefault="0095385E"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7910F95"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Qn93</w:t>
      </w:r>
      <w:r w:rsidR="0095385E" w:rsidRPr="00DE6C92">
        <w:rPr>
          <w:rFonts w:ascii="Georgia" w:hAnsi="Georgia"/>
          <w:sz w:val="22"/>
          <w:szCs w:val="22"/>
        </w:rPr>
        <w:tab/>
        <w:t>1</w:t>
      </w:r>
      <w:r w:rsidR="0095385E" w:rsidRPr="00DE6C92">
        <w:rPr>
          <w:rFonts w:ascii="Georgia" w:hAnsi="Georgia"/>
          <w:sz w:val="22"/>
          <w:szCs w:val="22"/>
        </w:rPr>
        <w:tab/>
        <w:t>Very important</w:t>
      </w:r>
    </w:p>
    <w:p w14:paraId="730FA77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Somewhat important</w:t>
      </w:r>
    </w:p>
    <w:p w14:paraId="3A99308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Not too important</w:t>
      </w:r>
    </w:p>
    <w:p w14:paraId="21E7042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Not important at all</w:t>
      </w:r>
    </w:p>
    <w:p w14:paraId="369741F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63CA1C2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BA727A9" w14:textId="77777777" w:rsidR="0095385E" w:rsidRPr="00DE6C92" w:rsidRDefault="0095385E" w:rsidP="001A2542">
      <w:pPr>
        <w:rPr>
          <w:rFonts w:ascii="Georgia" w:eastAsiaTheme="minorHAnsi" w:hAnsi="Georgia"/>
          <w:sz w:val="22"/>
          <w:szCs w:val="22"/>
          <w:lang w:val="en-CA"/>
        </w:rPr>
      </w:pPr>
    </w:p>
    <w:p w14:paraId="36A96546" w14:textId="77777777" w:rsidR="000E4321" w:rsidRDefault="000E4321">
      <w:pPr>
        <w:rPr>
          <w:rFonts w:ascii="Georgia" w:hAnsi="Georgia"/>
          <w:sz w:val="22"/>
          <w:szCs w:val="22"/>
        </w:rPr>
      </w:pPr>
      <w:r>
        <w:rPr>
          <w:rFonts w:ascii="Georgia" w:hAnsi="Georgia"/>
          <w:sz w:val="22"/>
          <w:szCs w:val="22"/>
        </w:rPr>
        <w:br w:type="page"/>
      </w:r>
    </w:p>
    <w:p w14:paraId="1B9EF0F8"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3B8F18F6"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94.</w:t>
      </w:r>
      <w:r w:rsidRPr="00DE6C92">
        <w:rPr>
          <w:rFonts w:ascii="Georgia" w:hAnsi="Georgia"/>
          <w:sz w:val="22"/>
          <w:szCs w:val="22"/>
        </w:rPr>
        <w:tab/>
      </w:r>
      <w:r w:rsidR="0095385E" w:rsidRPr="00DE6C92">
        <w:rPr>
          <w:rFonts w:ascii="Georgia" w:hAnsi="Georgia"/>
          <w:sz w:val="22"/>
          <w:szCs w:val="22"/>
        </w:rPr>
        <w:t>What is the last grade or class that you completed in school?</w:t>
      </w:r>
    </w:p>
    <w:p w14:paraId="7BBD580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(DO NOT READ LIST.  ENTER ONE ONLY)</w:t>
      </w:r>
    </w:p>
    <w:p w14:paraId="29E7DDE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F382E59"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Qn94</w:t>
      </w:r>
      <w:r w:rsidR="0095385E" w:rsidRPr="00DE6C92">
        <w:rPr>
          <w:rFonts w:ascii="Georgia" w:hAnsi="Georgia"/>
          <w:sz w:val="22"/>
          <w:szCs w:val="22"/>
        </w:rPr>
        <w:tab/>
        <w:t>1</w:t>
      </w:r>
      <w:r w:rsidR="0095385E" w:rsidRPr="00DE6C92">
        <w:rPr>
          <w:rFonts w:ascii="Georgia" w:hAnsi="Georgia"/>
          <w:sz w:val="22"/>
          <w:szCs w:val="22"/>
        </w:rPr>
        <w:tab/>
        <w:t>None, or grade 1-8</w:t>
      </w:r>
    </w:p>
    <w:p w14:paraId="6956E0D9"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High school incomplete (Grades 9-11)</w:t>
      </w:r>
    </w:p>
    <w:p w14:paraId="44FCE0D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High school graduate (Grade 12 or GED certificate)</w:t>
      </w:r>
    </w:p>
    <w:p w14:paraId="344A632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Technical, trade, or vocational school AFTER high school</w:t>
      </w:r>
    </w:p>
    <w:p w14:paraId="24CBDC11"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t>Some college, no 4-year degree (including associate degree)</w:t>
      </w:r>
    </w:p>
    <w:p w14:paraId="3BC6316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6</w:t>
      </w:r>
      <w:r w:rsidRPr="00DE6C92">
        <w:rPr>
          <w:rFonts w:ascii="Georgia" w:hAnsi="Georgia"/>
          <w:sz w:val="22"/>
          <w:szCs w:val="22"/>
        </w:rPr>
        <w:tab/>
        <w:t>College graduate (B.S., B.A., or other 4-year degree)</w:t>
      </w:r>
    </w:p>
    <w:p w14:paraId="3D62CD6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7</w:t>
      </w:r>
      <w:r w:rsidRPr="00DE6C92">
        <w:rPr>
          <w:rFonts w:ascii="Georgia" w:hAnsi="Georgia"/>
          <w:sz w:val="22"/>
          <w:szCs w:val="22"/>
        </w:rPr>
        <w:tab/>
        <w:t xml:space="preserve">Post-graduate training or professional schooling after college (e.g., toward a </w:t>
      </w:r>
    </w:p>
    <w:p w14:paraId="126DF79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t>Master’s Degree or Ph.D.; law or medical school)</w:t>
      </w:r>
    </w:p>
    <w:p w14:paraId="1FBFAD7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176EEA74" w14:textId="77777777" w:rsidR="00485BB8" w:rsidRPr="00DE6C92" w:rsidRDefault="0095385E" w:rsidP="00C15D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r w:rsidR="00C15DD9" w:rsidRPr="00DE6C92">
        <w:rPr>
          <w:rFonts w:ascii="Georgia" w:hAnsi="Georgia"/>
          <w:sz w:val="22"/>
          <w:szCs w:val="22"/>
        </w:rPr>
        <w:t xml:space="preserve"> </w:t>
      </w:r>
    </w:p>
    <w:p w14:paraId="15252269" w14:textId="77777777" w:rsidR="00C15DD9" w:rsidRPr="00DE6C92" w:rsidRDefault="00C15DD9" w:rsidP="00C15D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CA5C772"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0EE14E30"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95.</w:t>
      </w:r>
      <w:r w:rsidRPr="00DE6C92">
        <w:rPr>
          <w:rFonts w:ascii="Georgia" w:hAnsi="Georgia"/>
          <w:sz w:val="22"/>
          <w:szCs w:val="22"/>
        </w:rPr>
        <w:tab/>
      </w:r>
      <w:r w:rsidR="0095385E" w:rsidRPr="00DE6C92">
        <w:rPr>
          <w:rFonts w:ascii="Georgia" w:hAnsi="Georgia"/>
          <w:sz w:val="22"/>
          <w:szCs w:val="22"/>
        </w:rPr>
        <w:t>What is your age?</w:t>
      </w:r>
    </w:p>
    <w:p w14:paraId="74813EE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D564DD4"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Qn95</w:t>
      </w:r>
      <w:r w:rsidR="0095385E" w:rsidRPr="00DE6C92">
        <w:rPr>
          <w:rFonts w:ascii="Georgia" w:hAnsi="Georgia"/>
          <w:sz w:val="22"/>
          <w:szCs w:val="22"/>
        </w:rPr>
        <w:tab/>
        <w:t>________________ (RECORD NUMBER 18-97)</w:t>
      </w:r>
      <w:r w:rsidR="008A5894" w:rsidRPr="00DE6C92">
        <w:rPr>
          <w:rFonts w:ascii="Georgia" w:hAnsi="Georgia"/>
          <w:sz w:val="22"/>
          <w:szCs w:val="22"/>
        </w:rPr>
        <w:tab/>
      </w:r>
      <w:r w:rsidR="008A5894" w:rsidRPr="00DE6C92">
        <w:rPr>
          <w:rFonts w:ascii="Georgia" w:hAnsi="Georgia"/>
          <w:sz w:val="22"/>
          <w:szCs w:val="22"/>
        </w:rPr>
        <w:tab/>
      </w:r>
    </w:p>
    <w:p w14:paraId="12F47CE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R</w:t>
      </w:r>
      <w:r w:rsidR="00C04885" w:rsidRPr="00DE6C92">
        <w:rPr>
          <w:rFonts w:ascii="Georgia" w:hAnsi="Georgia"/>
          <w:sz w:val="22"/>
          <w:szCs w:val="22"/>
        </w:rPr>
        <w:t>R</w:t>
      </w:r>
      <w:r w:rsidR="00C04885" w:rsidRPr="00DE6C92">
        <w:rPr>
          <w:rFonts w:ascii="Georgia" w:hAnsi="Georgia"/>
          <w:sz w:val="22"/>
          <w:szCs w:val="22"/>
        </w:rPr>
        <w:tab/>
        <w:t>(DO NOT READ) Refused</w:t>
      </w:r>
    </w:p>
    <w:p w14:paraId="4867ACCA" w14:textId="77777777" w:rsidR="00D61C12" w:rsidRDefault="00D61C12">
      <w:pPr>
        <w:rPr>
          <w:rFonts w:ascii="Georgia" w:hAnsi="Georgia"/>
          <w:sz w:val="22"/>
          <w:szCs w:val="22"/>
        </w:rPr>
      </w:pPr>
    </w:p>
    <w:p w14:paraId="4C5C8E2F"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Q.95a IF Q95 = RR</w:t>
      </w:r>
      <w:r w:rsidRPr="00DE6C92">
        <w:rPr>
          <w:rFonts w:ascii="Georgia" w:hAnsi="Georgia"/>
          <w:sz w:val="22"/>
          <w:szCs w:val="22"/>
        </w:rPr>
        <w:t>)</w:t>
      </w:r>
    </w:p>
    <w:p w14:paraId="15C781E2"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95a.</w:t>
      </w:r>
      <w:r w:rsidRPr="00DE6C92">
        <w:rPr>
          <w:rFonts w:ascii="Georgia" w:hAnsi="Georgia"/>
          <w:sz w:val="22"/>
          <w:szCs w:val="22"/>
        </w:rPr>
        <w:tab/>
      </w:r>
      <w:r w:rsidR="0095385E" w:rsidRPr="00DE6C92">
        <w:rPr>
          <w:rFonts w:ascii="Georgia" w:hAnsi="Georgia"/>
          <w:sz w:val="22"/>
          <w:szCs w:val="22"/>
        </w:rPr>
        <w:t>Would you say you are…?</w:t>
      </w:r>
    </w:p>
    <w:p w14:paraId="21CE88A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(READ LIST.  ENTER ONE ONLY)</w:t>
      </w:r>
    </w:p>
    <w:p w14:paraId="0B5D487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4B09508"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Qn95a</w:t>
      </w:r>
      <w:r w:rsidR="0095385E" w:rsidRPr="00DE6C92">
        <w:rPr>
          <w:rFonts w:ascii="Georgia" w:hAnsi="Georgia"/>
          <w:sz w:val="22"/>
          <w:szCs w:val="22"/>
        </w:rPr>
        <w:tab/>
        <w:t>1</w:t>
      </w:r>
      <w:r w:rsidR="0095385E" w:rsidRPr="00DE6C92">
        <w:rPr>
          <w:rFonts w:ascii="Georgia" w:hAnsi="Georgia"/>
          <w:sz w:val="22"/>
          <w:szCs w:val="22"/>
        </w:rPr>
        <w:tab/>
        <w:t>18 to 29</w:t>
      </w:r>
      <w:r w:rsidR="008A5894" w:rsidRPr="00DE6C92">
        <w:rPr>
          <w:rFonts w:ascii="Georgia" w:hAnsi="Georgia"/>
          <w:sz w:val="22"/>
          <w:szCs w:val="22"/>
        </w:rPr>
        <w:tab/>
      </w:r>
    </w:p>
    <w:p w14:paraId="55520B0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30 to 49</w:t>
      </w:r>
    </w:p>
    <w:p w14:paraId="477EE5F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50 to 64</w:t>
      </w:r>
    </w:p>
    <w:p w14:paraId="6A47F77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t>65 or older</w:t>
      </w:r>
    </w:p>
    <w:p w14:paraId="65ED4A73" w14:textId="77777777" w:rsidR="0095385E" w:rsidRPr="00DE6C92" w:rsidRDefault="0095385E" w:rsidP="00030BA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B4DFCC9" w14:textId="77777777" w:rsidR="00030BA4" w:rsidRPr="00DE6C92" w:rsidRDefault="00030BA4" w:rsidP="00030BA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9E79125"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3F1560" w:rsidRPr="00DE6C92">
        <w:rPr>
          <w:rFonts w:ascii="Georgia" w:hAnsi="Georgia"/>
          <w:sz w:val="22"/>
          <w:szCs w:val="22"/>
        </w:rPr>
        <w:t>(ASK ALL)</w:t>
      </w:r>
    </w:p>
    <w:p w14:paraId="23B82863" w14:textId="77777777" w:rsidR="0095385E" w:rsidRPr="00DE6C92" w:rsidRDefault="00485BB8"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96.</w:t>
      </w:r>
      <w:r w:rsidRPr="00DE6C92">
        <w:rPr>
          <w:rFonts w:ascii="Georgia" w:hAnsi="Georgia"/>
          <w:sz w:val="22"/>
          <w:szCs w:val="22"/>
        </w:rPr>
        <w:tab/>
      </w:r>
      <w:r w:rsidR="0095385E" w:rsidRPr="00DE6C92">
        <w:rPr>
          <w:rFonts w:ascii="Georgia" w:hAnsi="Georgia"/>
          <w:sz w:val="22"/>
          <w:szCs w:val="22"/>
        </w:rPr>
        <w:t xml:space="preserve">Last year, that is in 2010, what was your total family income from all sources, before taxes?  Just stop me when I get to the right category. </w:t>
      </w:r>
      <w:r w:rsidR="00A857A6" w:rsidRPr="00DE6C92">
        <w:rPr>
          <w:rFonts w:ascii="Georgia" w:hAnsi="Georgia"/>
          <w:sz w:val="22"/>
          <w:szCs w:val="22"/>
        </w:rPr>
        <w:t>(</w:t>
      </w:r>
      <w:r w:rsidR="0095385E" w:rsidRPr="00DE6C92">
        <w:rPr>
          <w:rFonts w:ascii="Georgia" w:hAnsi="Georgia"/>
          <w:sz w:val="22"/>
          <w:szCs w:val="22"/>
        </w:rPr>
        <w:t>READ</w:t>
      </w:r>
      <w:r w:rsidRPr="00DE6C92">
        <w:rPr>
          <w:rFonts w:ascii="Georgia" w:hAnsi="Georgia"/>
          <w:sz w:val="22"/>
          <w:szCs w:val="22"/>
        </w:rPr>
        <w:t xml:space="preserve"> LIST</w:t>
      </w:r>
      <w:r w:rsidR="00A857A6" w:rsidRPr="00DE6C92">
        <w:rPr>
          <w:rFonts w:ascii="Georgia" w:hAnsi="Georgia"/>
          <w:sz w:val="22"/>
          <w:szCs w:val="22"/>
        </w:rPr>
        <w:t>)</w:t>
      </w:r>
    </w:p>
    <w:p w14:paraId="6AF21FAD"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Qn96</w:t>
      </w:r>
    </w:p>
    <w:p w14:paraId="65B61526"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01 Less than $10,000</w:t>
      </w:r>
    </w:p>
    <w:p w14:paraId="155642D3"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02 10 to under $20,000</w:t>
      </w:r>
    </w:p>
    <w:p w14:paraId="294E6156"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03 20 to under $30,000</w:t>
      </w:r>
    </w:p>
    <w:p w14:paraId="3EF8DB10"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04 30 to under $40,000</w:t>
      </w:r>
    </w:p>
    <w:p w14:paraId="6BF8BED7"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05 40 to under $50,000</w:t>
      </w:r>
    </w:p>
    <w:p w14:paraId="40BE29A1"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06 50 to under $75,000</w:t>
      </w:r>
    </w:p>
    <w:p w14:paraId="5A4FD223"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07 75 to under $100,000</w:t>
      </w:r>
    </w:p>
    <w:p w14:paraId="433D81F3"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08 100 to under $150,000 [OR]</w:t>
      </w:r>
    </w:p>
    <w:p w14:paraId="29AF1D12"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09 $150,000 or more</w:t>
      </w:r>
    </w:p>
    <w:p w14:paraId="3DFB148E"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98 Don't know</w:t>
      </w:r>
    </w:p>
    <w:p w14:paraId="64505D55" w14:textId="77777777" w:rsidR="0095385E"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 99 Refused</w:t>
      </w:r>
    </w:p>
    <w:p w14:paraId="7A19663C" w14:textId="77777777" w:rsidR="007163D9" w:rsidRPr="00DE6C92" w:rsidRDefault="007163D9"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B73FC44" w14:textId="77777777" w:rsidR="001C2D26" w:rsidRPr="00DE6C92" w:rsidRDefault="001C2D26"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QUESTION 97 AFTER QNCP2</w:t>
      </w:r>
    </w:p>
    <w:p w14:paraId="6BA188E7" w14:textId="77777777" w:rsidR="001C2D26" w:rsidRPr="00DE6C92" w:rsidRDefault="001C2D26" w:rsidP="007163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F0DFBB5" w14:textId="77777777" w:rsidR="000E4321" w:rsidRDefault="000E4321">
      <w:pPr>
        <w:rPr>
          <w:rFonts w:ascii="Georgia" w:hAnsi="Georgia"/>
          <w:sz w:val="22"/>
          <w:szCs w:val="22"/>
        </w:rPr>
      </w:pPr>
      <w:r>
        <w:rPr>
          <w:rFonts w:ascii="Georgia" w:hAnsi="Georgia"/>
          <w:sz w:val="22"/>
          <w:szCs w:val="22"/>
        </w:rPr>
        <w:br w:type="page"/>
      </w:r>
    </w:p>
    <w:p w14:paraId="467E16E9" w14:textId="77777777" w:rsidR="0095385E" w:rsidRPr="00DE6C92" w:rsidRDefault="00485BB8" w:rsidP="001A254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Q.HH1 IF CELL SAMPLE OR Q.S1 = RR</w:t>
      </w:r>
      <w:r w:rsidRPr="00DE6C92">
        <w:rPr>
          <w:rFonts w:ascii="Georgia" w:hAnsi="Georgia"/>
          <w:sz w:val="22"/>
          <w:szCs w:val="22"/>
        </w:rPr>
        <w:t>)</w:t>
      </w:r>
    </w:p>
    <w:p w14:paraId="6E41BF69" w14:textId="77777777" w:rsidR="0095385E" w:rsidRPr="00DE6C92" w:rsidRDefault="00485BB8" w:rsidP="001A254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(P.N. – FOR DATA MERGE Q.S1 AND Q.HH1 TOGETHER)</w:t>
      </w:r>
    </w:p>
    <w:p w14:paraId="6B590605" w14:textId="77777777" w:rsidR="0095385E" w:rsidRPr="00DE6C92" w:rsidRDefault="00485BB8" w:rsidP="001A254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HH1.</w:t>
      </w:r>
      <w:r w:rsidRPr="00DE6C92">
        <w:rPr>
          <w:rFonts w:ascii="Georgia" w:hAnsi="Georgia"/>
          <w:sz w:val="22"/>
          <w:szCs w:val="22"/>
        </w:rPr>
        <w:tab/>
      </w:r>
      <w:r w:rsidR="0095385E" w:rsidRPr="00DE6C92">
        <w:rPr>
          <w:rFonts w:ascii="Georgia" w:hAnsi="Georgia"/>
          <w:sz w:val="22"/>
          <w:szCs w:val="22"/>
        </w:rPr>
        <w:t>Including yourself, how many adults, 18 or older, are there living in your household?</w:t>
      </w:r>
    </w:p>
    <w:p w14:paraId="5148D6CA" w14:textId="77777777" w:rsidR="0095385E" w:rsidRPr="00DE6C92" w:rsidRDefault="0095385E" w:rsidP="001A254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264EFA7" w14:textId="77777777" w:rsidR="0095385E" w:rsidRPr="00DE6C92" w:rsidRDefault="007163D9" w:rsidP="001A2542">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Qnhh1</w:t>
      </w:r>
      <w:r w:rsidR="0095385E" w:rsidRPr="00DE6C92">
        <w:rPr>
          <w:rFonts w:ascii="Georgia" w:hAnsi="Georgia"/>
          <w:sz w:val="22"/>
          <w:szCs w:val="22"/>
        </w:rPr>
        <w:tab/>
        <w:t>_________</w:t>
      </w:r>
    </w:p>
    <w:p w14:paraId="254AC591" w14:textId="77777777" w:rsidR="00485BB8" w:rsidRPr="00DE6C92" w:rsidRDefault="0095385E" w:rsidP="00C15DD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RR</w:t>
      </w:r>
      <w:r w:rsidRPr="00DE6C92">
        <w:rPr>
          <w:rFonts w:ascii="Georgia" w:hAnsi="Georgia"/>
          <w:sz w:val="22"/>
          <w:szCs w:val="22"/>
        </w:rPr>
        <w:tab/>
        <w:t>Refused</w:t>
      </w:r>
    </w:p>
    <w:p w14:paraId="408A14BB" w14:textId="77777777" w:rsidR="00C15DD9" w:rsidRPr="00DE6C92" w:rsidRDefault="00C15DD9" w:rsidP="00C15DD9">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C4A2799"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IF LANDLINE SAMPLE</w:t>
      </w:r>
      <w:r w:rsidRPr="00DE6C92">
        <w:rPr>
          <w:rFonts w:ascii="Georgia" w:hAnsi="Georgia"/>
          <w:sz w:val="22"/>
          <w:szCs w:val="22"/>
        </w:rPr>
        <w:t>)</w:t>
      </w:r>
    </w:p>
    <w:p w14:paraId="13DDCE02"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LL1.</w:t>
      </w:r>
      <w:r w:rsidRPr="00DE6C92">
        <w:rPr>
          <w:rFonts w:ascii="Georgia" w:hAnsi="Georgia"/>
          <w:sz w:val="22"/>
          <w:szCs w:val="22"/>
        </w:rPr>
        <w:tab/>
      </w:r>
      <w:r w:rsidR="0095385E" w:rsidRPr="00DE6C92">
        <w:rPr>
          <w:rFonts w:ascii="Georgia" w:hAnsi="Georgia"/>
          <w:sz w:val="22"/>
          <w:szCs w:val="22"/>
        </w:rPr>
        <w:t xml:space="preserve">Now thinking about your telephone use…Does anyone in your household, including </w:t>
      </w:r>
    </w:p>
    <w:p w14:paraId="3F34E9C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yourself, have a working cell phone?</w:t>
      </w:r>
    </w:p>
    <w:p w14:paraId="6BF898C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B0B152A"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Qnll1</w:t>
      </w:r>
      <w:r w:rsidR="0095385E" w:rsidRPr="00DE6C92">
        <w:rPr>
          <w:rFonts w:ascii="Georgia" w:hAnsi="Georgia"/>
          <w:sz w:val="22"/>
          <w:szCs w:val="22"/>
        </w:rPr>
        <w:tab/>
        <w:t>1</w:t>
      </w:r>
      <w:r w:rsidR="0095385E" w:rsidRPr="00DE6C92">
        <w:rPr>
          <w:rFonts w:ascii="Georgia" w:hAnsi="Georgia"/>
          <w:sz w:val="22"/>
          <w:szCs w:val="22"/>
        </w:rPr>
        <w:tab/>
        <w:t>Yes, respondent or someone in household has cell phone</w:t>
      </w:r>
    </w:p>
    <w:p w14:paraId="3337CFB0"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w:t>
      </w:r>
    </w:p>
    <w:p w14:paraId="7F276E3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26BB7D8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01CABC1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99FA735"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LL2 IF LL1=1)</w:t>
      </w:r>
    </w:p>
    <w:p w14:paraId="5CDE9411"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(ROTATE OPTIONS 1-3 AND 3-1)</w:t>
      </w:r>
    </w:p>
    <w:p w14:paraId="61E32BA9"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LL2.</w:t>
      </w:r>
      <w:r w:rsidR="0095385E" w:rsidRPr="00DE6C92">
        <w:rPr>
          <w:rFonts w:ascii="Georgia" w:hAnsi="Georgia"/>
          <w:sz w:val="22"/>
          <w:szCs w:val="22"/>
        </w:rPr>
        <w:tab/>
        <w:t xml:space="preserve">Of all the telephone calls that you and the other people in your household receive, are </w:t>
      </w:r>
    </w:p>
    <w:p w14:paraId="630EEA4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 xml:space="preserve">(READ ITEMS)? </w:t>
      </w:r>
    </w:p>
    <w:p w14:paraId="4E3E979C" w14:textId="77777777" w:rsidR="00485BB8"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24B1223" w14:textId="77777777" w:rsidR="0095385E" w:rsidRPr="00DE6C92" w:rsidRDefault="0095385E"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rPr>
          <w:rFonts w:ascii="Georgia" w:hAnsi="Georgia"/>
          <w:sz w:val="22"/>
          <w:szCs w:val="22"/>
        </w:rPr>
      </w:pPr>
      <w:r w:rsidRPr="00DE6C92">
        <w:rPr>
          <w:rFonts w:ascii="Georgia" w:hAnsi="Georgia"/>
          <w:sz w:val="22"/>
          <w:szCs w:val="22"/>
        </w:rPr>
        <w:t>(INTERVIEWER: READ ALL RESPONSES (1-3) BEFORE RECORDING AN ANSWER)</w:t>
      </w:r>
    </w:p>
    <w:p w14:paraId="2503BA15"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B068AA7"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Qnll2</w:t>
      </w:r>
      <w:r w:rsidR="0095385E" w:rsidRPr="00DE6C92">
        <w:rPr>
          <w:rFonts w:ascii="Georgia" w:hAnsi="Georgia"/>
          <w:sz w:val="22"/>
          <w:szCs w:val="22"/>
        </w:rPr>
        <w:tab/>
        <w:t>1</w:t>
      </w:r>
      <w:r w:rsidR="0095385E" w:rsidRPr="00DE6C92">
        <w:rPr>
          <w:rFonts w:ascii="Georgia" w:hAnsi="Georgia"/>
          <w:sz w:val="22"/>
          <w:szCs w:val="22"/>
        </w:rPr>
        <w:tab/>
        <w:t>All or almost all calls received on a cell phone</w:t>
      </w:r>
    </w:p>
    <w:p w14:paraId="6501E608"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Some received on a cell phone and some on a regular home phone</w:t>
      </w:r>
    </w:p>
    <w:p w14:paraId="14E2B80C"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All or almost all calls received on a regular home phone</w:t>
      </w:r>
    </w:p>
    <w:p w14:paraId="58BB507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250BCB17"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07AF89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8A06EE9"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IF CELL PHONE SAMPLE</w:t>
      </w:r>
      <w:r w:rsidRPr="00DE6C92">
        <w:rPr>
          <w:rFonts w:ascii="Georgia" w:hAnsi="Georgia"/>
          <w:sz w:val="22"/>
          <w:szCs w:val="22"/>
        </w:rPr>
        <w:t>)</w:t>
      </w:r>
    </w:p>
    <w:p w14:paraId="5DCBAC3F"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CP1.</w:t>
      </w:r>
      <w:r w:rsidR="0095385E" w:rsidRPr="00DE6C92">
        <w:rPr>
          <w:rFonts w:ascii="Georgia" w:hAnsi="Georgia"/>
          <w:sz w:val="22"/>
          <w:szCs w:val="22"/>
        </w:rPr>
        <w:tab/>
        <w:t xml:space="preserve">Now thinking about your telephone use, is there at least one telephone INSIDE your </w:t>
      </w:r>
    </w:p>
    <w:p w14:paraId="699BD14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home that is currently working and is not a cell phone?</w:t>
      </w:r>
    </w:p>
    <w:p w14:paraId="19B8ED0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669397F"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Qncp1</w:t>
      </w:r>
      <w:r w:rsidR="0095385E" w:rsidRPr="00DE6C92">
        <w:rPr>
          <w:rFonts w:ascii="Georgia" w:hAnsi="Georgia"/>
          <w:sz w:val="22"/>
          <w:szCs w:val="22"/>
        </w:rPr>
        <w:tab/>
        <w:t>1</w:t>
      </w:r>
      <w:r w:rsidR="0095385E" w:rsidRPr="00DE6C92">
        <w:rPr>
          <w:rFonts w:ascii="Georgia" w:hAnsi="Georgia"/>
          <w:sz w:val="22"/>
          <w:szCs w:val="22"/>
        </w:rPr>
        <w:tab/>
        <w:t>Yes, has a home telephone</w:t>
      </w:r>
    </w:p>
    <w:p w14:paraId="6DCF99D2"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 no home telephone</w:t>
      </w:r>
    </w:p>
    <w:p w14:paraId="504D0194"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35426102" w14:textId="77777777" w:rsidR="00485BB8" w:rsidRPr="00DE6C92" w:rsidRDefault="0095385E" w:rsidP="00C15D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4E906630" w14:textId="77777777" w:rsidR="00C15DD9" w:rsidRPr="00DE6C92" w:rsidRDefault="00C15DD9" w:rsidP="00C15D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4AD1ED3"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w:t>
      </w:r>
      <w:r w:rsidR="0095385E" w:rsidRPr="00DE6C92">
        <w:rPr>
          <w:rFonts w:ascii="Georgia" w:hAnsi="Georgia"/>
          <w:sz w:val="22"/>
          <w:szCs w:val="22"/>
        </w:rPr>
        <w:t>ASK CP2 IF CP1=1</w:t>
      </w:r>
      <w:r w:rsidRPr="00DE6C92">
        <w:rPr>
          <w:rFonts w:ascii="Georgia" w:hAnsi="Georgia"/>
          <w:sz w:val="22"/>
          <w:szCs w:val="22"/>
        </w:rPr>
        <w:t>)</w:t>
      </w:r>
    </w:p>
    <w:p w14:paraId="508440E5"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(ROTATE OPTIONS 1-3 AND 3-1)</w:t>
      </w:r>
    </w:p>
    <w:p w14:paraId="7CBA6C87" w14:textId="77777777" w:rsidR="0095385E"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0095385E" w:rsidRPr="00DE6C92">
        <w:rPr>
          <w:rFonts w:ascii="Georgia" w:hAnsi="Georgia"/>
          <w:sz w:val="22"/>
          <w:szCs w:val="22"/>
        </w:rPr>
        <w:t>CP2.</w:t>
      </w:r>
      <w:r w:rsidR="0095385E" w:rsidRPr="00DE6C92">
        <w:rPr>
          <w:rFonts w:ascii="Georgia" w:hAnsi="Georgia"/>
          <w:sz w:val="22"/>
          <w:szCs w:val="22"/>
        </w:rPr>
        <w:tab/>
        <w:t xml:space="preserve">Of all the telephone calls that you and the other people in your household receive, are </w:t>
      </w:r>
    </w:p>
    <w:p w14:paraId="16E260F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(READ ITEMS)?</w:t>
      </w:r>
    </w:p>
    <w:p w14:paraId="05AFC41F" w14:textId="77777777" w:rsidR="00485BB8" w:rsidRPr="00DE6C92" w:rsidRDefault="00485BB8"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4303968E" w14:textId="77777777" w:rsidR="0095385E" w:rsidRPr="00DE6C92" w:rsidRDefault="0095385E" w:rsidP="00485BB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rPr>
          <w:rFonts w:ascii="Georgia" w:hAnsi="Georgia"/>
          <w:sz w:val="22"/>
          <w:szCs w:val="22"/>
        </w:rPr>
      </w:pPr>
      <w:r w:rsidRPr="00DE6C92">
        <w:rPr>
          <w:rFonts w:ascii="Georgia" w:hAnsi="Georgia"/>
          <w:sz w:val="22"/>
          <w:szCs w:val="22"/>
        </w:rPr>
        <w:t>(INTERVIEWER: READ ALL RESPONSES (1-3) BEFORE RECORDING AN ANSWER)</w:t>
      </w:r>
    </w:p>
    <w:p w14:paraId="7BB38F63"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290C5F2" w14:textId="77777777" w:rsidR="0095385E" w:rsidRPr="00DE6C92" w:rsidRDefault="007163D9"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Qncp2</w:t>
      </w:r>
      <w:r w:rsidR="0095385E" w:rsidRPr="00DE6C92">
        <w:rPr>
          <w:rFonts w:ascii="Georgia" w:hAnsi="Georgia"/>
          <w:sz w:val="22"/>
          <w:szCs w:val="22"/>
        </w:rPr>
        <w:tab/>
        <w:t>1</w:t>
      </w:r>
      <w:r w:rsidR="0095385E" w:rsidRPr="00DE6C92">
        <w:rPr>
          <w:rFonts w:ascii="Georgia" w:hAnsi="Georgia"/>
          <w:sz w:val="22"/>
          <w:szCs w:val="22"/>
        </w:rPr>
        <w:tab/>
        <w:t>All or almost all calls received on a cell phone</w:t>
      </w:r>
    </w:p>
    <w:p w14:paraId="7706ADDA"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Some received on a cell phone and some on a regular home phone</w:t>
      </w:r>
    </w:p>
    <w:p w14:paraId="56487556"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t>All or almost all calls received on a regular home phone</w:t>
      </w:r>
    </w:p>
    <w:p w14:paraId="34CA48DF"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8</w:t>
      </w:r>
      <w:r w:rsidR="00C04885" w:rsidRPr="00DE6C92">
        <w:rPr>
          <w:rFonts w:ascii="Georgia" w:hAnsi="Georgia"/>
          <w:sz w:val="22"/>
          <w:szCs w:val="22"/>
        </w:rPr>
        <w:tab/>
        <w:t>(DO NOT READ) Don’t know</w:t>
      </w:r>
    </w:p>
    <w:p w14:paraId="4F5A6AAD"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00C04885" w:rsidRPr="00DE6C92">
        <w:rPr>
          <w:rFonts w:ascii="Georgia" w:hAnsi="Georgia"/>
          <w:sz w:val="22"/>
          <w:szCs w:val="22"/>
        </w:rPr>
        <w:t>9</w:t>
      </w:r>
      <w:r w:rsidR="00C04885" w:rsidRPr="00DE6C92">
        <w:rPr>
          <w:rFonts w:ascii="Georgia" w:hAnsi="Georgia"/>
          <w:sz w:val="22"/>
          <w:szCs w:val="22"/>
        </w:rPr>
        <w:tab/>
        <w:t>(DO NOT READ) Refused</w:t>
      </w:r>
    </w:p>
    <w:p w14:paraId="5ABB5C9E" w14:textId="77777777" w:rsidR="0095385E" w:rsidRPr="00DE6C92" w:rsidRDefault="0095385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9A19F75" w14:textId="0946A4CA" w:rsidR="0095385E" w:rsidRPr="00DE6C92" w:rsidRDefault="00485BB8" w:rsidP="0033628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p>
    <w:p w14:paraId="586F3767" w14:textId="77777777" w:rsidR="00D61C12" w:rsidRDefault="00D61C12">
      <w:pPr>
        <w:rPr>
          <w:rFonts w:ascii="Georgia" w:hAnsi="Georgia"/>
          <w:sz w:val="22"/>
          <w:szCs w:val="22"/>
        </w:rPr>
      </w:pPr>
    </w:p>
    <w:p w14:paraId="3DAD41DC" w14:textId="77777777" w:rsidR="00B51F07" w:rsidRPr="00DE6C92" w:rsidRDefault="00B51F07" w:rsidP="00B51F0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firstLine="286"/>
        <w:rPr>
          <w:rFonts w:ascii="Georgia" w:hAnsi="Georgia"/>
          <w:sz w:val="22"/>
          <w:szCs w:val="22"/>
        </w:rPr>
      </w:pPr>
      <w:r w:rsidRPr="00DE6C92">
        <w:rPr>
          <w:rFonts w:ascii="Georgia" w:hAnsi="Georgia"/>
          <w:sz w:val="22"/>
          <w:szCs w:val="22"/>
        </w:rPr>
        <w:t>FOR INTERVIEWER (CELL PHONE SAMPLE ONLY):</w:t>
      </w:r>
    </w:p>
    <w:p w14:paraId="3AC46DCA" w14:textId="77777777" w:rsidR="00B51F07" w:rsidRPr="00DE6C92" w:rsidRDefault="00B51F07" w:rsidP="00B51F0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INT1.</w:t>
      </w:r>
      <w:r w:rsidRPr="00DE6C92">
        <w:rPr>
          <w:rFonts w:ascii="Georgia" w:hAnsi="Georgia"/>
          <w:sz w:val="22"/>
          <w:szCs w:val="22"/>
        </w:rPr>
        <w:tab/>
        <w:t>DO NOT READ. Did respondent request money for using their cell phone minutes?</w:t>
      </w:r>
    </w:p>
    <w:p w14:paraId="1CB4A232" w14:textId="77777777" w:rsidR="00B51F07" w:rsidRPr="00DE6C92" w:rsidRDefault="00B51F07" w:rsidP="00B51F0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8BF1A66" w14:textId="77777777" w:rsidR="00B51F07" w:rsidRPr="00DE6C92" w:rsidRDefault="007163D9" w:rsidP="00B51F0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Int1</w:t>
      </w:r>
      <w:r w:rsidR="00B51F07" w:rsidRPr="00DE6C92">
        <w:rPr>
          <w:rFonts w:ascii="Georgia" w:hAnsi="Georgia"/>
          <w:sz w:val="22"/>
          <w:szCs w:val="22"/>
        </w:rPr>
        <w:tab/>
        <w:t>1</w:t>
      </w:r>
      <w:r w:rsidR="00B51F07" w:rsidRPr="00DE6C92">
        <w:rPr>
          <w:rFonts w:ascii="Georgia" w:hAnsi="Georgia"/>
          <w:sz w:val="22"/>
          <w:szCs w:val="22"/>
        </w:rPr>
        <w:tab/>
        <w:t>Yes, requested money</w:t>
      </w:r>
    </w:p>
    <w:p w14:paraId="3664AAC6" w14:textId="77777777" w:rsidR="00B51F07" w:rsidRPr="00DE6C92" w:rsidRDefault="00B51F07" w:rsidP="00C15D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t>No, did not request money – GO TO END OF INTERVIEW</w:t>
      </w:r>
      <w:r w:rsidR="00C15DD9" w:rsidRPr="00DE6C92">
        <w:rPr>
          <w:rFonts w:ascii="Georgia" w:hAnsi="Georgia"/>
          <w:sz w:val="22"/>
          <w:szCs w:val="22"/>
        </w:rPr>
        <w:t xml:space="preserve"> </w:t>
      </w:r>
    </w:p>
    <w:p w14:paraId="4EF84119" w14:textId="77777777" w:rsidR="00C15DD9" w:rsidRPr="00DE6C92" w:rsidRDefault="00C15DD9" w:rsidP="00C15DD9">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4E64DC0" w14:textId="77777777" w:rsidR="00B51F07" w:rsidRPr="00DE6C92" w:rsidRDefault="00B51F07" w:rsidP="00B51F0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CELL PHONE RESPONDENTS WHO REQUESTED FOR MONEY (INT1=1)):</w:t>
      </w:r>
    </w:p>
    <w:p w14:paraId="32418748" w14:textId="77777777" w:rsidR="00B51F07" w:rsidRPr="00DE6C92" w:rsidRDefault="00B51F07" w:rsidP="00B51F0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sz w:val="22"/>
          <w:szCs w:val="22"/>
        </w:rPr>
        <w:t xml:space="preserve">That’s the end of the interview. We’d like to send you $5 for your time. Can I please have your full name and a mailing address where we can send you the money? </w:t>
      </w:r>
    </w:p>
    <w:p w14:paraId="16EFA868" w14:textId="77777777" w:rsidR="00B51F07" w:rsidRPr="00DE6C92" w:rsidRDefault="00B51F07" w:rsidP="00B51F0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sz w:val="22"/>
          <w:szCs w:val="22"/>
        </w:rPr>
        <w:t>INTERVIEWER NOTE: If R does not want to give full name, explain we only need it so we can send the $5 to them personally.</w:t>
      </w:r>
    </w:p>
    <w:p w14:paraId="031C49B1" w14:textId="77777777" w:rsidR="00886160" w:rsidRPr="00DE6C92" w:rsidRDefault="00886160" w:rsidP="00B51F0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p>
    <w:p w14:paraId="6F43CFB5" w14:textId="77777777" w:rsidR="00B51F07" w:rsidRPr="00DE6C92" w:rsidRDefault="002931DE" w:rsidP="001A254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RESPONSES NOT SHOWN</w:t>
      </w:r>
    </w:p>
    <w:p w14:paraId="17844CBE"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980D47D" w14:textId="77777777" w:rsidR="002337A8" w:rsidRPr="00DE6C92" w:rsidRDefault="006D3271"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METRO STATUS</w:t>
      </w:r>
    </w:p>
    <w:p w14:paraId="6E64937A"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sample18</w:t>
      </w:r>
    </w:p>
    <w:p w14:paraId="237AA7E2"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r>
      <w:r w:rsidRPr="00DE6C92">
        <w:rPr>
          <w:rFonts w:ascii="Georgia" w:hAnsi="Georgia"/>
          <w:sz w:val="22"/>
          <w:szCs w:val="22"/>
        </w:rPr>
        <w:tab/>
        <w:t>Urban- Center City (Metro)</w:t>
      </w:r>
    </w:p>
    <w:p w14:paraId="3387469E"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r>
      <w:r w:rsidRPr="00DE6C92">
        <w:rPr>
          <w:rFonts w:ascii="Georgia" w:hAnsi="Georgia"/>
          <w:sz w:val="22"/>
          <w:szCs w:val="22"/>
        </w:rPr>
        <w:tab/>
        <w:t>Urban- Center City County (Metro)</w:t>
      </w:r>
    </w:p>
    <w:p w14:paraId="67ACFA1B"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r>
      <w:r w:rsidRPr="00DE6C92">
        <w:rPr>
          <w:rFonts w:ascii="Georgia" w:hAnsi="Georgia"/>
          <w:sz w:val="22"/>
          <w:szCs w:val="22"/>
        </w:rPr>
        <w:tab/>
        <w:t>Suburban (Metro)</w:t>
      </w:r>
    </w:p>
    <w:p w14:paraId="7203CE6C"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r>
      <w:r w:rsidRPr="00DE6C92">
        <w:rPr>
          <w:rFonts w:ascii="Georgia" w:hAnsi="Georgia"/>
          <w:sz w:val="22"/>
          <w:szCs w:val="22"/>
        </w:rPr>
        <w:tab/>
        <w:t>Suburban- Non-Center City (Metro)</w:t>
      </w:r>
    </w:p>
    <w:p w14:paraId="171305AA"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r>
      <w:r w:rsidRPr="00DE6C92">
        <w:rPr>
          <w:rFonts w:ascii="Georgia" w:hAnsi="Georgia"/>
          <w:sz w:val="22"/>
          <w:szCs w:val="22"/>
        </w:rPr>
        <w:tab/>
        <w:t>Rural- Non-Metro</w:t>
      </w:r>
    </w:p>
    <w:p w14:paraId="4FCD0B1F"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8307F3A"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CENSUS REGION</w:t>
      </w:r>
    </w:p>
    <w:p w14:paraId="478D9B2D"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sample20</w:t>
      </w:r>
    </w:p>
    <w:p w14:paraId="1E86F5A6"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r>
      <w:r w:rsidRPr="00DE6C92">
        <w:rPr>
          <w:rFonts w:ascii="Georgia" w:hAnsi="Georgia"/>
          <w:sz w:val="22"/>
          <w:szCs w:val="22"/>
        </w:rPr>
        <w:tab/>
        <w:t>Northeast</w:t>
      </w:r>
    </w:p>
    <w:p w14:paraId="3A8AB526"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r>
      <w:r w:rsidRPr="00DE6C92">
        <w:rPr>
          <w:rFonts w:ascii="Georgia" w:hAnsi="Georgia"/>
          <w:sz w:val="22"/>
          <w:szCs w:val="22"/>
        </w:rPr>
        <w:tab/>
        <w:t>North Central</w:t>
      </w:r>
    </w:p>
    <w:p w14:paraId="76545675"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r>
      <w:r w:rsidRPr="00DE6C92">
        <w:rPr>
          <w:rFonts w:ascii="Georgia" w:hAnsi="Georgia"/>
          <w:sz w:val="22"/>
          <w:szCs w:val="22"/>
        </w:rPr>
        <w:tab/>
        <w:t>South</w:t>
      </w:r>
    </w:p>
    <w:p w14:paraId="1C85B6AD"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r>
      <w:r w:rsidRPr="00DE6C92">
        <w:rPr>
          <w:rFonts w:ascii="Georgia" w:hAnsi="Georgia"/>
          <w:sz w:val="22"/>
          <w:szCs w:val="22"/>
        </w:rPr>
        <w:tab/>
        <w:t>West</w:t>
      </w:r>
    </w:p>
    <w:p w14:paraId="50BDBB2D"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9C28D42"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CENSUS DIVISION</w:t>
      </w:r>
    </w:p>
    <w:p w14:paraId="57B1E3A2"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sample21</w:t>
      </w:r>
    </w:p>
    <w:p w14:paraId="5E76A2B4"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r>
      <w:r w:rsidRPr="00DE6C92">
        <w:rPr>
          <w:rFonts w:ascii="Georgia" w:hAnsi="Georgia"/>
          <w:sz w:val="22"/>
          <w:szCs w:val="22"/>
        </w:rPr>
        <w:tab/>
        <w:t>New England</w:t>
      </w:r>
    </w:p>
    <w:p w14:paraId="084CBFF7"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r>
      <w:r w:rsidRPr="00DE6C92">
        <w:rPr>
          <w:rFonts w:ascii="Georgia" w:hAnsi="Georgia"/>
          <w:sz w:val="22"/>
          <w:szCs w:val="22"/>
        </w:rPr>
        <w:tab/>
        <w:t>Mid Atlantic</w:t>
      </w:r>
    </w:p>
    <w:p w14:paraId="036D21C7"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r>
      <w:r w:rsidRPr="00DE6C92">
        <w:rPr>
          <w:rFonts w:ascii="Georgia" w:hAnsi="Georgia"/>
          <w:sz w:val="22"/>
          <w:szCs w:val="22"/>
        </w:rPr>
        <w:tab/>
        <w:t>East North Central</w:t>
      </w:r>
    </w:p>
    <w:p w14:paraId="0CB587DE"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r>
      <w:r w:rsidRPr="00DE6C92">
        <w:rPr>
          <w:rFonts w:ascii="Georgia" w:hAnsi="Georgia"/>
          <w:sz w:val="22"/>
          <w:szCs w:val="22"/>
        </w:rPr>
        <w:tab/>
        <w:t>West North Central</w:t>
      </w:r>
    </w:p>
    <w:p w14:paraId="2B2A0872"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r>
      <w:r w:rsidRPr="00DE6C92">
        <w:rPr>
          <w:rFonts w:ascii="Georgia" w:hAnsi="Georgia"/>
          <w:sz w:val="22"/>
          <w:szCs w:val="22"/>
        </w:rPr>
        <w:tab/>
        <w:t>South Atlantic</w:t>
      </w:r>
    </w:p>
    <w:p w14:paraId="0692CB1E"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6</w:t>
      </w:r>
      <w:r w:rsidRPr="00DE6C92">
        <w:rPr>
          <w:rFonts w:ascii="Georgia" w:hAnsi="Georgia"/>
          <w:sz w:val="22"/>
          <w:szCs w:val="22"/>
        </w:rPr>
        <w:tab/>
      </w:r>
      <w:r w:rsidRPr="00DE6C92">
        <w:rPr>
          <w:rFonts w:ascii="Georgia" w:hAnsi="Georgia"/>
          <w:sz w:val="22"/>
          <w:szCs w:val="22"/>
        </w:rPr>
        <w:tab/>
        <w:t>East South Central</w:t>
      </w:r>
    </w:p>
    <w:p w14:paraId="4886FF3C"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7</w:t>
      </w:r>
      <w:r w:rsidRPr="00DE6C92">
        <w:rPr>
          <w:rFonts w:ascii="Georgia" w:hAnsi="Georgia"/>
          <w:sz w:val="22"/>
          <w:szCs w:val="22"/>
        </w:rPr>
        <w:tab/>
      </w:r>
      <w:r w:rsidRPr="00DE6C92">
        <w:rPr>
          <w:rFonts w:ascii="Georgia" w:hAnsi="Georgia"/>
          <w:sz w:val="22"/>
          <w:szCs w:val="22"/>
        </w:rPr>
        <w:tab/>
        <w:t>West South Central</w:t>
      </w:r>
    </w:p>
    <w:p w14:paraId="7DFA899E"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8</w:t>
      </w:r>
      <w:r w:rsidRPr="00DE6C92">
        <w:rPr>
          <w:rFonts w:ascii="Georgia" w:hAnsi="Georgia"/>
          <w:sz w:val="22"/>
          <w:szCs w:val="22"/>
        </w:rPr>
        <w:tab/>
      </w:r>
      <w:r w:rsidRPr="00DE6C92">
        <w:rPr>
          <w:rFonts w:ascii="Georgia" w:hAnsi="Georgia"/>
          <w:sz w:val="22"/>
          <w:szCs w:val="22"/>
        </w:rPr>
        <w:tab/>
        <w:t>Mountain</w:t>
      </w:r>
    </w:p>
    <w:p w14:paraId="0F7E7706"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9</w:t>
      </w:r>
      <w:r w:rsidRPr="00DE6C92">
        <w:rPr>
          <w:rFonts w:ascii="Georgia" w:hAnsi="Georgia"/>
          <w:sz w:val="22"/>
          <w:szCs w:val="22"/>
        </w:rPr>
        <w:tab/>
      </w:r>
      <w:r w:rsidRPr="00DE6C92">
        <w:rPr>
          <w:rFonts w:ascii="Georgia" w:hAnsi="Georgia"/>
          <w:sz w:val="22"/>
          <w:szCs w:val="22"/>
        </w:rPr>
        <w:tab/>
        <w:t>Pacific</w:t>
      </w:r>
    </w:p>
    <w:p w14:paraId="01A8E824" w14:textId="77777777" w:rsidR="007E317D" w:rsidRPr="00DE6C92" w:rsidRDefault="007E317D"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7DE6114" w14:textId="77777777" w:rsidR="002337A8" w:rsidRPr="00DE6C92" w:rsidRDefault="006D3271"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SAMPLE STRATUM</w:t>
      </w:r>
    </w:p>
    <w:p w14:paraId="393F185B"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sample30</w:t>
      </w:r>
    </w:p>
    <w:p w14:paraId="44962311"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r>
      <w:r w:rsidRPr="00DE6C92">
        <w:rPr>
          <w:rFonts w:ascii="Georgia" w:hAnsi="Georgia"/>
          <w:sz w:val="22"/>
          <w:szCs w:val="22"/>
        </w:rPr>
        <w:tab/>
        <w:t>SURNAME</w:t>
      </w:r>
    </w:p>
    <w:p w14:paraId="4ECC0C01"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r>
      <w:r w:rsidRPr="00DE6C92">
        <w:rPr>
          <w:rFonts w:ascii="Georgia" w:hAnsi="Georgia"/>
          <w:sz w:val="22"/>
          <w:szCs w:val="22"/>
        </w:rPr>
        <w:tab/>
        <w:t>STRATUM 1 (Very High)</w:t>
      </w:r>
    </w:p>
    <w:p w14:paraId="04F5717C"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3</w:t>
      </w:r>
      <w:r w:rsidRPr="00DE6C92">
        <w:rPr>
          <w:rFonts w:ascii="Georgia" w:hAnsi="Georgia"/>
          <w:sz w:val="22"/>
          <w:szCs w:val="22"/>
        </w:rPr>
        <w:tab/>
      </w:r>
      <w:r w:rsidRPr="00DE6C92">
        <w:rPr>
          <w:rFonts w:ascii="Georgia" w:hAnsi="Georgia"/>
          <w:sz w:val="22"/>
          <w:szCs w:val="22"/>
        </w:rPr>
        <w:tab/>
        <w:t>STRATUM 2 (High)</w:t>
      </w:r>
    </w:p>
    <w:p w14:paraId="570F63D5"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4</w:t>
      </w:r>
      <w:r w:rsidRPr="00DE6C92">
        <w:rPr>
          <w:rFonts w:ascii="Georgia" w:hAnsi="Georgia"/>
          <w:sz w:val="22"/>
          <w:szCs w:val="22"/>
        </w:rPr>
        <w:tab/>
      </w:r>
      <w:r w:rsidRPr="00DE6C92">
        <w:rPr>
          <w:rFonts w:ascii="Georgia" w:hAnsi="Georgia"/>
          <w:sz w:val="22"/>
          <w:szCs w:val="22"/>
        </w:rPr>
        <w:tab/>
        <w:t>STRATUM 3 (Medium)</w:t>
      </w:r>
    </w:p>
    <w:p w14:paraId="0475CEA7"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5</w:t>
      </w:r>
      <w:r w:rsidRPr="00DE6C92">
        <w:rPr>
          <w:rFonts w:ascii="Georgia" w:hAnsi="Georgia"/>
          <w:sz w:val="22"/>
          <w:szCs w:val="22"/>
        </w:rPr>
        <w:tab/>
      </w:r>
      <w:r w:rsidRPr="00DE6C92">
        <w:rPr>
          <w:rFonts w:ascii="Georgia" w:hAnsi="Georgia"/>
          <w:sz w:val="22"/>
          <w:szCs w:val="22"/>
        </w:rPr>
        <w:tab/>
        <w:t>STRATUM 4 (Low)</w:t>
      </w:r>
    </w:p>
    <w:p w14:paraId="3685A234" w14:textId="77777777" w:rsidR="00D61C12" w:rsidRDefault="00D61C12">
      <w:pPr>
        <w:rPr>
          <w:rFonts w:ascii="Georgia" w:hAnsi="Georgia"/>
          <w:sz w:val="22"/>
          <w:szCs w:val="22"/>
        </w:rPr>
      </w:pPr>
    </w:p>
    <w:p w14:paraId="3FAC6DF2" w14:textId="77777777" w:rsidR="002337A8" w:rsidRPr="00DE6C92" w:rsidRDefault="006D3271"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SAMPLE FRAME</w:t>
      </w:r>
    </w:p>
    <w:p w14:paraId="5502BA93" w14:textId="77777777" w:rsidR="002337A8" w:rsidRPr="00DE6C92" w:rsidRDefault="002337A8"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sample31</w:t>
      </w:r>
    </w:p>
    <w:p w14:paraId="64BC7530" w14:textId="77777777" w:rsidR="002337A8" w:rsidRPr="00DE6C92" w:rsidRDefault="006D3271" w:rsidP="006D3271">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1</w:t>
      </w:r>
      <w:r w:rsidRPr="00DE6C92">
        <w:rPr>
          <w:rFonts w:ascii="Georgia" w:hAnsi="Georgia"/>
          <w:sz w:val="22"/>
          <w:szCs w:val="22"/>
        </w:rPr>
        <w:tab/>
      </w:r>
      <w:r w:rsidRPr="00DE6C92">
        <w:rPr>
          <w:rFonts w:ascii="Georgia" w:hAnsi="Georgia"/>
          <w:sz w:val="22"/>
          <w:szCs w:val="22"/>
        </w:rPr>
        <w:tab/>
      </w:r>
      <w:r w:rsidR="002337A8" w:rsidRPr="00DE6C92">
        <w:rPr>
          <w:rFonts w:ascii="Georgia" w:hAnsi="Georgia"/>
          <w:sz w:val="22"/>
          <w:szCs w:val="22"/>
        </w:rPr>
        <w:t>LANDLINE</w:t>
      </w:r>
    </w:p>
    <w:p w14:paraId="2CE89FD6" w14:textId="77777777" w:rsidR="006D3271" w:rsidRPr="00DE6C92" w:rsidRDefault="006D3271" w:rsidP="006D3271">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2</w:t>
      </w:r>
      <w:r w:rsidRPr="00DE6C92">
        <w:rPr>
          <w:rFonts w:ascii="Georgia" w:hAnsi="Georgia"/>
          <w:sz w:val="22"/>
          <w:szCs w:val="22"/>
        </w:rPr>
        <w:tab/>
      </w:r>
      <w:r w:rsidRPr="00DE6C92">
        <w:rPr>
          <w:rFonts w:ascii="Georgia" w:hAnsi="Georgia"/>
          <w:sz w:val="22"/>
          <w:szCs w:val="22"/>
        </w:rPr>
        <w:tab/>
        <w:t>CELL PHONE</w:t>
      </w:r>
    </w:p>
    <w:p w14:paraId="73488FB5" w14:textId="77777777" w:rsidR="008A5894" w:rsidRPr="00DE6C92" w:rsidRDefault="006D3271" w:rsidP="000E4321">
      <w:pPr>
        <w:rPr>
          <w:rFonts w:ascii="Georgia" w:hAnsi="Georgia" w:cs="Courier New"/>
          <w:sz w:val="22"/>
          <w:szCs w:val="22"/>
        </w:rPr>
      </w:pPr>
      <w:r w:rsidRPr="00DE6C92">
        <w:rPr>
          <w:rFonts w:ascii="Georgia" w:hAnsi="Georgia"/>
          <w:sz w:val="22"/>
          <w:szCs w:val="22"/>
        </w:rPr>
        <w:tab/>
      </w:r>
    </w:p>
    <w:p w14:paraId="41BE1115" w14:textId="77777777" w:rsidR="006D3271" w:rsidRPr="00DE6C92" w:rsidRDefault="006D3271"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WEIGHT</w:t>
      </w:r>
    </w:p>
    <w:p w14:paraId="33A2360F" w14:textId="77777777" w:rsidR="007E2376" w:rsidRPr="00DE6C92" w:rsidRDefault="007E317D" w:rsidP="002337A8">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WEIGHT</w:t>
      </w:r>
    </w:p>
    <w:p w14:paraId="7100B8B6" w14:textId="77777777" w:rsidR="007E2376" w:rsidRPr="00DE6C92" w:rsidRDefault="007E2376">
      <w:pPr>
        <w:rPr>
          <w:rFonts w:ascii="Georgia" w:hAnsi="Georgia"/>
          <w:b/>
          <w:sz w:val="22"/>
          <w:szCs w:val="22"/>
        </w:rPr>
      </w:pPr>
      <w:r w:rsidRPr="00DE6C92">
        <w:rPr>
          <w:rFonts w:ascii="Georgia" w:hAnsi="Georgia"/>
          <w:b/>
          <w:sz w:val="22"/>
          <w:szCs w:val="22"/>
        </w:rPr>
        <w:br w:type="page"/>
      </w:r>
    </w:p>
    <w:p w14:paraId="43BB0119" w14:textId="77777777" w:rsidR="007E2376" w:rsidRPr="00DE6C92" w:rsidRDefault="007E2376" w:rsidP="007E2376">
      <w:pPr>
        <w:pStyle w:val="Header"/>
        <w:jc w:val="center"/>
        <w:rPr>
          <w:rFonts w:ascii="Georgia" w:hAnsi="Georgia"/>
          <w:b/>
          <w:sz w:val="22"/>
          <w:szCs w:val="22"/>
        </w:rPr>
      </w:pPr>
      <w:r w:rsidRPr="00DE6C92">
        <w:rPr>
          <w:rFonts w:ascii="Georgia" w:hAnsi="Georgia"/>
          <w:b/>
          <w:sz w:val="22"/>
          <w:szCs w:val="22"/>
        </w:rPr>
        <w:t>Topline</w:t>
      </w:r>
      <w:r w:rsidRPr="00DE6C92">
        <w:rPr>
          <w:rStyle w:val="FootnoteReference"/>
          <w:rFonts w:ascii="Georgia" w:hAnsi="Georgia"/>
          <w:b/>
          <w:sz w:val="22"/>
          <w:szCs w:val="22"/>
        </w:rPr>
        <w:footnoteReference w:id="1"/>
      </w:r>
    </w:p>
    <w:p w14:paraId="7825F3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30D73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S-5.</w:t>
      </w:r>
      <w:r w:rsidRPr="00DE6C92">
        <w:rPr>
          <w:rFonts w:ascii="Georgia" w:hAnsi="Georgia"/>
          <w:sz w:val="22"/>
          <w:szCs w:val="22"/>
        </w:rPr>
        <w:tab/>
        <w:t>Record Gender</w:t>
      </w:r>
    </w:p>
    <w:p w14:paraId="161F1E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0"/>
        <w:gridCol w:w="1260"/>
        <w:gridCol w:w="1330"/>
      </w:tblGrid>
      <w:tr w:rsidR="007E2376" w:rsidRPr="00DE6C92" w14:paraId="12D84848" w14:textId="77777777" w:rsidTr="007E2376">
        <w:trPr>
          <w:jc w:val="center"/>
        </w:trPr>
        <w:tc>
          <w:tcPr>
            <w:tcW w:w="3670" w:type="dxa"/>
            <w:shd w:val="clear" w:color="auto" w:fill="C0C0C0"/>
          </w:tcPr>
          <w:p w14:paraId="42CF43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260" w:type="dxa"/>
            <w:shd w:val="clear" w:color="auto" w:fill="C0C0C0"/>
          </w:tcPr>
          <w:p w14:paraId="246E28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Male</w:t>
            </w:r>
          </w:p>
        </w:tc>
        <w:tc>
          <w:tcPr>
            <w:tcW w:w="1330" w:type="dxa"/>
            <w:shd w:val="clear" w:color="auto" w:fill="C0C0C0"/>
          </w:tcPr>
          <w:p w14:paraId="311F24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Female</w:t>
            </w:r>
          </w:p>
        </w:tc>
      </w:tr>
      <w:tr w:rsidR="007E2376" w:rsidRPr="00DE6C92" w14:paraId="698D2279" w14:textId="77777777" w:rsidTr="007E2376">
        <w:trPr>
          <w:jc w:val="center"/>
        </w:trPr>
        <w:tc>
          <w:tcPr>
            <w:tcW w:w="3670" w:type="dxa"/>
          </w:tcPr>
          <w:p w14:paraId="0E599D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60" w:type="dxa"/>
          </w:tcPr>
          <w:p w14:paraId="1F0637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330" w:type="dxa"/>
          </w:tcPr>
          <w:p w14:paraId="4C7CC4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r>
      <w:tr w:rsidR="007E2376" w:rsidRPr="00DE6C92" w14:paraId="2AF9D4C6" w14:textId="77777777" w:rsidTr="007E2376">
        <w:trPr>
          <w:jc w:val="center"/>
        </w:trPr>
        <w:tc>
          <w:tcPr>
            <w:tcW w:w="3670" w:type="dxa"/>
          </w:tcPr>
          <w:p w14:paraId="667060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60" w:type="dxa"/>
          </w:tcPr>
          <w:p w14:paraId="0027D2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330" w:type="dxa"/>
          </w:tcPr>
          <w:p w14:paraId="12CF04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r>
      <w:tr w:rsidR="007E2376" w:rsidRPr="00DE6C92" w14:paraId="331EBCCE" w14:textId="77777777" w:rsidTr="007E2376">
        <w:trPr>
          <w:jc w:val="center"/>
        </w:trPr>
        <w:tc>
          <w:tcPr>
            <w:tcW w:w="3670" w:type="dxa"/>
          </w:tcPr>
          <w:p w14:paraId="4D646C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60" w:type="dxa"/>
          </w:tcPr>
          <w:p w14:paraId="20B2B6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330" w:type="dxa"/>
          </w:tcPr>
          <w:p w14:paraId="030007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r>
      <w:tr w:rsidR="007E2376" w:rsidRPr="00DE6C92" w14:paraId="3112776A" w14:textId="77777777" w:rsidTr="007E2376">
        <w:trPr>
          <w:jc w:val="center"/>
        </w:trPr>
        <w:tc>
          <w:tcPr>
            <w:tcW w:w="3670" w:type="dxa"/>
          </w:tcPr>
          <w:p w14:paraId="3D3E04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60" w:type="dxa"/>
          </w:tcPr>
          <w:p w14:paraId="0F4649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330" w:type="dxa"/>
          </w:tcPr>
          <w:p w14:paraId="167F6A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r>
      <w:tr w:rsidR="007E2376" w:rsidRPr="00DE6C92" w14:paraId="28DA6204" w14:textId="77777777" w:rsidTr="007E2376">
        <w:trPr>
          <w:jc w:val="center"/>
        </w:trPr>
        <w:tc>
          <w:tcPr>
            <w:tcW w:w="3670" w:type="dxa"/>
          </w:tcPr>
          <w:p w14:paraId="2C7BE9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60" w:type="dxa"/>
          </w:tcPr>
          <w:p w14:paraId="28AD9B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330" w:type="dxa"/>
          </w:tcPr>
          <w:p w14:paraId="273149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r>
      <w:tr w:rsidR="007E2376" w:rsidRPr="00DE6C92" w14:paraId="445D443D" w14:textId="77777777" w:rsidTr="007E2376">
        <w:trPr>
          <w:jc w:val="center"/>
        </w:trPr>
        <w:tc>
          <w:tcPr>
            <w:tcW w:w="3670" w:type="dxa"/>
          </w:tcPr>
          <w:p w14:paraId="5CEF0C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60" w:type="dxa"/>
          </w:tcPr>
          <w:p w14:paraId="59C3E9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330" w:type="dxa"/>
          </w:tcPr>
          <w:p w14:paraId="4BD1A2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r>
      <w:tr w:rsidR="007E2376" w:rsidRPr="00DE6C92" w14:paraId="43995540" w14:textId="77777777" w:rsidTr="007E2376">
        <w:trPr>
          <w:jc w:val="center"/>
        </w:trPr>
        <w:tc>
          <w:tcPr>
            <w:tcW w:w="3670" w:type="dxa"/>
          </w:tcPr>
          <w:p w14:paraId="490FC3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60" w:type="dxa"/>
          </w:tcPr>
          <w:p w14:paraId="7CCFFD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330" w:type="dxa"/>
          </w:tcPr>
          <w:p w14:paraId="523483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r>
    </w:tbl>
    <w:p w14:paraId="6C6854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797B2A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SCREENING QUESTIONS</w:t>
      </w:r>
    </w:p>
    <w:p w14:paraId="0507CE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78E64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1.</w:t>
      </w:r>
      <w:r w:rsidRPr="00DE6C92">
        <w:rPr>
          <w:rFonts w:ascii="Georgia" w:hAnsi="Georgia"/>
          <w:sz w:val="22"/>
          <w:szCs w:val="22"/>
        </w:rPr>
        <w:tab/>
        <w:t>Just to confirm, are you, yourself of Hispanic or Latino origin or descent?</w:t>
      </w:r>
    </w:p>
    <w:p w14:paraId="4CA9F2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1260"/>
        <w:gridCol w:w="990"/>
        <w:gridCol w:w="1440"/>
        <w:gridCol w:w="1336"/>
      </w:tblGrid>
      <w:tr w:rsidR="007E2376" w:rsidRPr="00DE6C92" w14:paraId="18EB8F13" w14:textId="77777777" w:rsidTr="00FF7F22">
        <w:trPr>
          <w:jc w:val="center"/>
        </w:trPr>
        <w:tc>
          <w:tcPr>
            <w:tcW w:w="3767" w:type="dxa"/>
            <w:shd w:val="clear" w:color="auto" w:fill="C0C0C0"/>
          </w:tcPr>
          <w:p w14:paraId="2ECFAC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260" w:type="dxa"/>
            <w:shd w:val="clear" w:color="auto" w:fill="C0C0C0"/>
            <w:vAlign w:val="bottom"/>
          </w:tcPr>
          <w:p w14:paraId="701928D9"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vAlign w:val="bottom"/>
          </w:tcPr>
          <w:p w14:paraId="10410D30"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440" w:type="dxa"/>
            <w:shd w:val="clear" w:color="auto" w:fill="C0C0C0"/>
            <w:vAlign w:val="bottom"/>
          </w:tcPr>
          <w:p w14:paraId="2AA3A3C2"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336" w:type="dxa"/>
            <w:shd w:val="clear" w:color="auto" w:fill="C0C0C0"/>
            <w:vAlign w:val="bottom"/>
          </w:tcPr>
          <w:p w14:paraId="62CE2197"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4D688D1" w14:textId="77777777" w:rsidTr="007E2376">
        <w:trPr>
          <w:jc w:val="center"/>
        </w:trPr>
        <w:tc>
          <w:tcPr>
            <w:tcW w:w="3767" w:type="dxa"/>
          </w:tcPr>
          <w:p w14:paraId="1FDC90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60" w:type="dxa"/>
          </w:tcPr>
          <w:p w14:paraId="6BB2FF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4D0161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40" w:type="dxa"/>
          </w:tcPr>
          <w:p w14:paraId="490020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36" w:type="dxa"/>
          </w:tcPr>
          <w:p w14:paraId="24DE07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6ADC4EE" w14:textId="77777777" w:rsidTr="007E2376">
        <w:trPr>
          <w:jc w:val="center"/>
        </w:trPr>
        <w:tc>
          <w:tcPr>
            <w:tcW w:w="3767" w:type="dxa"/>
          </w:tcPr>
          <w:p w14:paraId="654BAD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60" w:type="dxa"/>
          </w:tcPr>
          <w:p w14:paraId="23394C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6830AA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40" w:type="dxa"/>
          </w:tcPr>
          <w:p w14:paraId="2E19D2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36" w:type="dxa"/>
          </w:tcPr>
          <w:p w14:paraId="2FB751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F6316CE" w14:textId="77777777" w:rsidTr="007E2376">
        <w:trPr>
          <w:jc w:val="center"/>
        </w:trPr>
        <w:tc>
          <w:tcPr>
            <w:tcW w:w="3767" w:type="dxa"/>
          </w:tcPr>
          <w:p w14:paraId="7368AA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60" w:type="dxa"/>
          </w:tcPr>
          <w:p w14:paraId="115F6B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14AE94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40" w:type="dxa"/>
          </w:tcPr>
          <w:p w14:paraId="0888E7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36" w:type="dxa"/>
          </w:tcPr>
          <w:p w14:paraId="072487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30E2643" w14:textId="77777777" w:rsidTr="007E2376">
        <w:trPr>
          <w:jc w:val="center"/>
        </w:trPr>
        <w:tc>
          <w:tcPr>
            <w:tcW w:w="3767" w:type="dxa"/>
          </w:tcPr>
          <w:p w14:paraId="376E92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60" w:type="dxa"/>
          </w:tcPr>
          <w:p w14:paraId="27F95A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241F54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40" w:type="dxa"/>
          </w:tcPr>
          <w:p w14:paraId="60F5F3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36" w:type="dxa"/>
          </w:tcPr>
          <w:p w14:paraId="56818D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7BDA66E" w14:textId="77777777" w:rsidTr="007E2376">
        <w:trPr>
          <w:jc w:val="center"/>
        </w:trPr>
        <w:tc>
          <w:tcPr>
            <w:tcW w:w="3767" w:type="dxa"/>
          </w:tcPr>
          <w:p w14:paraId="10DEA4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60" w:type="dxa"/>
          </w:tcPr>
          <w:p w14:paraId="4860F7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4B09F4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40" w:type="dxa"/>
          </w:tcPr>
          <w:p w14:paraId="57FC42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36" w:type="dxa"/>
          </w:tcPr>
          <w:p w14:paraId="037CD9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7F2F0F6" w14:textId="77777777" w:rsidTr="007E2376">
        <w:trPr>
          <w:jc w:val="center"/>
        </w:trPr>
        <w:tc>
          <w:tcPr>
            <w:tcW w:w="3767" w:type="dxa"/>
          </w:tcPr>
          <w:p w14:paraId="71A6B2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60" w:type="dxa"/>
          </w:tcPr>
          <w:p w14:paraId="232B67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531C0F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40" w:type="dxa"/>
          </w:tcPr>
          <w:p w14:paraId="7694DF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36" w:type="dxa"/>
          </w:tcPr>
          <w:p w14:paraId="485174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17C2528" w14:textId="77777777" w:rsidTr="007E2376">
        <w:trPr>
          <w:jc w:val="center"/>
        </w:trPr>
        <w:tc>
          <w:tcPr>
            <w:tcW w:w="3767" w:type="dxa"/>
          </w:tcPr>
          <w:p w14:paraId="3E1316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60" w:type="dxa"/>
          </w:tcPr>
          <w:p w14:paraId="7D4CBC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03EB63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40" w:type="dxa"/>
          </w:tcPr>
          <w:p w14:paraId="785D37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36" w:type="dxa"/>
          </w:tcPr>
          <w:p w14:paraId="2B204E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62AA2D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5A8E2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w:t>
      </w:r>
      <w:r w:rsidRPr="00DE6C92">
        <w:rPr>
          <w:rFonts w:ascii="Georgia" w:hAnsi="Georgia"/>
          <w:sz w:val="22"/>
          <w:szCs w:val="22"/>
        </w:rPr>
        <w:tab/>
        <w:t>The terms Hispanic and Latino are both used to describe people who are of Hispanic or Latino origin or descent.  Do you happen to prefer one of these terms more than the other?  (GET ANSWER, THEN ASK: Which term do you prefer, Hispanic or Latino?)</w:t>
      </w:r>
    </w:p>
    <w:p w14:paraId="2B15A9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1260"/>
        <w:gridCol w:w="1080"/>
        <w:gridCol w:w="1787"/>
        <w:gridCol w:w="1453"/>
        <w:gridCol w:w="1138"/>
      </w:tblGrid>
      <w:tr w:rsidR="007E2376" w:rsidRPr="00DE6C92" w14:paraId="29998360" w14:textId="77777777" w:rsidTr="00FF7F22">
        <w:trPr>
          <w:jc w:val="center"/>
        </w:trPr>
        <w:tc>
          <w:tcPr>
            <w:tcW w:w="2551" w:type="dxa"/>
            <w:shd w:val="clear" w:color="auto" w:fill="C0C0C0"/>
          </w:tcPr>
          <w:p w14:paraId="792047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260" w:type="dxa"/>
            <w:shd w:val="clear" w:color="auto" w:fill="C0C0C0"/>
            <w:vAlign w:val="bottom"/>
          </w:tcPr>
          <w:p w14:paraId="6668FF18"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Hispanic</w:t>
            </w:r>
          </w:p>
        </w:tc>
        <w:tc>
          <w:tcPr>
            <w:tcW w:w="1080" w:type="dxa"/>
            <w:shd w:val="clear" w:color="auto" w:fill="C0C0C0"/>
            <w:vAlign w:val="bottom"/>
          </w:tcPr>
          <w:p w14:paraId="650F35A0"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Latino</w:t>
            </w:r>
          </w:p>
        </w:tc>
        <w:tc>
          <w:tcPr>
            <w:tcW w:w="1787" w:type="dxa"/>
            <w:shd w:val="clear" w:color="auto" w:fill="C0C0C0"/>
            <w:vAlign w:val="bottom"/>
          </w:tcPr>
          <w:p w14:paraId="13892946"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 Preference</w:t>
            </w:r>
          </w:p>
        </w:tc>
        <w:tc>
          <w:tcPr>
            <w:tcW w:w="1453" w:type="dxa"/>
            <w:shd w:val="clear" w:color="auto" w:fill="C0C0C0"/>
            <w:vAlign w:val="bottom"/>
          </w:tcPr>
          <w:p w14:paraId="1001165C"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11" w:type="dxa"/>
            <w:shd w:val="clear" w:color="auto" w:fill="C0C0C0"/>
            <w:vAlign w:val="bottom"/>
          </w:tcPr>
          <w:p w14:paraId="14C3762E"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A6280D4" w14:textId="77777777" w:rsidTr="007E2376">
        <w:trPr>
          <w:jc w:val="center"/>
        </w:trPr>
        <w:tc>
          <w:tcPr>
            <w:tcW w:w="2551" w:type="dxa"/>
          </w:tcPr>
          <w:p w14:paraId="0151CA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60" w:type="dxa"/>
          </w:tcPr>
          <w:p w14:paraId="39CC95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080" w:type="dxa"/>
          </w:tcPr>
          <w:p w14:paraId="78892E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787" w:type="dxa"/>
          </w:tcPr>
          <w:p w14:paraId="41BF38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453" w:type="dxa"/>
          </w:tcPr>
          <w:p w14:paraId="5FDF6B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11" w:type="dxa"/>
          </w:tcPr>
          <w:p w14:paraId="191FF7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291BA2D" w14:textId="77777777" w:rsidTr="007E2376">
        <w:trPr>
          <w:jc w:val="center"/>
        </w:trPr>
        <w:tc>
          <w:tcPr>
            <w:tcW w:w="2551" w:type="dxa"/>
          </w:tcPr>
          <w:p w14:paraId="2FF54C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60" w:type="dxa"/>
          </w:tcPr>
          <w:p w14:paraId="70841A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080" w:type="dxa"/>
          </w:tcPr>
          <w:p w14:paraId="16F85D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787" w:type="dxa"/>
          </w:tcPr>
          <w:p w14:paraId="511DB9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453" w:type="dxa"/>
          </w:tcPr>
          <w:p w14:paraId="7C62B3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11" w:type="dxa"/>
          </w:tcPr>
          <w:p w14:paraId="719E57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3CBA1C1" w14:textId="77777777" w:rsidTr="007E2376">
        <w:trPr>
          <w:jc w:val="center"/>
        </w:trPr>
        <w:tc>
          <w:tcPr>
            <w:tcW w:w="2551" w:type="dxa"/>
          </w:tcPr>
          <w:p w14:paraId="0BA037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60" w:type="dxa"/>
          </w:tcPr>
          <w:p w14:paraId="1C736E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080" w:type="dxa"/>
          </w:tcPr>
          <w:p w14:paraId="136715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787" w:type="dxa"/>
          </w:tcPr>
          <w:p w14:paraId="74B211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453" w:type="dxa"/>
          </w:tcPr>
          <w:p w14:paraId="6E6272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11" w:type="dxa"/>
          </w:tcPr>
          <w:p w14:paraId="51BFBD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5F7E774" w14:textId="77777777" w:rsidTr="007E2376">
        <w:trPr>
          <w:jc w:val="center"/>
        </w:trPr>
        <w:tc>
          <w:tcPr>
            <w:tcW w:w="2551" w:type="dxa"/>
          </w:tcPr>
          <w:p w14:paraId="760945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60" w:type="dxa"/>
          </w:tcPr>
          <w:p w14:paraId="5CC4B7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080" w:type="dxa"/>
          </w:tcPr>
          <w:p w14:paraId="01C190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787" w:type="dxa"/>
          </w:tcPr>
          <w:p w14:paraId="79D0A1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453" w:type="dxa"/>
          </w:tcPr>
          <w:p w14:paraId="53D9AE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11" w:type="dxa"/>
          </w:tcPr>
          <w:p w14:paraId="610633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A9C637D" w14:textId="77777777" w:rsidTr="007E2376">
        <w:trPr>
          <w:jc w:val="center"/>
        </w:trPr>
        <w:tc>
          <w:tcPr>
            <w:tcW w:w="2551" w:type="dxa"/>
          </w:tcPr>
          <w:p w14:paraId="527734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60" w:type="dxa"/>
          </w:tcPr>
          <w:p w14:paraId="4235E4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080" w:type="dxa"/>
          </w:tcPr>
          <w:p w14:paraId="289766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787" w:type="dxa"/>
          </w:tcPr>
          <w:p w14:paraId="53485C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453" w:type="dxa"/>
          </w:tcPr>
          <w:p w14:paraId="1A0699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11" w:type="dxa"/>
          </w:tcPr>
          <w:p w14:paraId="0A31FB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AA5D22F" w14:textId="77777777" w:rsidTr="007E2376">
        <w:trPr>
          <w:jc w:val="center"/>
        </w:trPr>
        <w:tc>
          <w:tcPr>
            <w:tcW w:w="2551" w:type="dxa"/>
          </w:tcPr>
          <w:p w14:paraId="1CA178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60" w:type="dxa"/>
          </w:tcPr>
          <w:p w14:paraId="79A006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080" w:type="dxa"/>
          </w:tcPr>
          <w:p w14:paraId="0B2CF5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787" w:type="dxa"/>
          </w:tcPr>
          <w:p w14:paraId="56D933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453" w:type="dxa"/>
          </w:tcPr>
          <w:p w14:paraId="65A9FB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11" w:type="dxa"/>
          </w:tcPr>
          <w:p w14:paraId="452795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D78B8EB" w14:textId="77777777" w:rsidTr="007E2376">
        <w:trPr>
          <w:jc w:val="center"/>
        </w:trPr>
        <w:tc>
          <w:tcPr>
            <w:tcW w:w="2551" w:type="dxa"/>
          </w:tcPr>
          <w:p w14:paraId="667D21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60" w:type="dxa"/>
          </w:tcPr>
          <w:p w14:paraId="6983AF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080" w:type="dxa"/>
          </w:tcPr>
          <w:p w14:paraId="7BEE57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787" w:type="dxa"/>
          </w:tcPr>
          <w:p w14:paraId="01ACD2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453" w:type="dxa"/>
          </w:tcPr>
          <w:p w14:paraId="5E13B0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11" w:type="dxa"/>
          </w:tcPr>
          <w:p w14:paraId="34723C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3B5AD2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647B5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b/>
          <w:sz w:val="22"/>
          <w:szCs w:val="22"/>
        </w:rPr>
        <w:br w:type="page"/>
      </w:r>
      <w:r w:rsidRPr="00DE6C92">
        <w:rPr>
          <w:rFonts w:ascii="Georgia" w:hAnsi="Georgia"/>
          <w:sz w:val="22"/>
          <w:szCs w:val="22"/>
        </w:rPr>
        <w:tab/>
        <w:t>3.</w:t>
      </w:r>
      <w:r w:rsidRPr="00DE6C92">
        <w:rPr>
          <w:rFonts w:ascii="Georgia" w:hAnsi="Georgia"/>
          <w:sz w:val="22"/>
          <w:szCs w:val="22"/>
        </w:rPr>
        <w:tab/>
        <w:t>Now I want to ask you about you and your family’s heritage.  Are you Mexican, Puerto Rican, Cuban, Dominican, Salvadoran or are you and your ancestors from another country?</w:t>
      </w:r>
      <w:r w:rsidR="00FE74EB" w:rsidRPr="00DE6C92">
        <w:rPr>
          <w:rStyle w:val="FootnoteReference"/>
          <w:rFonts w:ascii="Georgia" w:hAnsi="Georgia"/>
          <w:sz w:val="22"/>
          <w:szCs w:val="22"/>
        </w:rPr>
        <w:footnoteReference w:id="2"/>
      </w:r>
      <w:r w:rsidRPr="00DE6C92">
        <w:rPr>
          <w:rFonts w:ascii="Georgia" w:hAnsi="Georgia"/>
          <w:sz w:val="22"/>
          <w:szCs w:val="22"/>
        </w:rPr>
        <w:t xml:space="preserve"> </w:t>
      </w:r>
    </w:p>
    <w:p w14:paraId="280EC7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3"/>
        <w:gridCol w:w="801"/>
        <w:gridCol w:w="948"/>
        <w:gridCol w:w="1184"/>
        <w:gridCol w:w="970"/>
        <w:gridCol w:w="1160"/>
        <w:gridCol w:w="1350"/>
        <w:gridCol w:w="1434"/>
      </w:tblGrid>
      <w:tr w:rsidR="00C642A4" w:rsidRPr="00DE6C92" w14:paraId="391A994D" w14:textId="77777777" w:rsidTr="00C642A4">
        <w:trPr>
          <w:trHeight w:val="674"/>
          <w:jc w:val="center"/>
        </w:trPr>
        <w:tc>
          <w:tcPr>
            <w:tcW w:w="0" w:type="auto"/>
            <w:shd w:val="clear" w:color="auto" w:fill="C0C0C0"/>
            <w:vAlign w:val="bottom"/>
          </w:tcPr>
          <w:p w14:paraId="5A08BC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0" w:type="auto"/>
            <w:shd w:val="clear" w:color="auto" w:fill="C0C0C0"/>
            <w:vAlign w:val="bottom"/>
          </w:tcPr>
          <w:p w14:paraId="1C21AD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c>
          <w:tcPr>
            <w:tcW w:w="948" w:type="dxa"/>
            <w:shd w:val="clear" w:color="auto" w:fill="C0C0C0"/>
            <w:vAlign w:val="bottom"/>
          </w:tcPr>
          <w:p w14:paraId="530E10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Native Born</w:t>
            </w:r>
          </w:p>
        </w:tc>
        <w:tc>
          <w:tcPr>
            <w:tcW w:w="1184" w:type="dxa"/>
            <w:shd w:val="clear" w:color="auto" w:fill="C0C0C0"/>
            <w:vAlign w:val="bottom"/>
          </w:tcPr>
          <w:p w14:paraId="5D997F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Foreign-born</w:t>
            </w:r>
          </w:p>
        </w:tc>
        <w:tc>
          <w:tcPr>
            <w:tcW w:w="970" w:type="dxa"/>
            <w:shd w:val="clear" w:color="auto" w:fill="C0C0C0"/>
            <w:vAlign w:val="bottom"/>
          </w:tcPr>
          <w:p w14:paraId="64BFA0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U.S. citizen</w:t>
            </w:r>
          </w:p>
        </w:tc>
        <w:tc>
          <w:tcPr>
            <w:tcW w:w="1160" w:type="dxa"/>
            <w:shd w:val="clear" w:color="auto" w:fill="C0C0C0"/>
            <w:vAlign w:val="bottom"/>
          </w:tcPr>
          <w:p w14:paraId="26721C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legal resident</w:t>
            </w:r>
          </w:p>
        </w:tc>
        <w:tc>
          <w:tcPr>
            <w:tcW w:w="1350" w:type="dxa"/>
            <w:shd w:val="clear" w:color="auto" w:fill="C0C0C0"/>
            <w:vAlign w:val="bottom"/>
          </w:tcPr>
          <w:p w14:paraId="02C973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not citizen &amp; not legal resident</w:t>
            </w:r>
          </w:p>
        </w:tc>
        <w:tc>
          <w:tcPr>
            <w:tcW w:w="1367" w:type="dxa"/>
            <w:shd w:val="clear" w:color="auto" w:fill="C0C0C0"/>
            <w:vAlign w:val="bottom"/>
          </w:tcPr>
          <w:p w14:paraId="056182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8C999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Registered voter</w:t>
            </w:r>
          </w:p>
        </w:tc>
      </w:tr>
      <w:tr w:rsidR="00C642A4" w:rsidRPr="00DE6C92" w14:paraId="4BF5E902" w14:textId="77777777" w:rsidTr="00C642A4">
        <w:trPr>
          <w:jc w:val="center"/>
        </w:trPr>
        <w:tc>
          <w:tcPr>
            <w:tcW w:w="0" w:type="auto"/>
          </w:tcPr>
          <w:p w14:paraId="4C77E0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Mexican</w:t>
            </w:r>
          </w:p>
        </w:tc>
        <w:tc>
          <w:tcPr>
            <w:tcW w:w="0" w:type="auto"/>
          </w:tcPr>
          <w:p w14:paraId="2DE913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948" w:type="dxa"/>
          </w:tcPr>
          <w:p w14:paraId="619863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184" w:type="dxa"/>
          </w:tcPr>
          <w:p w14:paraId="2E2EE0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970" w:type="dxa"/>
          </w:tcPr>
          <w:p w14:paraId="5775B9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160" w:type="dxa"/>
          </w:tcPr>
          <w:p w14:paraId="5A474E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350" w:type="dxa"/>
          </w:tcPr>
          <w:p w14:paraId="7C8B32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69</w:t>
            </w:r>
          </w:p>
        </w:tc>
        <w:tc>
          <w:tcPr>
            <w:tcW w:w="1367" w:type="dxa"/>
          </w:tcPr>
          <w:p w14:paraId="03220A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r>
      <w:tr w:rsidR="00C642A4" w:rsidRPr="00DE6C92" w14:paraId="20A80FF1" w14:textId="77777777" w:rsidTr="00C642A4">
        <w:trPr>
          <w:jc w:val="center"/>
        </w:trPr>
        <w:tc>
          <w:tcPr>
            <w:tcW w:w="0" w:type="auto"/>
          </w:tcPr>
          <w:p w14:paraId="33F8D8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Puerto Rican</w:t>
            </w:r>
          </w:p>
        </w:tc>
        <w:tc>
          <w:tcPr>
            <w:tcW w:w="0" w:type="auto"/>
          </w:tcPr>
          <w:p w14:paraId="6C97AB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48" w:type="dxa"/>
          </w:tcPr>
          <w:p w14:paraId="11AD76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184" w:type="dxa"/>
          </w:tcPr>
          <w:p w14:paraId="4698AD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0" w:type="dxa"/>
          </w:tcPr>
          <w:p w14:paraId="6A3270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60" w:type="dxa"/>
          </w:tcPr>
          <w:p w14:paraId="2C00CD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50" w:type="dxa"/>
          </w:tcPr>
          <w:p w14:paraId="35CE20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3FC5C1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r>
      <w:tr w:rsidR="00C642A4" w:rsidRPr="00DE6C92" w14:paraId="2DCB878B" w14:textId="77777777" w:rsidTr="00C642A4">
        <w:trPr>
          <w:jc w:val="center"/>
        </w:trPr>
        <w:tc>
          <w:tcPr>
            <w:tcW w:w="0" w:type="auto"/>
          </w:tcPr>
          <w:p w14:paraId="6A7854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Cuban</w:t>
            </w:r>
          </w:p>
        </w:tc>
        <w:tc>
          <w:tcPr>
            <w:tcW w:w="0" w:type="auto"/>
          </w:tcPr>
          <w:p w14:paraId="255A75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8" w:type="dxa"/>
          </w:tcPr>
          <w:p w14:paraId="1A50C8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84" w:type="dxa"/>
          </w:tcPr>
          <w:p w14:paraId="283735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70" w:type="dxa"/>
          </w:tcPr>
          <w:p w14:paraId="68FF1C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60" w:type="dxa"/>
          </w:tcPr>
          <w:p w14:paraId="1DE49E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350" w:type="dxa"/>
          </w:tcPr>
          <w:p w14:paraId="66A27F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030339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r>
      <w:tr w:rsidR="00C642A4" w:rsidRPr="00DE6C92" w14:paraId="3B00E413" w14:textId="77777777" w:rsidTr="00C642A4">
        <w:trPr>
          <w:jc w:val="center"/>
        </w:trPr>
        <w:tc>
          <w:tcPr>
            <w:tcW w:w="0" w:type="auto"/>
          </w:tcPr>
          <w:p w14:paraId="741B9E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Dominican</w:t>
            </w:r>
          </w:p>
        </w:tc>
        <w:tc>
          <w:tcPr>
            <w:tcW w:w="0" w:type="auto"/>
          </w:tcPr>
          <w:p w14:paraId="629FCF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8" w:type="dxa"/>
          </w:tcPr>
          <w:p w14:paraId="27D85C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84" w:type="dxa"/>
          </w:tcPr>
          <w:p w14:paraId="326A2E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70" w:type="dxa"/>
          </w:tcPr>
          <w:p w14:paraId="2E800F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60" w:type="dxa"/>
          </w:tcPr>
          <w:p w14:paraId="01DCAA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350" w:type="dxa"/>
          </w:tcPr>
          <w:p w14:paraId="097E46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367" w:type="dxa"/>
          </w:tcPr>
          <w:p w14:paraId="4C6E35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C642A4" w:rsidRPr="00DE6C92" w14:paraId="4391643B" w14:textId="77777777" w:rsidTr="00C642A4">
        <w:trPr>
          <w:jc w:val="center"/>
        </w:trPr>
        <w:tc>
          <w:tcPr>
            <w:tcW w:w="0" w:type="auto"/>
          </w:tcPr>
          <w:p w14:paraId="2C3A6E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Salvadoran</w:t>
            </w:r>
          </w:p>
        </w:tc>
        <w:tc>
          <w:tcPr>
            <w:tcW w:w="0" w:type="auto"/>
          </w:tcPr>
          <w:p w14:paraId="58A123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8" w:type="dxa"/>
          </w:tcPr>
          <w:p w14:paraId="38CCF1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84" w:type="dxa"/>
          </w:tcPr>
          <w:p w14:paraId="29698A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70" w:type="dxa"/>
          </w:tcPr>
          <w:p w14:paraId="50FED0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60" w:type="dxa"/>
          </w:tcPr>
          <w:p w14:paraId="5A9C81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350" w:type="dxa"/>
          </w:tcPr>
          <w:p w14:paraId="41245E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367" w:type="dxa"/>
          </w:tcPr>
          <w:p w14:paraId="2B3C4E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C642A4" w:rsidRPr="00DE6C92" w14:paraId="52231283" w14:textId="77777777" w:rsidTr="00C642A4">
        <w:trPr>
          <w:jc w:val="center"/>
        </w:trPr>
        <w:tc>
          <w:tcPr>
            <w:tcW w:w="0" w:type="auto"/>
          </w:tcPr>
          <w:p w14:paraId="3BBEF3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Other Central American</w:t>
            </w:r>
          </w:p>
        </w:tc>
        <w:tc>
          <w:tcPr>
            <w:tcW w:w="0" w:type="auto"/>
          </w:tcPr>
          <w:p w14:paraId="2790DE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8" w:type="dxa"/>
          </w:tcPr>
          <w:p w14:paraId="7BBE56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84" w:type="dxa"/>
          </w:tcPr>
          <w:p w14:paraId="5012C5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70" w:type="dxa"/>
          </w:tcPr>
          <w:p w14:paraId="7B3F64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60" w:type="dxa"/>
          </w:tcPr>
          <w:p w14:paraId="49FE2D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350" w:type="dxa"/>
          </w:tcPr>
          <w:p w14:paraId="3731F1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367" w:type="dxa"/>
          </w:tcPr>
          <w:p w14:paraId="120B2F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C642A4" w:rsidRPr="00DE6C92" w14:paraId="46DA0608" w14:textId="77777777" w:rsidTr="00C642A4">
        <w:trPr>
          <w:jc w:val="center"/>
        </w:trPr>
        <w:tc>
          <w:tcPr>
            <w:tcW w:w="0" w:type="auto"/>
          </w:tcPr>
          <w:p w14:paraId="268A0E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Other South American</w:t>
            </w:r>
          </w:p>
        </w:tc>
        <w:tc>
          <w:tcPr>
            <w:tcW w:w="0" w:type="auto"/>
          </w:tcPr>
          <w:p w14:paraId="195AEE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8" w:type="dxa"/>
          </w:tcPr>
          <w:p w14:paraId="508F13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4" w:type="dxa"/>
          </w:tcPr>
          <w:p w14:paraId="1BD92F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70" w:type="dxa"/>
          </w:tcPr>
          <w:p w14:paraId="75F7CB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60" w:type="dxa"/>
          </w:tcPr>
          <w:p w14:paraId="3E3963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350" w:type="dxa"/>
          </w:tcPr>
          <w:p w14:paraId="3AABC2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367" w:type="dxa"/>
          </w:tcPr>
          <w:p w14:paraId="6A5B2C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C642A4" w:rsidRPr="00DE6C92" w14:paraId="478702E1" w14:textId="77777777" w:rsidTr="00C642A4">
        <w:trPr>
          <w:jc w:val="center"/>
        </w:trPr>
        <w:tc>
          <w:tcPr>
            <w:tcW w:w="0" w:type="auto"/>
          </w:tcPr>
          <w:p w14:paraId="352641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Other</w:t>
            </w:r>
          </w:p>
        </w:tc>
        <w:tc>
          <w:tcPr>
            <w:tcW w:w="0" w:type="auto"/>
          </w:tcPr>
          <w:p w14:paraId="179CD8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48" w:type="dxa"/>
          </w:tcPr>
          <w:p w14:paraId="7719D8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84" w:type="dxa"/>
          </w:tcPr>
          <w:p w14:paraId="35953A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70" w:type="dxa"/>
          </w:tcPr>
          <w:p w14:paraId="38F4A0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160" w:type="dxa"/>
          </w:tcPr>
          <w:p w14:paraId="1BADB2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350" w:type="dxa"/>
          </w:tcPr>
          <w:p w14:paraId="71AF2B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367" w:type="dxa"/>
          </w:tcPr>
          <w:p w14:paraId="6834AA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r>
      <w:tr w:rsidR="00C642A4" w:rsidRPr="00DE6C92" w14:paraId="71A60A7C" w14:textId="77777777" w:rsidTr="00C642A4">
        <w:trPr>
          <w:jc w:val="center"/>
        </w:trPr>
        <w:tc>
          <w:tcPr>
            <w:tcW w:w="0" w:type="auto"/>
          </w:tcPr>
          <w:p w14:paraId="218652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Don’t know</w:t>
            </w:r>
          </w:p>
        </w:tc>
        <w:tc>
          <w:tcPr>
            <w:tcW w:w="0" w:type="auto"/>
          </w:tcPr>
          <w:p w14:paraId="392AD1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48" w:type="dxa"/>
          </w:tcPr>
          <w:p w14:paraId="3AB91B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84" w:type="dxa"/>
          </w:tcPr>
          <w:p w14:paraId="6A5759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0" w:type="dxa"/>
          </w:tcPr>
          <w:p w14:paraId="3413D8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60" w:type="dxa"/>
          </w:tcPr>
          <w:p w14:paraId="78547C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50" w:type="dxa"/>
          </w:tcPr>
          <w:p w14:paraId="5C42F8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1056EB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C642A4" w:rsidRPr="00DE6C92" w14:paraId="1B3D72EA" w14:textId="77777777" w:rsidTr="00C642A4">
        <w:trPr>
          <w:jc w:val="center"/>
        </w:trPr>
        <w:tc>
          <w:tcPr>
            <w:tcW w:w="0" w:type="auto"/>
          </w:tcPr>
          <w:p w14:paraId="09ED2F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Refused</w:t>
            </w:r>
          </w:p>
        </w:tc>
        <w:tc>
          <w:tcPr>
            <w:tcW w:w="0" w:type="auto"/>
          </w:tcPr>
          <w:p w14:paraId="6B3132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48" w:type="dxa"/>
          </w:tcPr>
          <w:p w14:paraId="59608E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4" w:type="dxa"/>
          </w:tcPr>
          <w:p w14:paraId="683543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0" w:type="dxa"/>
          </w:tcPr>
          <w:p w14:paraId="5E68EF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60" w:type="dxa"/>
          </w:tcPr>
          <w:p w14:paraId="7ABB32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50" w:type="dxa"/>
          </w:tcPr>
          <w:p w14:paraId="7A9D1F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78CAE8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1F6E38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2758B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sidRPr="00DE6C92">
        <w:rPr>
          <w:rFonts w:ascii="Georgia" w:hAnsi="Georgia"/>
          <w:sz w:val="22"/>
          <w:szCs w:val="22"/>
        </w:rPr>
        <w:tab/>
      </w:r>
      <w:r w:rsidRPr="00DE6C92">
        <w:rPr>
          <w:rFonts w:ascii="Georgia" w:hAnsi="Georgia"/>
          <w:b/>
          <w:sz w:val="22"/>
          <w:szCs w:val="22"/>
        </w:rPr>
        <w:t>(Asked of total Latinos who indicated their family heritage is from more than one country; n=8)</w:t>
      </w:r>
    </w:p>
    <w:p w14:paraId="527B31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3a.</w:t>
      </w:r>
      <w:r w:rsidRPr="00DE6C92">
        <w:rPr>
          <w:rFonts w:ascii="Georgia" w:hAnsi="Georgia"/>
          <w:sz w:val="22"/>
          <w:szCs w:val="22"/>
        </w:rPr>
        <w:tab/>
      </w:r>
      <w:r w:rsidRPr="00DE6C92">
        <w:rPr>
          <w:rFonts w:ascii="Georgia" w:hAnsi="Georgia"/>
          <w:sz w:val="22"/>
          <w:szCs w:val="22"/>
        </w:rPr>
        <w:tab/>
        <w:t>You mentioned that your family heritage is (LIST ALL ANSWERS FROM Q.3).  From these, which ONE do you identify more with?</w:t>
      </w:r>
    </w:p>
    <w:p w14:paraId="5B325E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3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9"/>
        <w:gridCol w:w="909"/>
      </w:tblGrid>
      <w:tr w:rsidR="007E2376" w:rsidRPr="00DE6C92" w14:paraId="307966BF" w14:textId="77777777" w:rsidTr="007E2376">
        <w:trPr>
          <w:jc w:val="center"/>
        </w:trPr>
        <w:tc>
          <w:tcPr>
            <w:tcW w:w="2539" w:type="dxa"/>
            <w:shd w:val="clear" w:color="auto" w:fill="C0C0C0"/>
            <w:vAlign w:val="bottom"/>
          </w:tcPr>
          <w:p w14:paraId="366B32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09" w:type="dxa"/>
            <w:shd w:val="clear" w:color="auto" w:fill="C0C0C0"/>
            <w:vAlign w:val="bottom"/>
          </w:tcPr>
          <w:p w14:paraId="49828D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r>
      <w:tr w:rsidR="007E2376" w:rsidRPr="00DE6C92" w14:paraId="682E15FA" w14:textId="77777777" w:rsidTr="007E2376">
        <w:trPr>
          <w:jc w:val="center"/>
        </w:trPr>
        <w:tc>
          <w:tcPr>
            <w:tcW w:w="2539" w:type="dxa"/>
          </w:tcPr>
          <w:p w14:paraId="3C676B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Mexican</w:t>
            </w:r>
          </w:p>
        </w:tc>
        <w:tc>
          <w:tcPr>
            <w:tcW w:w="909" w:type="dxa"/>
          </w:tcPr>
          <w:p w14:paraId="66911D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r>
      <w:tr w:rsidR="007E2376" w:rsidRPr="00DE6C92" w14:paraId="07BBC76A" w14:textId="77777777" w:rsidTr="007E2376">
        <w:trPr>
          <w:jc w:val="center"/>
        </w:trPr>
        <w:tc>
          <w:tcPr>
            <w:tcW w:w="2539" w:type="dxa"/>
          </w:tcPr>
          <w:p w14:paraId="4B0DF4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Puerto Rican</w:t>
            </w:r>
          </w:p>
        </w:tc>
        <w:tc>
          <w:tcPr>
            <w:tcW w:w="909" w:type="dxa"/>
          </w:tcPr>
          <w:p w14:paraId="7169ED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r>
      <w:tr w:rsidR="007E2376" w:rsidRPr="00DE6C92" w14:paraId="6E0F22CB" w14:textId="77777777" w:rsidTr="007E2376">
        <w:trPr>
          <w:jc w:val="center"/>
        </w:trPr>
        <w:tc>
          <w:tcPr>
            <w:tcW w:w="2539" w:type="dxa"/>
          </w:tcPr>
          <w:p w14:paraId="49DDE3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Cuban</w:t>
            </w:r>
          </w:p>
        </w:tc>
        <w:tc>
          <w:tcPr>
            <w:tcW w:w="909" w:type="dxa"/>
          </w:tcPr>
          <w:p w14:paraId="607470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6A7B6EF" w14:textId="77777777" w:rsidTr="007E2376">
        <w:trPr>
          <w:jc w:val="center"/>
        </w:trPr>
        <w:tc>
          <w:tcPr>
            <w:tcW w:w="2539" w:type="dxa"/>
          </w:tcPr>
          <w:p w14:paraId="55B6C7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Dominican</w:t>
            </w:r>
          </w:p>
        </w:tc>
        <w:tc>
          <w:tcPr>
            <w:tcW w:w="909" w:type="dxa"/>
          </w:tcPr>
          <w:p w14:paraId="601CA9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11633A1" w14:textId="77777777" w:rsidTr="007E2376">
        <w:trPr>
          <w:jc w:val="center"/>
        </w:trPr>
        <w:tc>
          <w:tcPr>
            <w:tcW w:w="2539" w:type="dxa"/>
          </w:tcPr>
          <w:p w14:paraId="2B21C6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Salvadoran</w:t>
            </w:r>
          </w:p>
        </w:tc>
        <w:tc>
          <w:tcPr>
            <w:tcW w:w="909" w:type="dxa"/>
          </w:tcPr>
          <w:p w14:paraId="49C5B7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C8FBB32" w14:textId="77777777" w:rsidTr="007E2376">
        <w:trPr>
          <w:jc w:val="center"/>
        </w:trPr>
        <w:tc>
          <w:tcPr>
            <w:tcW w:w="2539" w:type="dxa"/>
          </w:tcPr>
          <w:p w14:paraId="0BC790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Other</w:t>
            </w:r>
          </w:p>
        </w:tc>
        <w:tc>
          <w:tcPr>
            <w:tcW w:w="909" w:type="dxa"/>
          </w:tcPr>
          <w:p w14:paraId="020C4A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r>
      <w:tr w:rsidR="007E2376" w:rsidRPr="00DE6C92" w14:paraId="1142F1B4" w14:textId="77777777" w:rsidTr="007E2376">
        <w:trPr>
          <w:jc w:val="center"/>
        </w:trPr>
        <w:tc>
          <w:tcPr>
            <w:tcW w:w="2539" w:type="dxa"/>
          </w:tcPr>
          <w:p w14:paraId="210D3C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Don’t know/Both equally</w:t>
            </w:r>
          </w:p>
        </w:tc>
        <w:tc>
          <w:tcPr>
            <w:tcW w:w="909" w:type="dxa"/>
          </w:tcPr>
          <w:p w14:paraId="13CBEC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r>
      <w:tr w:rsidR="007E2376" w:rsidRPr="00DE6C92" w14:paraId="73D610AF" w14:textId="77777777" w:rsidTr="007E2376">
        <w:trPr>
          <w:jc w:val="center"/>
        </w:trPr>
        <w:tc>
          <w:tcPr>
            <w:tcW w:w="2539" w:type="dxa"/>
          </w:tcPr>
          <w:p w14:paraId="503F45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Refused</w:t>
            </w:r>
          </w:p>
        </w:tc>
        <w:tc>
          <w:tcPr>
            <w:tcW w:w="909" w:type="dxa"/>
          </w:tcPr>
          <w:p w14:paraId="2667B6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764AED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trike/>
          <w:sz w:val="22"/>
          <w:szCs w:val="22"/>
        </w:rPr>
      </w:pPr>
      <w:r w:rsidRPr="00DE6C92">
        <w:rPr>
          <w:rFonts w:ascii="Georgia" w:hAnsi="Georgia"/>
          <w:sz w:val="22"/>
          <w:szCs w:val="22"/>
        </w:rPr>
        <w:tab/>
      </w:r>
      <w:r w:rsidRPr="00DE6C92">
        <w:rPr>
          <w:rFonts w:ascii="Georgia" w:hAnsi="Georgia"/>
          <w:sz w:val="22"/>
          <w:szCs w:val="22"/>
        </w:rPr>
        <w:tab/>
        <w:t xml:space="preserve"> </w:t>
      </w:r>
    </w:p>
    <w:p w14:paraId="338179FB" w14:textId="77777777" w:rsidR="009C337A" w:rsidRDefault="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rPr>
        <w:pPrChange w:id="6" w:author="glivingston" w:date="2013-09-11T11:29:00Z">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pPr>
        </w:pPrChange>
      </w:pPr>
      <w:r w:rsidRPr="00DE6C92">
        <w:rPr>
          <w:rFonts w:ascii="Georgia" w:hAnsi="Georgia"/>
          <w:sz w:val="22"/>
          <w:szCs w:val="22"/>
        </w:rPr>
        <w:tab/>
        <w:t>4.</w:t>
      </w:r>
      <w:r w:rsidRPr="00DE6C92">
        <w:rPr>
          <w:rFonts w:ascii="Georgia" w:hAnsi="Georgia"/>
          <w:sz w:val="22"/>
          <w:szCs w:val="22"/>
        </w:rPr>
        <w:tab/>
        <w:t>Were you born on the island of Puerto Rico, in the United States, or in another country?</w:t>
      </w:r>
    </w:p>
    <w:p w14:paraId="093160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5"/>
        <w:gridCol w:w="1079"/>
        <w:gridCol w:w="897"/>
        <w:gridCol w:w="1348"/>
        <w:gridCol w:w="989"/>
        <w:gridCol w:w="1138"/>
      </w:tblGrid>
      <w:tr w:rsidR="007E2376" w:rsidRPr="00DE6C92" w14:paraId="3E4512B6" w14:textId="77777777" w:rsidTr="007E2376">
        <w:trPr>
          <w:jc w:val="center"/>
        </w:trPr>
        <w:tc>
          <w:tcPr>
            <w:tcW w:w="3512" w:type="dxa"/>
            <w:shd w:val="clear" w:color="auto" w:fill="C0C0C0"/>
          </w:tcPr>
          <w:p w14:paraId="465507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080" w:type="dxa"/>
            <w:shd w:val="clear" w:color="auto" w:fill="C0C0C0"/>
          </w:tcPr>
          <w:p w14:paraId="470DEC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Puerto Rico</w:t>
            </w:r>
          </w:p>
        </w:tc>
        <w:tc>
          <w:tcPr>
            <w:tcW w:w="900" w:type="dxa"/>
            <w:shd w:val="clear" w:color="auto" w:fill="C0C0C0"/>
          </w:tcPr>
          <w:p w14:paraId="7C2B68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86409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U.S.</w:t>
            </w:r>
          </w:p>
        </w:tc>
        <w:tc>
          <w:tcPr>
            <w:tcW w:w="1350" w:type="dxa"/>
            <w:shd w:val="clear" w:color="auto" w:fill="C0C0C0"/>
          </w:tcPr>
          <w:p w14:paraId="20CDA4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Another country</w:t>
            </w:r>
          </w:p>
        </w:tc>
        <w:tc>
          <w:tcPr>
            <w:tcW w:w="990" w:type="dxa"/>
            <w:shd w:val="clear" w:color="auto" w:fill="C0C0C0"/>
          </w:tcPr>
          <w:p w14:paraId="0C3A3D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04" w:type="dxa"/>
            <w:shd w:val="clear" w:color="auto" w:fill="C0C0C0"/>
          </w:tcPr>
          <w:p w14:paraId="314BA1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D7EA3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4F14DFDD" w14:textId="77777777" w:rsidTr="007E2376">
        <w:trPr>
          <w:jc w:val="center"/>
        </w:trPr>
        <w:tc>
          <w:tcPr>
            <w:tcW w:w="3512" w:type="dxa"/>
          </w:tcPr>
          <w:p w14:paraId="7AEBB5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080" w:type="dxa"/>
          </w:tcPr>
          <w:p w14:paraId="3F95FA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00" w:type="dxa"/>
          </w:tcPr>
          <w:p w14:paraId="77AA54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350" w:type="dxa"/>
          </w:tcPr>
          <w:p w14:paraId="5C8423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990" w:type="dxa"/>
          </w:tcPr>
          <w:p w14:paraId="546115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4" w:type="dxa"/>
          </w:tcPr>
          <w:p w14:paraId="2B7BFF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D6D2721" w14:textId="77777777" w:rsidTr="007E2376">
        <w:trPr>
          <w:jc w:val="center"/>
        </w:trPr>
        <w:tc>
          <w:tcPr>
            <w:tcW w:w="3512" w:type="dxa"/>
          </w:tcPr>
          <w:p w14:paraId="6EDCFB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080" w:type="dxa"/>
          </w:tcPr>
          <w:p w14:paraId="2EB4AB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00" w:type="dxa"/>
          </w:tcPr>
          <w:p w14:paraId="641612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1350" w:type="dxa"/>
          </w:tcPr>
          <w:p w14:paraId="3DC0D4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90" w:type="dxa"/>
          </w:tcPr>
          <w:p w14:paraId="29B530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4" w:type="dxa"/>
          </w:tcPr>
          <w:p w14:paraId="27009B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D53B23E" w14:textId="77777777" w:rsidTr="007E2376">
        <w:trPr>
          <w:jc w:val="center"/>
        </w:trPr>
        <w:tc>
          <w:tcPr>
            <w:tcW w:w="3512" w:type="dxa"/>
          </w:tcPr>
          <w:p w14:paraId="3F82FE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080" w:type="dxa"/>
          </w:tcPr>
          <w:p w14:paraId="1F6087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00" w:type="dxa"/>
          </w:tcPr>
          <w:p w14:paraId="5549D0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50" w:type="dxa"/>
          </w:tcPr>
          <w:p w14:paraId="0BD0B1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604267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4" w:type="dxa"/>
          </w:tcPr>
          <w:p w14:paraId="6E8207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AA9717A" w14:textId="77777777" w:rsidTr="007E2376">
        <w:trPr>
          <w:jc w:val="center"/>
        </w:trPr>
        <w:tc>
          <w:tcPr>
            <w:tcW w:w="3512" w:type="dxa"/>
          </w:tcPr>
          <w:p w14:paraId="5EE9B8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080" w:type="dxa"/>
          </w:tcPr>
          <w:p w14:paraId="474BBD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00" w:type="dxa"/>
          </w:tcPr>
          <w:p w14:paraId="3FBACD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50" w:type="dxa"/>
          </w:tcPr>
          <w:p w14:paraId="7C612F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37642E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4" w:type="dxa"/>
          </w:tcPr>
          <w:p w14:paraId="1954F0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2C092C7" w14:textId="77777777" w:rsidTr="007E2376">
        <w:trPr>
          <w:jc w:val="center"/>
        </w:trPr>
        <w:tc>
          <w:tcPr>
            <w:tcW w:w="3512" w:type="dxa"/>
          </w:tcPr>
          <w:p w14:paraId="017346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080" w:type="dxa"/>
          </w:tcPr>
          <w:p w14:paraId="3E6BA0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00" w:type="dxa"/>
          </w:tcPr>
          <w:p w14:paraId="420ABA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50" w:type="dxa"/>
          </w:tcPr>
          <w:p w14:paraId="30AA9A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1BF744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4" w:type="dxa"/>
          </w:tcPr>
          <w:p w14:paraId="780213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41A50AB" w14:textId="77777777" w:rsidTr="007E2376">
        <w:trPr>
          <w:jc w:val="center"/>
        </w:trPr>
        <w:tc>
          <w:tcPr>
            <w:tcW w:w="3512" w:type="dxa"/>
          </w:tcPr>
          <w:p w14:paraId="30CB84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080" w:type="dxa"/>
          </w:tcPr>
          <w:p w14:paraId="0A96DE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00" w:type="dxa"/>
          </w:tcPr>
          <w:p w14:paraId="58DF6F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50" w:type="dxa"/>
          </w:tcPr>
          <w:p w14:paraId="0EC98B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990" w:type="dxa"/>
          </w:tcPr>
          <w:p w14:paraId="64EAB0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4" w:type="dxa"/>
          </w:tcPr>
          <w:p w14:paraId="1A7E23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1FD71AF" w14:textId="77777777" w:rsidTr="007E2376">
        <w:trPr>
          <w:jc w:val="center"/>
        </w:trPr>
        <w:tc>
          <w:tcPr>
            <w:tcW w:w="3512" w:type="dxa"/>
          </w:tcPr>
          <w:p w14:paraId="30959F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080" w:type="dxa"/>
          </w:tcPr>
          <w:p w14:paraId="7721CE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00" w:type="dxa"/>
          </w:tcPr>
          <w:p w14:paraId="66F624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1350" w:type="dxa"/>
          </w:tcPr>
          <w:p w14:paraId="0BF502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990" w:type="dxa"/>
          </w:tcPr>
          <w:p w14:paraId="5173A2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4" w:type="dxa"/>
          </w:tcPr>
          <w:p w14:paraId="5C2351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2FF15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br w:type="page"/>
      </w:r>
      <w:r w:rsidRPr="00DE6C92">
        <w:rPr>
          <w:rFonts w:ascii="Georgia" w:hAnsi="Georgia"/>
          <w:b/>
          <w:sz w:val="22"/>
          <w:szCs w:val="22"/>
        </w:rPr>
        <w:tab/>
        <w:t>(Asked of total Latinos born outside the United States; n =728)</w:t>
      </w:r>
    </w:p>
    <w:p w14:paraId="0ED667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5.</w:t>
      </w:r>
      <w:r w:rsidRPr="00DE6C92">
        <w:rPr>
          <w:rFonts w:ascii="Georgia" w:hAnsi="Georgia"/>
          <w:sz w:val="22"/>
          <w:szCs w:val="22"/>
        </w:rPr>
        <w:tab/>
        <w:t>In what country were you born?</w:t>
      </w:r>
    </w:p>
    <w:p w14:paraId="525A62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3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91"/>
        <w:gridCol w:w="900"/>
      </w:tblGrid>
      <w:tr w:rsidR="00C52F8F" w:rsidRPr="00DE6C92" w14:paraId="332011F1" w14:textId="77777777" w:rsidTr="00C52F8F">
        <w:trPr>
          <w:jc w:val="center"/>
        </w:trPr>
        <w:tc>
          <w:tcPr>
            <w:tcW w:w="2291" w:type="dxa"/>
            <w:shd w:val="clear" w:color="auto" w:fill="C0C0C0"/>
            <w:vAlign w:val="bottom"/>
          </w:tcPr>
          <w:p w14:paraId="708A25DA"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00" w:type="dxa"/>
            <w:shd w:val="clear" w:color="auto" w:fill="C0C0C0"/>
            <w:vAlign w:val="bottom"/>
          </w:tcPr>
          <w:p w14:paraId="7EDB037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r>
      <w:tr w:rsidR="00C52F8F" w:rsidRPr="00DE6C92" w14:paraId="7F0A6C8A" w14:textId="77777777" w:rsidTr="00C52F8F">
        <w:trPr>
          <w:jc w:val="center"/>
        </w:trPr>
        <w:tc>
          <w:tcPr>
            <w:tcW w:w="2291" w:type="dxa"/>
          </w:tcPr>
          <w:p w14:paraId="705D292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Argentina</w:t>
            </w:r>
          </w:p>
        </w:tc>
        <w:tc>
          <w:tcPr>
            <w:tcW w:w="900" w:type="dxa"/>
          </w:tcPr>
          <w:p w14:paraId="4101D9B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1</w:t>
            </w:r>
          </w:p>
        </w:tc>
      </w:tr>
      <w:tr w:rsidR="00C52F8F" w:rsidRPr="00DE6C92" w14:paraId="0A772FBF" w14:textId="77777777" w:rsidTr="00C52F8F">
        <w:trPr>
          <w:jc w:val="center"/>
        </w:trPr>
        <w:tc>
          <w:tcPr>
            <w:tcW w:w="2291" w:type="dxa"/>
          </w:tcPr>
          <w:p w14:paraId="4DF2DE45"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Barbados</w:t>
            </w:r>
          </w:p>
        </w:tc>
        <w:tc>
          <w:tcPr>
            <w:tcW w:w="900" w:type="dxa"/>
          </w:tcPr>
          <w:p w14:paraId="7945EBE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69487D34" w14:textId="77777777" w:rsidTr="00C52F8F">
        <w:trPr>
          <w:jc w:val="center"/>
        </w:trPr>
        <w:tc>
          <w:tcPr>
            <w:tcW w:w="2291" w:type="dxa"/>
          </w:tcPr>
          <w:p w14:paraId="196F629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Belize</w:t>
            </w:r>
            <w:proofErr w:type="spellEnd"/>
          </w:p>
        </w:tc>
        <w:tc>
          <w:tcPr>
            <w:tcW w:w="900" w:type="dxa"/>
          </w:tcPr>
          <w:p w14:paraId="612526A5"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1FEE0EB9" w14:textId="77777777" w:rsidTr="00C52F8F">
        <w:trPr>
          <w:jc w:val="center"/>
        </w:trPr>
        <w:tc>
          <w:tcPr>
            <w:tcW w:w="2291" w:type="dxa"/>
          </w:tcPr>
          <w:p w14:paraId="1CF817F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Bolivia</w:t>
            </w:r>
          </w:p>
        </w:tc>
        <w:tc>
          <w:tcPr>
            <w:tcW w:w="900" w:type="dxa"/>
          </w:tcPr>
          <w:p w14:paraId="74BD5EE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4476A117" w14:textId="77777777" w:rsidTr="00C52F8F">
        <w:trPr>
          <w:jc w:val="center"/>
        </w:trPr>
        <w:tc>
          <w:tcPr>
            <w:tcW w:w="2291" w:type="dxa"/>
          </w:tcPr>
          <w:p w14:paraId="0AB7842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Brazil</w:t>
            </w:r>
            <w:proofErr w:type="spellEnd"/>
          </w:p>
        </w:tc>
        <w:tc>
          <w:tcPr>
            <w:tcW w:w="900" w:type="dxa"/>
          </w:tcPr>
          <w:p w14:paraId="3D56C2A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7727AF24" w14:textId="77777777" w:rsidTr="00C52F8F">
        <w:trPr>
          <w:jc w:val="center"/>
        </w:trPr>
        <w:tc>
          <w:tcPr>
            <w:tcW w:w="2291" w:type="dxa"/>
          </w:tcPr>
          <w:p w14:paraId="160EC514"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Chile</w:t>
            </w:r>
          </w:p>
        </w:tc>
        <w:tc>
          <w:tcPr>
            <w:tcW w:w="900" w:type="dxa"/>
          </w:tcPr>
          <w:p w14:paraId="4FAB3BF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08D37050" w14:textId="77777777" w:rsidTr="00C52F8F">
        <w:trPr>
          <w:jc w:val="center"/>
        </w:trPr>
        <w:tc>
          <w:tcPr>
            <w:tcW w:w="2291" w:type="dxa"/>
          </w:tcPr>
          <w:p w14:paraId="4876FE6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Colombia</w:t>
            </w:r>
          </w:p>
        </w:tc>
        <w:tc>
          <w:tcPr>
            <w:tcW w:w="900" w:type="dxa"/>
          </w:tcPr>
          <w:p w14:paraId="180B694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4</w:t>
            </w:r>
          </w:p>
        </w:tc>
      </w:tr>
      <w:tr w:rsidR="00C52F8F" w:rsidRPr="00DE6C92" w14:paraId="1226F55C" w14:textId="77777777" w:rsidTr="00C52F8F">
        <w:trPr>
          <w:jc w:val="center"/>
        </w:trPr>
        <w:tc>
          <w:tcPr>
            <w:tcW w:w="2291" w:type="dxa"/>
          </w:tcPr>
          <w:p w14:paraId="32886F86"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Costa Rica</w:t>
            </w:r>
          </w:p>
        </w:tc>
        <w:tc>
          <w:tcPr>
            <w:tcW w:w="900" w:type="dxa"/>
          </w:tcPr>
          <w:p w14:paraId="372B45F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0432F221" w14:textId="77777777" w:rsidTr="00C52F8F">
        <w:trPr>
          <w:jc w:val="center"/>
        </w:trPr>
        <w:tc>
          <w:tcPr>
            <w:tcW w:w="2291" w:type="dxa"/>
          </w:tcPr>
          <w:p w14:paraId="7B9F96D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Cuba</w:t>
            </w:r>
          </w:p>
        </w:tc>
        <w:tc>
          <w:tcPr>
            <w:tcW w:w="900" w:type="dxa"/>
          </w:tcPr>
          <w:p w14:paraId="346AE72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5</w:t>
            </w:r>
          </w:p>
        </w:tc>
      </w:tr>
      <w:tr w:rsidR="00C52F8F" w:rsidRPr="00DE6C92" w14:paraId="191DC2FC" w14:textId="77777777" w:rsidTr="00C52F8F">
        <w:trPr>
          <w:jc w:val="center"/>
        </w:trPr>
        <w:tc>
          <w:tcPr>
            <w:tcW w:w="2291" w:type="dxa"/>
          </w:tcPr>
          <w:p w14:paraId="317F947C"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Dominican</w:t>
            </w:r>
            <w:proofErr w:type="spellEnd"/>
            <w:r w:rsidRPr="00DE6C92">
              <w:rPr>
                <w:rFonts w:ascii="Georgia" w:hAnsi="Georgia"/>
                <w:sz w:val="22"/>
                <w:szCs w:val="22"/>
                <w:lang w:val="es-ES"/>
              </w:rPr>
              <w:t xml:space="preserve"> </w:t>
            </w:r>
            <w:proofErr w:type="spellStart"/>
            <w:r w:rsidRPr="00DE6C92">
              <w:rPr>
                <w:rFonts w:ascii="Georgia" w:hAnsi="Georgia"/>
                <w:sz w:val="22"/>
                <w:szCs w:val="22"/>
                <w:lang w:val="es-ES"/>
              </w:rPr>
              <w:t>Republic</w:t>
            </w:r>
            <w:proofErr w:type="spellEnd"/>
          </w:p>
        </w:tc>
        <w:tc>
          <w:tcPr>
            <w:tcW w:w="900" w:type="dxa"/>
          </w:tcPr>
          <w:p w14:paraId="0670313E"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4</w:t>
            </w:r>
          </w:p>
        </w:tc>
      </w:tr>
      <w:tr w:rsidR="00C52F8F" w:rsidRPr="00DE6C92" w14:paraId="0A74ACE8" w14:textId="77777777" w:rsidTr="00C52F8F">
        <w:trPr>
          <w:jc w:val="center"/>
        </w:trPr>
        <w:tc>
          <w:tcPr>
            <w:tcW w:w="2291" w:type="dxa"/>
          </w:tcPr>
          <w:p w14:paraId="25CDFE8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Ecuador</w:t>
            </w:r>
          </w:p>
        </w:tc>
        <w:tc>
          <w:tcPr>
            <w:tcW w:w="900" w:type="dxa"/>
          </w:tcPr>
          <w:p w14:paraId="6AA9AD9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3</w:t>
            </w:r>
          </w:p>
        </w:tc>
      </w:tr>
      <w:tr w:rsidR="00C52F8F" w:rsidRPr="00DE6C92" w14:paraId="59FF8AB8" w14:textId="77777777" w:rsidTr="00C52F8F">
        <w:trPr>
          <w:jc w:val="center"/>
        </w:trPr>
        <w:tc>
          <w:tcPr>
            <w:tcW w:w="2291" w:type="dxa"/>
          </w:tcPr>
          <w:p w14:paraId="391A053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El Salvador</w:t>
            </w:r>
          </w:p>
        </w:tc>
        <w:tc>
          <w:tcPr>
            <w:tcW w:w="900" w:type="dxa"/>
          </w:tcPr>
          <w:p w14:paraId="3646ED04"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6</w:t>
            </w:r>
          </w:p>
        </w:tc>
      </w:tr>
      <w:tr w:rsidR="00C52F8F" w:rsidRPr="00DE6C92" w14:paraId="1E53FCCF" w14:textId="77777777" w:rsidTr="00C52F8F">
        <w:trPr>
          <w:jc w:val="center"/>
        </w:trPr>
        <w:tc>
          <w:tcPr>
            <w:tcW w:w="2291" w:type="dxa"/>
          </w:tcPr>
          <w:p w14:paraId="3B798DA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Falkland</w:t>
            </w:r>
            <w:proofErr w:type="spellEnd"/>
            <w:r w:rsidRPr="00DE6C92">
              <w:rPr>
                <w:rFonts w:ascii="Georgia" w:hAnsi="Georgia"/>
                <w:sz w:val="22"/>
                <w:szCs w:val="22"/>
                <w:lang w:val="es-ES"/>
              </w:rPr>
              <w:t xml:space="preserve"> </w:t>
            </w:r>
            <w:proofErr w:type="spellStart"/>
            <w:r w:rsidRPr="00DE6C92">
              <w:rPr>
                <w:rFonts w:ascii="Georgia" w:hAnsi="Georgia"/>
                <w:sz w:val="22"/>
                <w:szCs w:val="22"/>
                <w:lang w:val="es-ES"/>
              </w:rPr>
              <w:t>Islands</w:t>
            </w:r>
            <w:proofErr w:type="spellEnd"/>
          </w:p>
        </w:tc>
        <w:tc>
          <w:tcPr>
            <w:tcW w:w="900" w:type="dxa"/>
          </w:tcPr>
          <w:p w14:paraId="413B630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2607E854" w14:textId="77777777" w:rsidTr="00C52F8F">
        <w:trPr>
          <w:jc w:val="center"/>
        </w:trPr>
        <w:tc>
          <w:tcPr>
            <w:tcW w:w="2291" w:type="dxa"/>
          </w:tcPr>
          <w:p w14:paraId="17165A2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Guatemala</w:t>
            </w:r>
          </w:p>
        </w:tc>
        <w:tc>
          <w:tcPr>
            <w:tcW w:w="900" w:type="dxa"/>
          </w:tcPr>
          <w:p w14:paraId="4F8E6D6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6</w:t>
            </w:r>
          </w:p>
        </w:tc>
      </w:tr>
      <w:tr w:rsidR="00C52F8F" w:rsidRPr="00DE6C92" w14:paraId="5CA39750" w14:textId="77777777" w:rsidTr="00C52F8F">
        <w:trPr>
          <w:jc w:val="center"/>
        </w:trPr>
        <w:tc>
          <w:tcPr>
            <w:tcW w:w="2291" w:type="dxa"/>
          </w:tcPr>
          <w:p w14:paraId="1868A52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Guyana</w:t>
            </w:r>
          </w:p>
        </w:tc>
        <w:tc>
          <w:tcPr>
            <w:tcW w:w="900" w:type="dxa"/>
          </w:tcPr>
          <w:p w14:paraId="01956DD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6200596A" w14:textId="77777777" w:rsidTr="00C52F8F">
        <w:trPr>
          <w:jc w:val="center"/>
        </w:trPr>
        <w:tc>
          <w:tcPr>
            <w:tcW w:w="2291" w:type="dxa"/>
          </w:tcPr>
          <w:p w14:paraId="0AF0B97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Haiti</w:t>
            </w:r>
            <w:proofErr w:type="spellEnd"/>
          </w:p>
        </w:tc>
        <w:tc>
          <w:tcPr>
            <w:tcW w:w="900" w:type="dxa"/>
          </w:tcPr>
          <w:p w14:paraId="50081AFE"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595168DE" w14:textId="77777777" w:rsidTr="00C52F8F">
        <w:trPr>
          <w:jc w:val="center"/>
        </w:trPr>
        <w:tc>
          <w:tcPr>
            <w:tcW w:w="2291" w:type="dxa"/>
          </w:tcPr>
          <w:p w14:paraId="42731AD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Honduras</w:t>
            </w:r>
          </w:p>
        </w:tc>
        <w:tc>
          <w:tcPr>
            <w:tcW w:w="900" w:type="dxa"/>
          </w:tcPr>
          <w:p w14:paraId="54DA6494"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3</w:t>
            </w:r>
          </w:p>
        </w:tc>
      </w:tr>
      <w:tr w:rsidR="00C52F8F" w:rsidRPr="00DE6C92" w14:paraId="30D99185" w14:textId="77777777" w:rsidTr="00C52F8F">
        <w:trPr>
          <w:jc w:val="center"/>
        </w:trPr>
        <w:tc>
          <w:tcPr>
            <w:tcW w:w="2291" w:type="dxa"/>
          </w:tcPr>
          <w:p w14:paraId="2330E41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Mexico</w:t>
            </w:r>
            <w:proofErr w:type="spellEnd"/>
          </w:p>
        </w:tc>
        <w:tc>
          <w:tcPr>
            <w:tcW w:w="900" w:type="dxa"/>
          </w:tcPr>
          <w:p w14:paraId="25AB1F3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60</w:t>
            </w:r>
          </w:p>
        </w:tc>
      </w:tr>
      <w:tr w:rsidR="00C52F8F" w:rsidRPr="00DE6C92" w14:paraId="3412C5B9" w14:textId="77777777" w:rsidTr="00C52F8F">
        <w:trPr>
          <w:jc w:val="center"/>
        </w:trPr>
        <w:tc>
          <w:tcPr>
            <w:tcW w:w="2291" w:type="dxa"/>
          </w:tcPr>
          <w:p w14:paraId="25B05D8E"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Nicaragua</w:t>
            </w:r>
          </w:p>
        </w:tc>
        <w:tc>
          <w:tcPr>
            <w:tcW w:w="900" w:type="dxa"/>
          </w:tcPr>
          <w:p w14:paraId="7A01D9F0"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2</w:t>
            </w:r>
          </w:p>
        </w:tc>
      </w:tr>
      <w:tr w:rsidR="00C52F8F" w:rsidRPr="00DE6C92" w14:paraId="67AA4B49" w14:textId="77777777" w:rsidTr="00C52F8F">
        <w:trPr>
          <w:jc w:val="center"/>
        </w:trPr>
        <w:tc>
          <w:tcPr>
            <w:tcW w:w="2291" w:type="dxa"/>
          </w:tcPr>
          <w:p w14:paraId="4F3815A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Panama</w:t>
            </w:r>
            <w:proofErr w:type="spellEnd"/>
          </w:p>
        </w:tc>
        <w:tc>
          <w:tcPr>
            <w:tcW w:w="900" w:type="dxa"/>
          </w:tcPr>
          <w:p w14:paraId="35A3CAD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1</w:t>
            </w:r>
          </w:p>
        </w:tc>
      </w:tr>
      <w:tr w:rsidR="00C52F8F" w:rsidRPr="00DE6C92" w14:paraId="2E43F614" w14:textId="77777777" w:rsidTr="00C52F8F">
        <w:trPr>
          <w:jc w:val="center"/>
        </w:trPr>
        <w:tc>
          <w:tcPr>
            <w:tcW w:w="2291" w:type="dxa"/>
          </w:tcPr>
          <w:p w14:paraId="0B1728E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Paraguay</w:t>
            </w:r>
          </w:p>
        </w:tc>
        <w:tc>
          <w:tcPr>
            <w:tcW w:w="900" w:type="dxa"/>
          </w:tcPr>
          <w:p w14:paraId="128909A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554336CA" w14:textId="77777777" w:rsidTr="00C52F8F">
        <w:trPr>
          <w:jc w:val="center"/>
        </w:trPr>
        <w:tc>
          <w:tcPr>
            <w:tcW w:w="2291" w:type="dxa"/>
          </w:tcPr>
          <w:p w14:paraId="00442FC4"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Peru</w:t>
            </w:r>
            <w:proofErr w:type="spellEnd"/>
          </w:p>
        </w:tc>
        <w:tc>
          <w:tcPr>
            <w:tcW w:w="900" w:type="dxa"/>
          </w:tcPr>
          <w:p w14:paraId="52E9252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2</w:t>
            </w:r>
          </w:p>
        </w:tc>
      </w:tr>
      <w:tr w:rsidR="00C52F8F" w:rsidRPr="00DE6C92" w14:paraId="01FE9B2E" w14:textId="77777777" w:rsidTr="00C52F8F">
        <w:trPr>
          <w:jc w:val="center"/>
        </w:trPr>
        <w:tc>
          <w:tcPr>
            <w:tcW w:w="2291" w:type="dxa"/>
          </w:tcPr>
          <w:p w14:paraId="0E99C1A5"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Portugal</w:t>
            </w:r>
          </w:p>
        </w:tc>
        <w:tc>
          <w:tcPr>
            <w:tcW w:w="900" w:type="dxa"/>
          </w:tcPr>
          <w:p w14:paraId="3BA69DC0"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0DF58143" w14:textId="77777777" w:rsidTr="00C52F8F">
        <w:trPr>
          <w:jc w:val="center"/>
        </w:trPr>
        <w:tc>
          <w:tcPr>
            <w:tcW w:w="2291" w:type="dxa"/>
          </w:tcPr>
          <w:p w14:paraId="1F93F1AE"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Puerto Rico</w:t>
            </w:r>
          </w:p>
        </w:tc>
        <w:tc>
          <w:tcPr>
            <w:tcW w:w="900" w:type="dxa"/>
          </w:tcPr>
          <w:p w14:paraId="09AB5C0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16210199" w14:textId="77777777" w:rsidTr="00C52F8F">
        <w:trPr>
          <w:jc w:val="center"/>
        </w:trPr>
        <w:tc>
          <w:tcPr>
            <w:tcW w:w="2291" w:type="dxa"/>
          </w:tcPr>
          <w:p w14:paraId="1E6C943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Philippines</w:t>
            </w:r>
            <w:proofErr w:type="spellEnd"/>
          </w:p>
        </w:tc>
        <w:tc>
          <w:tcPr>
            <w:tcW w:w="900" w:type="dxa"/>
          </w:tcPr>
          <w:p w14:paraId="467F20FA"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317FC4BA" w14:textId="77777777" w:rsidTr="00C52F8F">
        <w:trPr>
          <w:jc w:val="center"/>
        </w:trPr>
        <w:tc>
          <w:tcPr>
            <w:tcW w:w="2291" w:type="dxa"/>
          </w:tcPr>
          <w:p w14:paraId="0B46F7D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Spain</w:t>
            </w:r>
            <w:proofErr w:type="spellEnd"/>
          </w:p>
        </w:tc>
        <w:tc>
          <w:tcPr>
            <w:tcW w:w="900" w:type="dxa"/>
          </w:tcPr>
          <w:p w14:paraId="3C9EC1DB"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74B27BA7" w14:textId="77777777" w:rsidTr="00C52F8F">
        <w:trPr>
          <w:jc w:val="center"/>
        </w:trPr>
        <w:tc>
          <w:tcPr>
            <w:tcW w:w="2291" w:type="dxa"/>
          </w:tcPr>
          <w:p w14:paraId="0DAAE91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Suriname</w:t>
            </w:r>
            <w:proofErr w:type="spellEnd"/>
          </w:p>
        </w:tc>
        <w:tc>
          <w:tcPr>
            <w:tcW w:w="900" w:type="dxa"/>
          </w:tcPr>
          <w:p w14:paraId="70BBEE5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186EFC7A" w14:textId="77777777" w:rsidTr="00C52F8F">
        <w:trPr>
          <w:jc w:val="center"/>
        </w:trPr>
        <w:tc>
          <w:tcPr>
            <w:tcW w:w="2291" w:type="dxa"/>
          </w:tcPr>
          <w:p w14:paraId="7E3EBAF6"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Uruguay</w:t>
            </w:r>
          </w:p>
        </w:tc>
        <w:tc>
          <w:tcPr>
            <w:tcW w:w="900" w:type="dxa"/>
          </w:tcPr>
          <w:p w14:paraId="479774F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4CA305BD" w14:textId="77777777" w:rsidTr="00C52F8F">
        <w:trPr>
          <w:jc w:val="center"/>
        </w:trPr>
        <w:tc>
          <w:tcPr>
            <w:tcW w:w="2291" w:type="dxa"/>
          </w:tcPr>
          <w:p w14:paraId="74D8988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Venezuela</w:t>
            </w:r>
          </w:p>
        </w:tc>
        <w:tc>
          <w:tcPr>
            <w:tcW w:w="900" w:type="dxa"/>
          </w:tcPr>
          <w:p w14:paraId="345F71F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1</w:t>
            </w:r>
          </w:p>
        </w:tc>
      </w:tr>
      <w:tr w:rsidR="00C52F8F" w:rsidRPr="00DE6C92" w14:paraId="3A941534" w14:textId="77777777" w:rsidTr="00C52F8F">
        <w:trPr>
          <w:jc w:val="center"/>
        </w:trPr>
        <w:tc>
          <w:tcPr>
            <w:tcW w:w="2291" w:type="dxa"/>
          </w:tcPr>
          <w:p w14:paraId="251FFFA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French Guyana</w:t>
            </w:r>
          </w:p>
        </w:tc>
        <w:tc>
          <w:tcPr>
            <w:tcW w:w="900" w:type="dxa"/>
          </w:tcPr>
          <w:p w14:paraId="57A0456C"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3AB938CB" w14:textId="77777777" w:rsidTr="00C52F8F">
        <w:trPr>
          <w:jc w:val="center"/>
        </w:trPr>
        <w:tc>
          <w:tcPr>
            <w:tcW w:w="2291" w:type="dxa"/>
          </w:tcPr>
          <w:p w14:paraId="5DFE44FB"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Jamaica</w:t>
            </w:r>
          </w:p>
        </w:tc>
        <w:tc>
          <w:tcPr>
            <w:tcW w:w="900" w:type="dxa"/>
          </w:tcPr>
          <w:p w14:paraId="7EA929E5"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1759A41B" w14:textId="77777777" w:rsidTr="00C52F8F">
        <w:trPr>
          <w:jc w:val="center"/>
        </w:trPr>
        <w:tc>
          <w:tcPr>
            <w:tcW w:w="2291" w:type="dxa"/>
          </w:tcPr>
          <w:p w14:paraId="6EC48E4C"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Trinidad/Caribbean Islands</w:t>
            </w:r>
          </w:p>
        </w:tc>
        <w:tc>
          <w:tcPr>
            <w:tcW w:w="900" w:type="dxa"/>
          </w:tcPr>
          <w:p w14:paraId="0593EF8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542B505D" w14:textId="77777777" w:rsidTr="00C52F8F">
        <w:trPr>
          <w:jc w:val="center"/>
        </w:trPr>
        <w:tc>
          <w:tcPr>
            <w:tcW w:w="2291" w:type="dxa"/>
          </w:tcPr>
          <w:p w14:paraId="64F955E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Italy</w:t>
            </w:r>
          </w:p>
        </w:tc>
        <w:tc>
          <w:tcPr>
            <w:tcW w:w="900" w:type="dxa"/>
          </w:tcPr>
          <w:p w14:paraId="4C6184AA"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7BF0D14F" w14:textId="77777777" w:rsidTr="00C52F8F">
        <w:trPr>
          <w:jc w:val="center"/>
        </w:trPr>
        <w:tc>
          <w:tcPr>
            <w:tcW w:w="2291" w:type="dxa"/>
          </w:tcPr>
          <w:p w14:paraId="1CB6DB20"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Africa</w:t>
            </w:r>
          </w:p>
        </w:tc>
        <w:tc>
          <w:tcPr>
            <w:tcW w:w="900" w:type="dxa"/>
          </w:tcPr>
          <w:p w14:paraId="2E011E36"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6D322842" w14:textId="77777777" w:rsidTr="00C52F8F">
        <w:trPr>
          <w:jc w:val="center"/>
        </w:trPr>
        <w:tc>
          <w:tcPr>
            <w:tcW w:w="2291" w:type="dxa"/>
          </w:tcPr>
          <w:p w14:paraId="609ABFC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Other</w:t>
            </w:r>
          </w:p>
        </w:tc>
        <w:tc>
          <w:tcPr>
            <w:tcW w:w="900" w:type="dxa"/>
          </w:tcPr>
          <w:p w14:paraId="2BBC2DB4"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1</w:t>
            </w:r>
          </w:p>
        </w:tc>
      </w:tr>
      <w:tr w:rsidR="00C52F8F" w:rsidRPr="00DE6C92" w14:paraId="348D75E1" w14:textId="77777777" w:rsidTr="00C52F8F">
        <w:trPr>
          <w:jc w:val="center"/>
        </w:trPr>
        <w:tc>
          <w:tcPr>
            <w:tcW w:w="2291" w:type="dxa"/>
          </w:tcPr>
          <w:p w14:paraId="383F4BF6"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Don’t know</w:t>
            </w:r>
          </w:p>
        </w:tc>
        <w:tc>
          <w:tcPr>
            <w:tcW w:w="900" w:type="dxa"/>
          </w:tcPr>
          <w:p w14:paraId="6F51EA1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23A55931" w14:textId="77777777" w:rsidTr="00C52F8F">
        <w:trPr>
          <w:jc w:val="center"/>
        </w:trPr>
        <w:tc>
          <w:tcPr>
            <w:tcW w:w="2291" w:type="dxa"/>
          </w:tcPr>
          <w:p w14:paraId="31EFFB3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Refused</w:t>
            </w:r>
          </w:p>
        </w:tc>
        <w:tc>
          <w:tcPr>
            <w:tcW w:w="900" w:type="dxa"/>
          </w:tcPr>
          <w:p w14:paraId="5E84B1C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bl>
    <w:p w14:paraId="195B79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5468A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firstLine="286"/>
        <w:rPr>
          <w:rFonts w:ascii="Georgia" w:hAnsi="Georgia"/>
          <w:b/>
          <w:sz w:val="22"/>
          <w:szCs w:val="22"/>
        </w:rPr>
      </w:pPr>
      <w:r w:rsidRPr="00DE6C92">
        <w:rPr>
          <w:rFonts w:ascii="Georgia" w:hAnsi="Georgia"/>
          <w:sz w:val="22"/>
          <w:szCs w:val="22"/>
        </w:rPr>
        <w:br w:type="page"/>
      </w:r>
      <w:r w:rsidRPr="00DE6C92">
        <w:rPr>
          <w:rFonts w:ascii="Georgia" w:hAnsi="Georgia"/>
          <w:b/>
          <w:sz w:val="22"/>
          <w:szCs w:val="22"/>
        </w:rPr>
        <w:t xml:space="preserve">Total Latinos </w:t>
      </w:r>
    </w:p>
    <w:p w14:paraId="5E384D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firstLine="286"/>
        <w:rPr>
          <w:rFonts w:ascii="Georgia" w:hAnsi="Georgia"/>
          <w:b/>
          <w:sz w:val="22"/>
          <w:szCs w:val="22"/>
        </w:rPr>
      </w:pPr>
    </w:p>
    <w:tbl>
      <w:tblPr>
        <w:tblW w:w="3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1"/>
        <w:gridCol w:w="864"/>
      </w:tblGrid>
      <w:tr w:rsidR="00C52F8F" w:rsidRPr="00DE6C92" w14:paraId="15EF4295" w14:textId="77777777" w:rsidTr="00C52F8F">
        <w:trPr>
          <w:jc w:val="center"/>
        </w:trPr>
        <w:tc>
          <w:tcPr>
            <w:tcW w:w="2241" w:type="dxa"/>
            <w:shd w:val="clear" w:color="auto" w:fill="C0C0C0"/>
          </w:tcPr>
          <w:p w14:paraId="30F6E88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864" w:type="dxa"/>
            <w:shd w:val="clear" w:color="auto" w:fill="C0C0C0"/>
            <w:vAlign w:val="bottom"/>
          </w:tcPr>
          <w:p w14:paraId="0B429F8B"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r>
      <w:tr w:rsidR="00C52F8F" w:rsidRPr="00DE6C92" w14:paraId="3C4423C1" w14:textId="77777777" w:rsidTr="00C52F8F">
        <w:trPr>
          <w:jc w:val="center"/>
        </w:trPr>
        <w:tc>
          <w:tcPr>
            <w:tcW w:w="2241" w:type="dxa"/>
          </w:tcPr>
          <w:p w14:paraId="16DA129E"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Argentina</w:t>
            </w:r>
          </w:p>
        </w:tc>
        <w:tc>
          <w:tcPr>
            <w:tcW w:w="864" w:type="dxa"/>
          </w:tcPr>
          <w:p w14:paraId="4708EBA0"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43649943" w14:textId="77777777" w:rsidTr="00C52F8F">
        <w:trPr>
          <w:jc w:val="center"/>
        </w:trPr>
        <w:tc>
          <w:tcPr>
            <w:tcW w:w="2241" w:type="dxa"/>
          </w:tcPr>
          <w:p w14:paraId="1D1C79A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Barbados</w:t>
            </w:r>
          </w:p>
        </w:tc>
        <w:tc>
          <w:tcPr>
            <w:tcW w:w="864" w:type="dxa"/>
          </w:tcPr>
          <w:p w14:paraId="6873F400"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2CC35303" w14:textId="77777777" w:rsidTr="00C52F8F">
        <w:trPr>
          <w:jc w:val="center"/>
        </w:trPr>
        <w:tc>
          <w:tcPr>
            <w:tcW w:w="2241" w:type="dxa"/>
          </w:tcPr>
          <w:p w14:paraId="0558837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Belize</w:t>
            </w:r>
            <w:proofErr w:type="spellEnd"/>
          </w:p>
        </w:tc>
        <w:tc>
          <w:tcPr>
            <w:tcW w:w="864" w:type="dxa"/>
          </w:tcPr>
          <w:p w14:paraId="2FB779AB"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133FBAC7" w14:textId="77777777" w:rsidTr="00C52F8F">
        <w:trPr>
          <w:jc w:val="center"/>
        </w:trPr>
        <w:tc>
          <w:tcPr>
            <w:tcW w:w="2241" w:type="dxa"/>
          </w:tcPr>
          <w:p w14:paraId="5C54754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Bolivia</w:t>
            </w:r>
          </w:p>
        </w:tc>
        <w:tc>
          <w:tcPr>
            <w:tcW w:w="864" w:type="dxa"/>
          </w:tcPr>
          <w:p w14:paraId="2F2400CE"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2DA2C4A8" w14:textId="77777777" w:rsidTr="00C52F8F">
        <w:trPr>
          <w:jc w:val="center"/>
        </w:trPr>
        <w:tc>
          <w:tcPr>
            <w:tcW w:w="2241" w:type="dxa"/>
          </w:tcPr>
          <w:p w14:paraId="0EED12E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Brazil</w:t>
            </w:r>
            <w:proofErr w:type="spellEnd"/>
          </w:p>
        </w:tc>
        <w:tc>
          <w:tcPr>
            <w:tcW w:w="864" w:type="dxa"/>
          </w:tcPr>
          <w:p w14:paraId="37FADAA5"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173EA578" w14:textId="77777777" w:rsidTr="00C52F8F">
        <w:trPr>
          <w:jc w:val="center"/>
        </w:trPr>
        <w:tc>
          <w:tcPr>
            <w:tcW w:w="2241" w:type="dxa"/>
          </w:tcPr>
          <w:p w14:paraId="585F3D44"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Chile</w:t>
            </w:r>
          </w:p>
        </w:tc>
        <w:tc>
          <w:tcPr>
            <w:tcW w:w="864" w:type="dxa"/>
          </w:tcPr>
          <w:p w14:paraId="58BE4A8B"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4C1B9676" w14:textId="77777777" w:rsidTr="00C52F8F">
        <w:trPr>
          <w:jc w:val="center"/>
        </w:trPr>
        <w:tc>
          <w:tcPr>
            <w:tcW w:w="2241" w:type="dxa"/>
          </w:tcPr>
          <w:p w14:paraId="595EA07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Colombia</w:t>
            </w:r>
          </w:p>
        </w:tc>
        <w:tc>
          <w:tcPr>
            <w:tcW w:w="864" w:type="dxa"/>
          </w:tcPr>
          <w:p w14:paraId="1E3E039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2</w:t>
            </w:r>
          </w:p>
        </w:tc>
      </w:tr>
      <w:tr w:rsidR="00C52F8F" w:rsidRPr="00DE6C92" w14:paraId="5FBEAC33" w14:textId="77777777" w:rsidTr="00C52F8F">
        <w:trPr>
          <w:jc w:val="center"/>
        </w:trPr>
        <w:tc>
          <w:tcPr>
            <w:tcW w:w="2241" w:type="dxa"/>
          </w:tcPr>
          <w:p w14:paraId="5967FCF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Costa Rica</w:t>
            </w:r>
          </w:p>
        </w:tc>
        <w:tc>
          <w:tcPr>
            <w:tcW w:w="864" w:type="dxa"/>
          </w:tcPr>
          <w:p w14:paraId="0560703E"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47AF1CBC" w14:textId="77777777" w:rsidTr="00C52F8F">
        <w:trPr>
          <w:jc w:val="center"/>
        </w:trPr>
        <w:tc>
          <w:tcPr>
            <w:tcW w:w="2241" w:type="dxa"/>
          </w:tcPr>
          <w:p w14:paraId="30E10AC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Cuba</w:t>
            </w:r>
          </w:p>
        </w:tc>
        <w:tc>
          <w:tcPr>
            <w:tcW w:w="864" w:type="dxa"/>
          </w:tcPr>
          <w:p w14:paraId="44673D7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3</w:t>
            </w:r>
          </w:p>
        </w:tc>
      </w:tr>
      <w:tr w:rsidR="00C52F8F" w:rsidRPr="00DE6C92" w14:paraId="4EE0028A" w14:textId="77777777" w:rsidTr="00C52F8F">
        <w:trPr>
          <w:jc w:val="center"/>
        </w:trPr>
        <w:tc>
          <w:tcPr>
            <w:tcW w:w="2241" w:type="dxa"/>
          </w:tcPr>
          <w:p w14:paraId="23EE2BD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Dominican</w:t>
            </w:r>
            <w:proofErr w:type="spellEnd"/>
            <w:r w:rsidRPr="00DE6C92">
              <w:rPr>
                <w:rFonts w:ascii="Georgia" w:hAnsi="Georgia"/>
                <w:sz w:val="22"/>
                <w:szCs w:val="22"/>
                <w:lang w:val="es-ES"/>
              </w:rPr>
              <w:t xml:space="preserve"> </w:t>
            </w:r>
            <w:proofErr w:type="spellStart"/>
            <w:r w:rsidRPr="00DE6C92">
              <w:rPr>
                <w:rFonts w:ascii="Georgia" w:hAnsi="Georgia"/>
                <w:sz w:val="22"/>
                <w:szCs w:val="22"/>
                <w:lang w:val="es-ES"/>
              </w:rPr>
              <w:t>Republic</w:t>
            </w:r>
            <w:proofErr w:type="spellEnd"/>
          </w:p>
        </w:tc>
        <w:tc>
          <w:tcPr>
            <w:tcW w:w="864" w:type="dxa"/>
          </w:tcPr>
          <w:p w14:paraId="0314C54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2</w:t>
            </w:r>
          </w:p>
        </w:tc>
      </w:tr>
      <w:tr w:rsidR="00C52F8F" w:rsidRPr="00DE6C92" w14:paraId="46609791" w14:textId="77777777" w:rsidTr="00C52F8F">
        <w:trPr>
          <w:jc w:val="center"/>
        </w:trPr>
        <w:tc>
          <w:tcPr>
            <w:tcW w:w="2241" w:type="dxa"/>
          </w:tcPr>
          <w:p w14:paraId="02CE3D4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Ecuador</w:t>
            </w:r>
          </w:p>
        </w:tc>
        <w:tc>
          <w:tcPr>
            <w:tcW w:w="864" w:type="dxa"/>
          </w:tcPr>
          <w:p w14:paraId="3D10BE4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1</w:t>
            </w:r>
          </w:p>
        </w:tc>
      </w:tr>
      <w:tr w:rsidR="00C52F8F" w:rsidRPr="00DE6C92" w14:paraId="5F28B022" w14:textId="77777777" w:rsidTr="00C52F8F">
        <w:trPr>
          <w:jc w:val="center"/>
        </w:trPr>
        <w:tc>
          <w:tcPr>
            <w:tcW w:w="2241" w:type="dxa"/>
          </w:tcPr>
          <w:p w14:paraId="02A3642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El Salvador</w:t>
            </w:r>
          </w:p>
        </w:tc>
        <w:tc>
          <w:tcPr>
            <w:tcW w:w="864" w:type="dxa"/>
          </w:tcPr>
          <w:p w14:paraId="5145004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3</w:t>
            </w:r>
          </w:p>
        </w:tc>
      </w:tr>
      <w:tr w:rsidR="00C52F8F" w:rsidRPr="00DE6C92" w14:paraId="660064DC" w14:textId="77777777" w:rsidTr="00C52F8F">
        <w:trPr>
          <w:jc w:val="center"/>
        </w:trPr>
        <w:tc>
          <w:tcPr>
            <w:tcW w:w="2241" w:type="dxa"/>
          </w:tcPr>
          <w:p w14:paraId="36FA015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Falkland</w:t>
            </w:r>
            <w:proofErr w:type="spellEnd"/>
            <w:r w:rsidRPr="00DE6C92">
              <w:rPr>
                <w:rFonts w:ascii="Georgia" w:hAnsi="Georgia"/>
                <w:sz w:val="22"/>
                <w:szCs w:val="22"/>
                <w:lang w:val="es-ES"/>
              </w:rPr>
              <w:t xml:space="preserve"> </w:t>
            </w:r>
            <w:proofErr w:type="spellStart"/>
            <w:r w:rsidRPr="00DE6C92">
              <w:rPr>
                <w:rFonts w:ascii="Georgia" w:hAnsi="Georgia"/>
                <w:sz w:val="22"/>
                <w:szCs w:val="22"/>
                <w:lang w:val="es-ES"/>
              </w:rPr>
              <w:t>Islands</w:t>
            </w:r>
            <w:proofErr w:type="spellEnd"/>
          </w:p>
        </w:tc>
        <w:tc>
          <w:tcPr>
            <w:tcW w:w="864" w:type="dxa"/>
          </w:tcPr>
          <w:p w14:paraId="30130DA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19491173" w14:textId="77777777" w:rsidTr="00C52F8F">
        <w:trPr>
          <w:jc w:val="center"/>
        </w:trPr>
        <w:tc>
          <w:tcPr>
            <w:tcW w:w="2241" w:type="dxa"/>
          </w:tcPr>
          <w:p w14:paraId="382A42E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Guatemala</w:t>
            </w:r>
          </w:p>
        </w:tc>
        <w:tc>
          <w:tcPr>
            <w:tcW w:w="864" w:type="dxa"/>
          </w:tcPr>
          <w:p w14:paraId="4855A934"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3</w:t>
            </w:r>
          </w:p>
        </w:tc>
      </w:tr>
      <w:tr w:rsidR="00C52F8F" w:rsidRPr="00DE6C92" w14:paraId="0109C924" w14:textId="77777777" w:rsidTr="00C52F8F">
        <w:trPr>
          <w:jc w:val="center"/>
        </w:trPr>
        <w:tc>
          <w:tcPr>
            <w:tcW w:w="2241" w:type="dxa"/>
          </w:tcPr>
          <w:p w14:paraId="232F2F4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Guyana</w:t>
            </w:r>
          </w:p>
        </w:tc>
        <w:tc>
          <w:tcPr>
            <w:tcW w:w="864" w:type="dxa"/>
          </w:tcPr>
          <w:p w14:paraId="6435DA6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135D4709" w14:textId="77777777" w:rsidTr="00C52F8F">
        <w:trPr>
          <w:jc w:val="center"/>
        </w:trPr>
        <w:tc>
          <w:tcPr>
            <w:tcW w:w="2241" w:type="dxa"/>
          </w:tcPr>
          <w:p w14:paraId="6F76245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Haiti</w:t>
            </w:r>
            <w:proofErr w:type="spellEnd"/>
          </w:p>
        </w:tc>
        <w:tc>
          <w:tcPr>
            <w:tcW w:w="864" w:type="dxa"/>
          </w:tcPr>
          <w:p w14:paraId="225E367E"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2B7BF175" w14:textId="77777777" w:rsidTr="00C52F8F">
        <w:trPr>
          <w:jc w:val="center"/>
        </w:trPr>
        <w:tc>
          <w:tcPr>
            <w:tcW w:w="2241" w:type="dxa"/>
          </w:tcPr>
          <w:p w14:paraId="7C7ACDC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Honduras</w:t>
            </w:r>
          </w:p>
        </w:tc>
        <w:tc>
          <w:tcPr>
            <w:tcW w:w="864" w:type="dxa"/>
          </w:tcPr>
          <w:p w14:paraId="0E353D4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2</w:t>
            </w:r>
          </w:p>
        </w:tc>
      </w:tr>
      <w:tr w:rsidR="00C52F8F" w:rsidRPr="00DE6C92" w14:paraId="5A838279" w14:textId="77777777" w:rsidTr="00C52F8F">
        <w:trPr>
          <w:jc w:val="center"/>
        </w:trPr>
        <w:tc>
          <w:tcPr>
            <w:tcW w:w="2241" w:type="dxa"/>
          </w:tcPr>
          <w:p w14:paraId="4CEADF3C"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Mexico</w:t>
            </w:r>
            <w:proofErr w:type="spellEnd"/>
          </w:p>
        </w:tc>
        <w:tc>
          <w:tcPr>
            <w:tcW w:w="864" w:type="dxa"/>
          </w:tcPr>
          <w:p w14:paraId="6982D07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33</w:t>
            </w:r>
          </w:p>
        </w:tc>
      </w:tr>
      <w:tr w:rsidR="00C52F8F" w:rsidRPr="00DE6C92" w14:paraId="528DF897" w14:textId="77777777" w:rsidTr="00C52F8F">
        <w:trPr>
          <w:jc w:val="center"/>
        </w:trPr>
        <w:tc>
          <w:tcPr>
            <w:tcW w:w="2241" w:type="dxa"/>
          </w:tcPr>
          <w:p w14:paraId="02314CBA"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Nicaragua</w:t>
            </w:r>
          </w:p>
        </w:tc>
        <w:tc>
          <w:tcPr>
            <w:tcW w:w="864" w:type="dxa"/>
          </w:tcPr>
          <w:p w14:paraId="38593D35"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1</w:t>
            </w:r>
          </w:p>
        </w:tc>
      </w:tr>
      <w:tr w:rsidR="00C52F8F" w:rsidRPr="00DE6C92" w14:paraId="2DC188AB" w14:textId="77777777" w:rsidTr="00C52F8F">
        <w:trPr>
          <w:jc w:val="center"/>
        </w:trPr>
        <w:tc>
          <w:tcPr>
            <w:tcW w:w="2241" w:type="dxa"/>
          </w:tcPr>
          <w:p w14:paraId="2B869DA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Panama</w:t>
            </w:r>
            <w:proofErr w:type="spellEnd"/>
          </w:p>
        </w:tc>
        <w:tc>
          <w:tcPr>
            <w:tcW w:w="864" w:type="dxa"/>
          </w:tcPr>
          <w:p w14:paraId="665A3574"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1</w:t>
            </w:r>
          </w:p>
        </w:tc>
      </w:tr>
      <w:tr w:rsidR="00C52F8F" w:rsidRPr="00DE6C92" w14:paraId="2DFAA436" w14:textId="77777777" w:rsidTr="00C52F8F">
        <w:trPr>
          <w:jc w:val="center"/>
        </w:trPr>
        <w:tc>
          <w:tcPr>
            <w:tcW w:w="2241" w:type="dxa"/>
          </w:tcPr>
          <w:p w14:paraId="74A4E6A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Paraguay</w:t>
            </w:r>
          </w:p>
        </w:tc>
        <w:tc>
          <w:tcPr>
            <w:tcW w:w="864" w:type="dxa"/>
          </w:tcPr>
          <w:p w14:paraId="753283E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3DE2FEF2" w14:textId="77777777" w:rsidTr="00C52F8F">
        <w:trPr>
          <w:jc w:val="center"/>
        </w:trPr>
        <w:tc>
          <w:tcPr>
            <w:tcW w:w="2241" w:type="dxa"/>
          </w:tcPr>
          <w:p w14:paraId="037A722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Peru</w:t>
            </w:r>
            <w:proofErr w:type="spellEnd"/>
          </w:p>
        </w:tc>
        <w:tc>
          <w:tcPr>
            <w:tcW w:w="864" w:type="dxa"/>
          </w:tcPr>
          <w:p w14:paraId="0B790C8C"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1</w:t>
            </w:r>
          </w:p>
        </w:tc>
      </w:tr>
      <w:tr w:rsidR="00C52F8F" w:rsidRPr="00DE6C92" w14:paraId="03420077" w14:textId="77777777" w:rsidTr="00C52F8F">
        <w:trPr>
          <w:jc w:val="center"/>
        </w:trPr>
        <w:tc>
          <w:tcPr>
            <w:tcW w:w="2241" w:type="dxa"/>
          </w:tcPr>
          <w:p w14:paraId="485B6A9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Portugal</w:t>
            </w:r>
          </w:p>
        </w:tc>
        <w:tc>
          <w:tcPr>
            <w:tcW w:w="864" w:type="dxa"/>
          </w:tcPr>
          <w:p w14:paraId="7614490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01C0EA2C" w14:textId="77777777" w:rsidTr="00C52F8F">
        <w:trPr>
          <w:jc w:val="center"/>
        </w:trPr>
        <w:tc>
          <w:tcPr>
            <w:tcW w:w="2241" w:type="dxa"/>
          </w:tcPr>
          <w:p w14:paraId="161878D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Philippines</w:t>
            </w:r>
            <w:proofErr w:type="spellEnd"/>
          </w:p>
        </w:tc>
        <w:tc>
          <w:tcPr>
            <w:tcW w:w="864" w:type="dxa"/>
          </w:tcPr>
          <w:p w14:paraId="43DFF4D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36524DA9" w14:textId="77777777" w:rsidTr="00C52F8F">
        <w:trPr>
          <w:jc w:val="center"/>
        </w:trPr>
        <w:tc>
          <w:tcPr>
            <w:tcW w:w="2241" w:type="dxa"/>
          </w:tcPr>
          <w:p w14:paraId="60E45C7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Puerto Rico</w:t>
            </w:r>
          </w:p>
        </w:tc>
        <w:tc>
          <w:tcPr>
            <w:tcW w:w="864" w:type="dxa"/>
          </w:tcPr>
          <w:p w14:paraId="33BB5FA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r>
      <w:tr w:rsidR="00C52F8F" w:rsidRPr="00DE6C92" w14:paraId="5A36C6C8" w14:textId="77777777" w:rsidTr="00C52F8F">
        <w:trPr>
          <w:jc w:val="center"/>
        </w:trPr>
        <w:tc>
          <w:tcPr>
            <w:tcW w:w="2241" w:type="dxa"/>
          </w:tcPr>
          <w:p w14:paraId="0E7A0FC2"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Spain</w:t>
            </w:r>
            <w:proofErr w:type="spellEnd"/>
          </w:p>
        </w:tc>
        <w:tc>
          <w:tcPr>
            <w:tcW w:w="864" w:type="dxa"/>
          </w:tcPr>
          <w:p w14:paraId="7BBB4443"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47BD6C83" w14:textId="77777777" w:rsidTr="00C52F8F">
        <w:trPr>
          <w:jc w:val="center"/>
        </w:trPr>
        <w:tc>
          <w:tcPr>
            <w:tcW w:w="2241" w:type="dxa"/>
          </w:tcPr>
          <w:p w14:paraId="0274DE05"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proofErr w:type="spellStart"/>
            <w:r w:rsidRPr="00DE6C92">
              <w:rPr>
                <w:rFonts w:ascii="Georgia" w:hAnsi="Georgia"/>
                <w:sz w:val="22"/>
                <w:szCs w:val="22"/>
                <w:lang w:val="es-ES"/>
              </w:rPr>
              <w:t>Suriname</w:t>
            </w:r>
            <w:proofErr w:type="spellEnd"/>
          </w:p>
        </w:tc>
        <w:tc>
          <w:tcPr>
            <w:tcW w:w="864" w:type="dxa"/>
          </w:tcPr>
          <w:p w14:paraId="587626DA"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21F56427" w14:textId="77777777" w:rsidTr="00C52F8F">
        <w:trPr>
          <w:jc w:val="center"/>
        </w:trPr>
        <w:tc>
          <w:tcPr>
            <w:tcW w:w="2241" w:type="dxa"/>
          </w:tcPr>
          <w:p w14:paraId="48F8BCF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Uruguay</w:t>
            </w:r>
          </w:p>
        </w:tc>
        <w:tc>
          <w:tcPr>
            <w:tcW w:w="864" w:type="dxa"/>
          </w:tcPr>
          <w:p w14:paraId="09767F1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1AA5E4EB" w14:textId="77777777" w:rsidTr="00C52F8F">
        <w:trPr>
          <w:jc w:val="center"/>
        </w:trPr>
        <w:tc>
          <w:tcPr>
            <w:tcW w:w="2241" w:type="dxa"/>
          </w:tcPr>
          <w:p w14:paraId="5E0FEFC0"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Venezuela</w:t>
            </w:r>
          </w:p>
        </w:tc>
        <w:tc>
          <w:tcPr>
            <w:tcW w:w="864" w:type="dxa"/>
          </w:tcPr>
          <w:p w14:paraId="246D92C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1</w:t>
            </w:r>
          </w:p>
        </w:tc>
      </w:tr>
      <w:tr w:rsidR="00C52F8F" w:rsidRPr="00DE6C92" w14:paraId="4F535DA5" w14:textId="77777777" w:rsidTr="00C52F8F">
        <w:trPr>
          <w:jc w:val="center"/>
        </w:trPr>
        <w:tc>
          <w:tcPr>
            <w:tcW w:w="2241" w:type="dxa"/>
          </w:tcPr>
          <w:p w14:paraId="694BDD6A"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French Guyana</w:t>
            </w:r>
          </w:p>
        </w:tc>
        <w:tc>
          <w:tcPr>
            <w:tcW w:w="864" w:type="dxa"/>
          </w:tcPr>
          <w:p w14:paraId="1E7A27BE"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2C1BA1BB" w14:textId="77777777" w:rsidTr="00C52F8F">
        <w:trPr>
          <w:jc w:val="center"/>
        </w:trPr>
        <w:tc>
          <w:tcPr>
            <w:tcW w:w="2241" w:type="dxa"/>
          </w:tcPr>
          <w:p w14:paraId="4C3C5091"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lang w:val="es-ES"/>
              </w:rPr>
            </w:pPr>
            <w:r w:rsidRPr="00DE6C92">
              <w:rPr>
                <w:rFonts w:ascii="Georgia" w:hAnsi="Georgia"/>
                <w:sz w:val="22"/>
                <w:szCs w:val="22"/>
                <w:lang w:val="es-ES"/>
              </w:rPr>
              <w:t>Jamaica</w:t>
            </w:r>
          </w:p>
        </w:tc>
        <w:tc>
          <w:tcPr>
            <w:tcW w:w="864" w:type="dxa"/>
          </w:tcPr>
          <w:p w14:paraId="40EBAB6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lang w:val="es-ES"/>
              </w:rPr>
            </w:pPr>
            <w:r w:rsidRPr="00DE6C92">
              <w:rPr>
                <w:rFonts w:ascii="Georgia" w:hAnsi="Georgia"/>
                <w:sz w:val="22"/>
                <w:szCs w:val="22"/>
                <w:lang w:val="es-ES"/>
              </w:rPr>
              <w:t>--</w:t>
            </w:r>
          </w:p>
        </w:tc>
      </w:tr>
      <w:tr w:rsidR="00C52F8F" w:rsidRPr="00DE6C92" w14:paraId="0434206A" w14:textId="77777777" w:rsidTr="00C52F8F">
        <w:trPr>
          <w:jc w:val="center"/>
        </w:trPr>
        <w:tc>
          <w:tcPr>
            <w:tcW w:w="2241" w:type="dxa"/>
          </w:tcPr>
          <w:p w14:paraId="3B183A75"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Trinidad/Caribbean Islands</w:t>
            </w:r>
          </w:p>
        </w:tc>
        <w:tc>
          <w:tcPr>
            <w:tcW w:w="864" w:type="dxa"/>
          </w:tcPr>
          <w:p w14:paraId="2B8764D6"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C52F8F" w:rsidRPr="00DE6C92" w14:paraId="44AB8D29" w14:textId="77777777" w:rsidTr="00C52F8F">
        <w:trPr>
          <w:jc w:val="center"/>
        </w:trPr>
        <w:tc>
          <w:tcPr>
            <w:tcW w:w="2241" w:type="dxa"/>
          </w:tcPr>
          <w:p w14:paraId="5ECC3E9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Italy</w:t>
            </w:r>
          </w:p>
        </w:tc>
        <w:tc>
          <w:tcPr>
            <w:tcW w:w="864" w:type="dxa"/>
          </w:tcPr>
          <w:p w14:paraId="5C8A675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C52F8F" w:rsidRPr="00DE6C92" w14:paraId="4B470D8B" w14:textId="77777777" w:rsidTr="00C52F8F">
        <w:trPr>
          <w:jc w:val="center"/>
        </w:trPr>
        <w:tc>
          <w:tcPr>
            <w:tcW w:w="2241" w:type="dxa"/>
          </w:tcPr>
          <w:p w14:paraId="045330D8"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Africa</w:t>
            </w:r>
          </w:p>
        </w:tc>
        <w:tc>
          <w:tcPr>
            <w:tcW w:w="864" w:type="dxa"/>
          </w:tcPr>
          <w:p w14:paraId="068584DF"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C52F8F" w:rsidRPr="00DE6C92" w14:paraId="145C92BD" w14:textId="77777777" w:rsidTr="00C52F8F">
        <w:trPr>
          <w:jc w:val="center"/>
        </w:trPr>
        <w:tc>
          <w:tcPr>
            <w:tcW w:w="2241" w:type="dxa"/>
          </w:tcPr>
          <w:p w14:paraId="7FDF5F9D"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Other</w:t>
            </w:r>
          </w:p>
        </w:tc>
        <w:tc>
          <w:tcPr>
            <w:tcW w:w="864" w:type="dxa"/>
          </w:tcPr>
          <w:p w14:paraId="37640D3C"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C52F8F" w:rsidRPr="00DE6C92" w14:paraId="43AD2C76" w14:textId="77777777" w:rsidTr="00C52F8F">
        <w:trPr>
          <w:jc w:val="center"/>
        </w:trPr>
        <w:tc>
          <w:tcPr>
            <w:tcW w:w="2241" w:type="dxa"/>
          </w:tcPr>
          <w:p w14:paraId="3E760B44"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Don’t know</w:t>
            </w:r>
          </w:p>
        </w:tc>
        <w:tc>
          <w:tcPr>
            <w:tcW w:w="864" w:type="dxa"/>
          </w:tcPr>
          <w:p w14:paraId="519B08CB"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C52F8F" w:rsidRPr="00DE6C92" w14:paraId="5D559C7D" w14:textId="77777777" w:rsidTr="00C52F8F">
        <w:trPr>
          <w:jc w:val="center"/>
        </w:trPr>
        <w:tc>
          <w:tcPr>
            <w:tcW w:w="2241" w:type="dxa"/>
          </w:tcPr>
          <w:p w14:paraId="658F871A"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Refused</w:t>
            </w:r>
          </w:p>
        </w:tc>
        <w:tc>
          <w:tcPr>
            <w:tcW w:w="864" w:type="dxa"/>
          </w:tcPr>
          <w:p w14:paraId="4E3EE149"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C52F8F" w:rsidRPr="00DE6C92" w14:paraId="7D7D1993" w14:textId="77777777" w:rsidTr="00C52F8F">
        <w:trPr>
          <w:jc w:val="center"/>
        </w:trPr>
        <w:tc>
          <w:tcPr>
            <w:tcW w:w="2241" w:type="dxa"/>
          </w:tcPr>
          <w:p w14:paraId="386141A0"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United States</w:t>
            </w:r>
          </w:p>
        </w:tc>
        <w:tc>
          <w:tcPr>
            <w:tcW w:w="864" w:type="dxa"/>
          </w:tcPr>
          <w:p w14:paraId="061F6547" w14:textId="77777777" w:rsidR="00C52F8F" w:rsidRPr="00DE6C92" w:rsidRDefault="00C52F8F"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r>
    </w:tbl>
    <w:p w14:paraId="434B12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21F88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ED28B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br w:type="page"/>
      </w:r>
    </w:p>
    <w:p w14:paraId="6E4492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7A7F88C" w14:textId="77777777" w:rsidR="007E2376" w:rsidRPr="00DE6C92" w:rsidDel="00EF10E1"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del w:id="7" w:author="glivingston" w:date="2013-09-11T11:29:00Z"/>
          <w:rFonts w:ascii="Georgia" w:hAnsi="Georgia"/>
          <w:b/>
          <w:sz w:val="22"/>
          <w:szCs w:val="22"/>
        </w:rPr>
      </w:pPr>
      <w:del w:id="8" w:author="glivingston" w:date="2013-09-11T11:29:00Z">
        <w:r w:rsidRPr="00DE6C92" w:rsidDel="00EF10E1">
          <w:rPr>
            <w:rFonts w:ascii="Georgia" w:hAnsi="Georgia"/>
            <w:b/>
            <w:sz w:val="22"/>
            <w:szCs w:val="22"/>
          </w:rPr>
          <w:tab/>
        </w:r>
      </w:del>
      <w:r w:rsidRPr="00DE6C92">
        <w:rPr>
          <w:rFonts w:ascii="Georgia" w:hAnsi="Georgia"/>
          <w:b/>
          <w:sz w:val="22"/>
          <w:szCs w:val="22"/>
        </w:rPr>
        <w:t xml:space="preserve">(Asked of total Latinos born outside of the United States or who were born in Puerto Rico; </w:t>
      </w:r>
    </w:p>
    <w:p w14:paraId="61F701FA" w14:textId="77777777" w:rsidR="007E2376" w:rsidRPr="00DE6C92" w:rsidDel="00EF10E1"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del w:id="9" w:author="glivingston" w:date="2013-09-11T11:29:00Z"/>
          <w:rFonts w:ascii="Georgia" w:hAnsi="Georgia"/>
          <w:b/>
          <w:sz w:val="22"/>
          <w:szCs w:val="22"/>
        </w:rPr>
      </w:pPr>
      <w:del w:id="10" w:author="glivingston" w:date="2013-09-11T11:29:00Z">
        <w:r w:rsidRPr="00DE6C92" w:rsidDel="00EF10E1">
          <w:rPr>
            <w:rFonts w:ascii="Georgia" w:hAnsi="Georgia"/>
            <w:b/>
            <w:sz w:val="22"/>
            <w:szCs w:val="22"/>
          </w:rPr>
          <w:tab/>
        </w:r>
      </w:del>
      <w:r w:rsidRPr="00DE6C92">
        <w:rPr>
          <w:rFonts w:ascii="Georgia" w:hAnsi="Georgia"/>
          <w:b/>
          <w:sz w:val="22"/>
          <w:szCs w:val="22"/>
        </w:rPr>
        <w:t xml:space="preserve">Total n =784; Native born = 56; Foreign born = 728; FB U.S. citizen = 299; FB legal resident = </w:t>
      </w:r>
    </w:p>
    <w:p w14:paraId="5C13BB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del w:id="11" w:author="glivingston" w:date="2013-09-11T11:29:00Z">
        <w:r w:rsidRPr="00DE6C92" w:rsidDel="00EF10E1">
          <w:rPr>
            <w:rFonts w:ascii="Georgia" w:hAnsi="Georgia"/>
            <w:b/>
            <w:sz w:val="22"/>
            <w:szCs w:val="22"/>
          </w:rPr>
          <w:tab/>
        </w:r>
      </w:del>
      <w:r w:rsidRPr="00DE6C92">
        <w:rPr>
          <w:rFonts w:ascii="Georgia" w:hAnsi="Georgia"/>
          <w:b/>
          <w:sz w:val="22"/>
          <w:szCs w:val="22"/>
        </w:rPr>
        <w:t>261; FB not citizen &amp; not legal resident = 140; Registered voter = 250)</w:t>
      </w:r>
    </w:p>
    <w:p w14:paraId="7C1F05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6.</w:t>
      </w:r>
      <w:r w:rsidRPr="00DE6C92">
        <w:rPr>
          <w:rFonts w:ascii="Georgia" w:hAnsi="Georgia"/>
          <w:sz w:val="22"/>
          <w:szCs w:val="22"/>
        </w:rPr>
        <w:tab/>
        <w:t>How many years have you lived in the (continental) United States?</w:t>
      </w:r>
    </w:p>
    <w:p w14:paraId="4D1DAC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804"/>
        <w:gridCol w:w="948"/>
        <w:gridCol w:w="1101"/>
        <w:gridCol w:w="1037"/>
        <w:gridCol w:w="1161"/>
        <w:gridCol w:w="1398"/>
        <w:gridCol w:w="1434"/>
      </w:tblGrid>
      <w:tr w:rsidR="007E2376" w:rsidRPr="00DE6C92" w14:paraId="2895955A" w14:textId="77777777" w:rsidTr="007E2376">
        <w:trPr>
          <w:jc w:val="center"/>
        </w:trPr>
        <w:tc>
          <w:tcPr>
            <w:tcW w:w="2578" w:type="dxa"/>
            <w:shd w:val="clear" w:color="auto" w:fill="C0C0C0"/>
            <w:vAlign w:val="bottom"/>
          </w:tcPr>
          <w:p w14:paraId="06767E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806" w:type="dxa"/>
            <w:shd w:val="clear" w:color="auto" w:fill="C0C0C0"/>
            <w:vAlign w:val="bottom"/>
          </w:tcPr>
          <w:p w14:paraId="0AE4C4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545C1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020AB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c>
          <w:tcPr>
            <w:tcW w:w="843" w:type="dxa"/>
            <w:shd w:val="clear" w:color="auto" w:fill="C0C0C0"/>
            <w:vAlign w:val="bottom"/>
          </w:tcPr>
          <w:p w14:paraId="605697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50207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Native born</w:t>
            </w:r>
          </w:p>
        </w:tc>
        <w:tc>
          <w:tcPr>
            <w:tcW w:w="956" w:type="dxa"/>
            <w:shd w:val="clear" w:color="auto" w:fill="C0C0C0"/>
            <w:vAlign w:val="bottom"/>
          </w:tcPr>
          <w:p w14:paraId="69D706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93458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Foreign born</w:t>
            </w:r>
          </w:p>
        </w:tc>
        <w:tc>
          <w:tcPr>
            <w:tcW w:w="1070" w:type="dxa"/>
            <w:shd w:val="clear" w:color="auto" w:fill="C0C0C0"/>
            <w:vAlign w:val="bottom"/>
          </w:tcPr>
          <w:p w14:paraId="683033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C2ACA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FB-U.S. citizen</w:t>
            </w:r>
          </w:p>
        </w:tc>
        <w:tc>
          <w:tcPr>
            <w:tcW w:w="1162" w:type="dxa"/>
            <w:shd w:val="clear" w:color="auto" w:fill="C0C0C0"/>
            <w:vAlign w:val="bottom"/>
          </w:tcPr>
          <w:p w14:paraId="30B42A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AC17B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legal resident</w:t>
            </w:r>
          </w:p>
        </w:tc>
        <w:tc>
          <w:tcPr>
            <w:tcW w:w="1516" w:type="dxa"/>
            <w:shd w:val="clear" w:color="auto" w:fill="C0C0C0"/>
            <w:vAlign w:val="bottom"/>
          </w:tcPr>
          <w:p w14:paraId="3BBDD1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FB-not citizen &amp; not legal resident</w:t>
            </w:r>
          </w:p>
        </w:tc>
        <w:tc>
          <w:tcPr>
            <w:tcW w:w="1218" w:type="dxa"/>
            <w:shd w:val="clear" w:color="auto" w:fill="C0C0C0"/>
            <w:vAlign w:val="bottom"/>
          </w:tcPr>
          <w:p w14:paraId="7C1DF7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4B0AA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Registered voter</w:t>
            </w:r>
          </w:p>
        </w:tc>
      </w:tr>
      <w:tr w:rsidR="007E2376" w:rsidRPr="00DE6C92" w14:paraId="283A48D4" w14:textId="77777777" w:rsidTr="007E2376">
        <w:trPr>
          <w:jc w:val="center"/>
        </w:trPr>
        <w:tc>
          <w:tcPr>
            <w:tcW w:w="2578" w:type="dxa"/>
          </w:tcPr>
          <w:p w14:paraId="0D8F62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Less than 1 year to 5 years</w:t>
            </w:r>
          </w:p>
        </w:tc>
        <w:tc>
          <w:tcPr>
            <w:tcW w:w="806" w:type="dxa"/>
          </w:tcPr>
          <w:p w14:paraId="50C1D8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843" w:type="dxa"/>
          </w:tcPr>
          <w:p w14:paraId="37A651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56" w:type="dxa"/>
          </w:tcPr>
          <w:p w14:paraId="028490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070" w:type="dxa"/>
          </w:tcPr>
          <w:p w14:paraId="32A09D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62" w:type="dxa"/>
          </w:tcPr>
          <w:p w14:paraId="56D4CA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516" w:type="dxa"/>
          </w:tcPr>
          <w:p w14:paraId="3C5B30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218" w:type="dxa"/>
          </w:tcPr>
          <w:p w14:paraId="1155EB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4C189EF5" w14:textId="77777777" w:rsidTr="007E2376">
        <w:trPr>
          <w:jc w:val="center"/>
        </w:trPr>
        <w:tc>
          <w:tcPr>
            <w:tcW w:w="2578" w:type="dxa"/>
          </w:tcPr>
          <w:p w14:paraId="5F08C7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6-10 years</w:t>
            </w:r>
          </w:p>
        </w:tc>
        <w:tc>
          <w:tcPr>
            <w:tcW w:w="806" w:type="dxa"/>
          </w:tcPr>
          <w:p w14:paraId="6ECFF0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843" w:type="dxa"/>
          </w:tcPr>
          <w:p w14:paraId="3A4D6F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56" w:type="dxa"/>
          </w:tcPr>
          <w:p w14:paraId="47B2C7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070" w:type="dxa"/>
          </w:tcPr>
          <w:p w14:paraId="308AB9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62" w:type="dxa"/>
          </w:tcPr>
          <w:p w14:paraId="54EB04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516" w:type="dxa"/>
          </w:tcPr>
          <w:p w14:paraId="5707C4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218" w:type="dxa"/>
          </w:tcPr>
          <w:p w14:paraId="601621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r>
      <w:tr w:rsidR="007E2376" w:rsidRPr="00DE6C92" w14:paraId="34500D6C" w14:textId="77777777" w:rsidTr="007E2376">
        <w:trPr>
          <w:jc w:val="center"/>
        </w:trPr>
        <w:tc>
          <w:tcPr>
            <w:tcW w:w="2578" w:type="dxa"/>
          </w:tcPr>
          <w:p w14:paraId="6796F4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11-20 years</w:t>
            </w:r>
          </w:p>
        </w:tc>
        <w:tc>
          <w:tcPr>
            <w:tcW w:w="806" w:type="dxa"/>
          </w:tcPr>
          <w:p w14:paraId="2526D2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843" w:type="dxa"/>
          </w:tcPr>
          <w:p w14:paraId="5D67C4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56" w:type="dxa"/>
          </w:tcPr>
          <w:p w14:paraId="70DE26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070" w:type="dxa"/>
          </w:tcPr>
          <w:p w14:paraId="158822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162" w:type="dxa"/>
          </w:tcPr>
          <w:p w14:paraId="22A038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516" w:type="dxa"/>
          </w:tcPr>
          <w:p w14:paraId="7799FD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218" w:type="dxa"/>
          </w:tcPr>
          <w:p w14:paraId="69B087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r>
      <w:tr w:rsidR="007E2376" w:rsidRPr="00DE6C92" w14:paraId="225585D8" w14:textId="77777777" w:rsidTr="007E2376">
        <w:trPr>
          <w:jc w:val="center"/>
        </w:trPr>
        <w:tc>
          <w:tcPr>
            <w:tcW w:w="2578" w:type="dxa"/>
          </w:tcPr>
          <w:p w14:paraId="7E1FAB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More than 20 years</w:t>
            </w:r>
          </w:p>
        </w:tc>
        <w:tc>
          <w:tcPr>
            <w:tcW w:w="806" w:type="dxa"/>
          </w:tcPr>
          <w:p w14:paraId="1FF86C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843" w:type="dxa"/>
          </w:tcPr>
          <w:p w14:paraId="1854CC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956" w:type="dxa"/>
          </w:tcPr>
          <w:p w14:paraId="082B30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070" w:type="dxa"/>
          </w:tcPr>
          <w:p w14:paraId="7BDD37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162" w:type="dxa"/>
          </w:tcPr>
          <w:p w14:paraId="70A92E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516" w:type="dxa"/>
          </w:tcPr>
          <w:p w14:paraId="256354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18" w:type="dxa"/>
          </w:tcPr>
          <w:p w14:paraId="6EADF3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r>
      <w:tr w:rsidR="007E2376" w:rsidRPr="00DE6C92" w14:paraId="3D7D85D3" w14:textId="77777777" w:rsidTr="007E2376">
        <w:trPr>
          <w:jc w:val="center"/>
        </w:trPr>
        <w:tc>
          <w:tcPr>
            <w:tcW w:w="2578" w:type="dxa"/>
          </w:tcPr>
          <w:p w14:paraId="45FC7A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Cs/>
                <w:sz w:val="22"/>
                <w:szCs w:val="22"/>
              </w:rPr>
            </w:pPr>
            <w:r w:rsidRPr="00DE6C92">
              <w:rPr>
                <w:rFonts w:ascii="Georgia" w:hAnsi="Georgia"/>
                <w:bCs/>
                <w:sz w:val="22"/>
                <w:szCs w:val="22"/>
              </w:rPr>
              <w:t>Don’t know/Refused</w:t>
            </w:r>
          </w:p>
        </w:tc>
        <w:tc>
          <w:tcPr>
            <w:tcW w:w="806" w:type="dxa"/>
          </w:tcPr>
          <w:p w14:paraId="01ED87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43" w:type="dxa"/>
          </w:tcPr>
          <w:p w14:paraId="1069F4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56" w:type="dxa"/>
          </w:tcPr>
          <w:p w14:paraId="4BDFF9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70" w:type="dxa"/>
          </w:tcPr>
          <w:p w14:paraId="6A7706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62" w:type="dxa"/>
          </w:tcPr>
          <w:p w14:paraId="733D4A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516" w:type="dxa"/>
          </w:tcPr>
          <w:p w14:paraId="11527E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18" w:type="dxa"/>
          </w:tcPr>
          <w:p w14:paraId="24CBE7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bl>
    <w:p w14:paraId="1383C5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413A7F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ab/>
        <w:t xml:space="preserve">Total Latinos </w:t>
      </w:r>
    </w:p>
    <w:p w14:paraId="7C3770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807"/>
        <w:gridCol w:w="948"/>
        <w:gridCol w:w="1101"/>
        <w:gridCol w:w="978"/>
        <w:gridCol w:w="1158"/>
        <w:gridCol w:w="1406"/>
        <w:gridCol w:w="1434"/>
      </w:tblGrid>
      <w:tr w:rsidR="007E2376" w:rsidRPr="00DE6C92" w14:paraId="7DD88542" w14:textId="77777777" w:rsidTr="007E2376">
        <w:trPr>
          <w:trHeight w:val="647"/>
          <w:jc w:val="center"/>
        </w:trPr>
        <w:tc>
          <w:tcPr>
            <w:tcW w:w="2647" w:type="dxa"/>
            <w:shd w:val="clear" w:color="auto" w:fill="C0C0C0"/>
            <w:vAlign w:val="bottom"/>
          </w:tcPr>
          <w:p w14:paraId="75EBB0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810" w:type="dxa"/>
            <w:shd w:val="clear" w:color="auto" w:fill="C0C0C0"/>
            <w:vAlign w:val="bottom"/>
          </w:tcPr>
          <w:p w14:paraId="6DD012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26DA9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40D40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c>
          <w:tcPr>
            <w:tcW w:w="862" w:type="dxa"/>
            <w:shd w:val="clear" w:color="auto" w:fill="C0C0C0"/>
            <w:vAlign w:val="bottom"/>
          </w:tcPr>
          <w:p w14:paraId="2B8107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FF8BC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Native born</w:t>
            </w:r>
          </w:p>
        </w:tc>
        <w:tc>
          <w:tcPr>
            <w:tcW w:w="1086" w:type="dxa"/>
            <w:shd w:val="clear" w:color="auto" w:fill="C0C0C0"/>
            <w:vAlign w:val="bottom"/>
          </w:tcPr>
          <w:p w14:paraId="546112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B1F5D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Foreign born</w:t>
            </w:r>
          </w:p>
        </w:tc>
        <w:tc>
          <w:tcPr>
            <w:tcW w:w="982" w:type="dxa"/>
            <w:shd w:val="clear" w:color="auto" w:fill="C0C0C0"/>
            <w:vAlign w:val="bottom"/>
          </w:tcPr>
          <w:p w14:paraId="6D5D22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8FB19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FB-U.S. citizen</w:t>
            </w:r>
          </w:p>
        </w:tc>
        <w:tc>
          <w:tcPr>
            <w:tcW w:w="990" w:type="dxa"/>
            <w:shd w:val="clear" w:color="auto" w:fill="C0C0C0"/>
            <w:vAlign w:val="bottom"/>
          </w:tcPr>
          <w:p w14:paraId="441E8D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legal resident</w:t>
            </w:r>
          </w:p>
        </w:tc>
        <w:tc>
          <w:tcPr>
            <w:tcW w:w="1536" w:type="dxa"/>
            <w:shd w:val="clear" w:color="auto" w:fill="C0C0C0"/>
            <w:vAlign w:val="bottom"/>
          </w:tcPr>
          <w:p w14:paraId="6325C5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FB-not citizen &amp; not legal resident</w:t>
            </w:r>
          </w:p>
        </w:tc>
        <w:tc>
          <w:tcPr>
            <w:tcW w:w="1218" w:type="dxa"/>
            <w:shd w:val="clear" w:color="auto" w:fill="C0C0C0"/>
            <w:vAlign w:val="bottom"/>
          </w:tcPr>
          <w:p w14:paraId="3B0668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FE7E2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Registered voter</w:t>
            </w:r>
          </w:p>
        </w:tc>
      </w:tr>
      <w:tr w:rsidR="007E2376" w:rsidRPr="00DE6C92" w14:paraId="409E72C9" w14:textId="77777777" w:rsidTr="007E2376">
        <w:trPr>
          <w:jc w:val="center"/>
        </w:trPr>
        <w:tc>
          <w:tcPr>
            <w:tcW w:w="2647" w:type="dxa"/>
          </w:tcPr>
          <w:p w14:paraId="767D22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Less than 1 year to 5 years</w:t>
            </w:r>
          </w:p>
        </w:tc>
        <w:tc>
          <w:tcPr>
            <w:tcW w:w="810" w:type="dxa"/>
          </w:tcPr>
          <w:p w14:paraId="3993D8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62" w:type="dxa"/>
          </w:tcPr>
          <w:p w14:paraId="77DE13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86" w:type="dxa"/>
          </w:tcPr>
          <w:p w14:paraId="1DA6EB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82" w:type="dxa"/>
          </w:tcPr>
          <w:p w14:paraId="27AF45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90" w:type="dxa"/>
          </w:tcPr>
          <w:p w14:paraId="0A0EBD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536" w:type="dxa"/>
          </w:tcPr>
          <w:p w14:paraId="72990C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218" w:type="dxa"/>
          </w:tcPr>
          <w:p w14:paraId="748C2C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16CD096" w14:textId="77777777" w:rsidTr="007E2376">
        <w:trPr>
          <w:jc w:val="center"/>
        </w:trPr>
        <w:tc>
          <w:tcPr>
            <w:tcW w:w="2647" w:type="dxa"/>
          </w:tcPr>
          <w:p w14:paraId="19A64E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6-10 years</w:t>
            </w:r>
          </w:p>
        </w:tc>
        <w:tc>
          <w:tcPr>
            <w:tcW w:w="810" w:type="dxa"/>
          </w:tcPr>
          <w:p w14:paraId="1C1207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62" w:type="dxa"/>
          </w:tcPr>
          <w:p w14:paraId="7AAE6D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86" w:type="dxa"/>
          </w:tcPr>
          <w:p w14:paraId="10B691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982" w:type="dxa"/>
          </w:tcPr>
          <w:p w14:paraId="470956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90" w:type="dxa"/>
          </w:tcPr>
          <w:p w14:paraId="4C46E8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536" w:type="dxa"/>
          </w:tcPr>
          <w:p w14:paraId="575245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218" w:type="dxa"/>
          </w:tcPr>
          <w:p w14:paraId="0A31BE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38A00693" w14:textId="77777777" w:rsidTr="007E2376">
        <w:trPr>
          <w:jc w:val="center"/>
        </w:trPr>
        <w:tc>
          <w:tcPr>
            <w:tcW w:w="2647" w:type="dxa"/>
          </w:tcPr>
          <w:p w14:paraId="368AC6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11-20 years</w:t>
            </w:r>
          </w:p>
        </w:tc>
        <w:tc>
          <w:tcPr>
            <w:tcW w:w="810" w:type="dxa"/>
          </w:tcPr>
          <w:p w14:paraId="04FCB5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862" w:type="dxa"/>
          </w:tcPr>
          <w:p w14:paraId="6DC705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86" w:type="dxa"/>
          </w:tcPr>
          <w:p w14:paraId="072DF9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982" w:type="dxa"/>
          </w:tcPr>
          <w:p w14:paraId="09CC4B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990" w:type="dxa"/>
          </w:tcPr>
          <w:p w14:paraId="7D6BED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536" w:type="dxa"/>
          </w:tcPr>
          <w:p w14:paraId="307CD1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218" w:type="dxa"/>
          </w:tcPr>
          <w:p w14:paraId="3F86FC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r>
      <w:tr w:rsidR="007E2376" w:rsidRPr="00DE6C92" w14:paraId="43CBF073" w14:textId="77777777" w:rsidTr="007E2376">
        <w:trPr>
          <w:jc w:val="center"/>
        </w:trPr>
        <w:tc>
          <w:tcPr>
            <w:tcW w:w="2647" w:type="dxa"/>
          </w:tcPr>
          <w:p w14:paraId="6E2910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More than 20 years</w:t>
            </w:r>
          </w:p>
        </w:tc>
        <w:tc>
          <w:tcPr>
            <w:tcW w:w="810" w:type="dxa"/>
          </w:tcPr>
          <w:p w14:paraId="385D0D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862" w:type="dxa"/>
          </w:tcPr>
          <w:p w14:paraId="64E141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86" w:type="dxa"/>
          </w:tcPr>
          <w:p w14:paraId="309679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982" w:type="dxa"/>
          </w:tcPr>
          <w:p w14:paraId="17D29E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990" w:type="dxa"/>
          </w:tcPr>
          <w:p w14:paraId="06185C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536" w:type="dxa"/>
          </w:tcPr>
          <w:p w14:paraId="6FA895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18" w:type="dxa"/>
          </w:tcPr>
          <w:p w14:paraId="318B30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r>
      <w:tr w:rsidR="007E2376" w:rsidRPr="00DE6C92" w14:paraId="6153EC5B" w14:textId="77777777" w:rsidTr="007E2376">
        <w:trPr>
          <w:jc w:val="center"/>
        </w:trPr>
        <w:tc>
          <w:tcPr>
            <w:tcW w:w="2647" w:type="dxa"/>
            <w:vAlign w:val="bottom"/>
          </w:tcPr>
          <w:p w14:paraId="01D445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Cs/>
                <w:sz w:val="22"/>
                <w:szCs w:val="22"/>
              </w:rPr>
            </w:pPr>
            <w:r w:rsidRPr="00DE6C92">
              <w:rPr>
                <w:rFonts w:ascii="Georgia" w:hAnsi="Georgia"/>
                <w:bCs/>
                <w:sz w:val="22"/>
                <w:szCs w:val="22"/>
              </w:rPr>
              <w:t>Born in the U.S.</w:t>
            </w:r>
          </w:p>
        </w:tc>
        <w:tc>
          <w:tcPr>
            <w:tcW w:w="810" w:type="dxa"/>
          </w:tcPr>
          <w:p w14:paraId="477130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862" w:type="dxa"/>
          </w:tcPr>
          <w:p w14:paraId="5C66CA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1086" w:type="dxa"/>
          </w:tcPr>
          <w:p w14:paraId="6E728D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82" w:type="dxa"/>
          </w:tcPr>
          <w:p w14:paraId="3BB1FA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90" w:type="dxa"/>
          </w:tcPr>
          <w:p w14:paraId="35D61E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36" w:type="dxa"/>
          </w:tcPr>
          <w:p w14:paraId="725382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18" w:type="dxa"/>
          </w:tcPr>
          <w:p w14:paraId="08AFF4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r>
      <w:tr w:rsidR="007E2376" w:rsidRPr="00DE6C92" w14:paraId="35876048" w14:textId="77777777" w:rsidTr="007E2376">
        <w:trPr>
          <w:jc w:val="center"/>
        </w:trPr>
        <w:tc>
          <w:tcPr>
            <w:tcW w:w="2647" w:type="dxa"/>
          </w:tcPr>
          <w:p w14:paraId="6B9F4B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Cs/>
                <w:sz w:val="22"/>
                <w:szCs w:val="22"/>
              </w:rPr>
            </w:pPr>
            <w:r w:rsidRPr="00DE6C92">
              <w:rPr>
                <w:rFonts w:ascii="Georgia" w:hAnsi="Georgia"/>
                <w:bCs/>
                <w:sz w:val="22"/>
                <w:szCs w:val="22"/>
              </w:rPr>
              <w:t>Don’t know/Refused</w:t>
            </w:r>
          </w:p>
        </w:tc>
        <w:tc>
          <w:tcPr>
            <w:tcW w:w="810" w:type="dxa"/>
          </w:tcPr>
          <w:p w14:paraId="591121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62" w:type="dxa"/>
          </w:tcPr>
          <w:p w14:paraId="014A8A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86" w:type="dxa"/>
          </w:tcPr>
          <w:p w14:paraId="23C209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82" w:type="dxa"/>
          </w:tcPr>
          <w:p w14:paraId="65E925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90" w:type="dxa"/>
          </w:tcPr>
          <w:p w14:paraId="3C3E67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536" w:type="dxa"/>
          </w:tcPr>
          <w:p w14:paraId="4124EF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18" w:type="dxa"/>
          </w:tcPr>
          <w:p w14:paraId="410D47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25856C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855" w:hanging="855"/>
        <w:rPr>
          <w:rFonts w:ascii="Georgia" w:hAnsi="Georgia"/>
          <w:sz w:val="22"/>
          <w:szCs w:val="22"/>
        </w:rPr>
      </w:pPr>
    </w:p>
    <w:p w14:paraId="0A9F07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ab/>
        <w:t>(Asked of total Latinos born in the U.S. or Puerto Rico; n =492; Registered voter = 346)</w:t>
      </w:r>
    </w:p>
    <w:p w14:paraId="11FF91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7.</w:t>
      </w:r>
      <w:r w:rsidRPr="00DE6C92">
        <w:rPr>
          <w:rFonts w:ascii="Georgia" w:hAnsi="Georgia"/>
          <w:sz w:val="22"/>
          <w:szCs w:val="22"/>
        </w:rPr>
        <w:tab/>
        <w:t>Was your mother born on the island of Puerto Rico, in the United States, or in another country?</w:t>
      </w:r>
    </w:p>
    <w:p w14:paraId="147AA7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3"/>
        <w:gridCol w:w="987"/>
        <w:gridCol w:w="793"/>
        <w:gridCol w:w="1247"/>
        <w:gridCol w:w="1135"/>
        <w:gridCol w:w="1138"/>
      </w:tblGrid>
      <w:tr w:rsidR="007E2376" w:rsidRPr="00DE6C92" w14:paraId="2CEF8E1A" w14:textId="77777777" w:rsidTr="007E2376">
        <w:trPr>
          <w:jc w:val="center"/>
        </w:trPr>
        <w:tc>
          <w:tcPr>
            <w:tcW w:w="3556" w:type="dxa"/>
            <w:shd w:val="clear" w:color="auto" w:fill="C0C0C0"/>
          </w:tcPr>
          <w:p w14:paraId="408881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852" w:type="dxa"/>
            <w:shd w:val="clear" w:color="auto" w:fill="C0C0C0"/>
          </w:tcPr>
          <w:p w14:paraId="4FCA5B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Puerto Rico</w:t>
            </w:r>
          </w:p>
        </w:tc>
        <w:tc>
          <w:tcPr>
            <w:tcW w:w="806" w:type="dxa"/>
            <w:shd w:val="clear" w:color="auto" w:fill="C0C0C0"/>
          </w:tcPr>
          <w:p w14:paraId="21236B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6E598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U.S.</w:t>
            </w:r>
          </w:p>
        </w:tc>
        <w:tc>
          <w:tcPr>
            <w:tcW w:w="1258" w:type="dxa"/>
            <w:shd w:val="clear" w:color="auto" w:fill="C0C0C0"/>
          </w:tcPr>
          <w:p w14:paraId="111713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Another country</w:t>
            </w:r>
          </w:p>
        </w:tc>
        <w:tc>
          <w:tcPr>
            <w:tcW w:w="1165" w:type="dxa"/>
            <w:shd w:val="clear" w:color="auto" w:fill="C0C0C0"/>
          </w:tcPr>
          <w:p w14:paraId="3D4B62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6" w:type="dxa"/>
            <w:shd w:val="clear" w:color="auto" w:fill="C0C0C0"/>
          </w:tcPr>
          <w:p w14:paraId="101E4F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5DCA6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33F59683" w14:textId="77777777" w:rsidTr="007E2376">
        <w:trPr>
          <w:jc w:val="center"/>
        </w:trPr>
        <w:tc>
          <w:tcPr>
            <w:tcW w:w="3556" w:type="dxa"/>
          </w:tcPr>
          <w:p w14:paraId="7D2B4B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852" w:type="dxa"/>
          </w:tcPr>
          <w:p w14:paraId="00FDF4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806" w:type="dxa"/>
          </w:tcPr>
          <w:p w14:paraId="2986A2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258" w:type="dxa"/>
          </w:tcPr>
          <w:p w14:paraId="2D1133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165" w:type="dxa"/>
          </w:tcPr>
          <w:p w14:paraId="07F7FB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6" w:type="dxa"/>
          </w:tcPr>
          <w:p w14:paraId="4F84C7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7B5DDAC" w14:textId="77777777" w:rsidTr="007E2376">
        <w:trPr>
          <w:jc w:val="center"/>
        </w:trPr>
        <w:tc>
          <w:tcPr>
            <w:tcW w:w="3556" w:type="dxa"/>
          </w:tcPr>
          <w:p w14:paraId="6F9BFA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852" w:type="dxa"/>
          </w:tcPr>
          <w:p w14:paraId="4DE7E0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806" w:type="dxa"/>
          </w:tcPr>
          <w:p w14:paraId="53A3CE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258" w:type="dxa"/>
          </w:tcPr>
          <w:p w14:paraId="4E3C9D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165" w:type="dxa"/>
          </w:tcPr>
          <w:p w14:paraId="06793B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6" w:type="dxa"/>
          </w:tcPr>
          <w:p w14:paraId="73FCE3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2705FA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2B5E8999" w14:textId="77777777" w:rsidR="00925683"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ab/>
      </w:r>
    </w:p>
    <w:p w14:paraId="64D18154" w14:textId="77777777" w:rsidR="00925683" w:rsidRDefault="00925683">
      <w:pPr>
        <w:rPr>
          <w:rFonts w:ascii="Georgia" w:hAnsi="Georgia"/>
          <w:b/>
          <w:sz w:val="22"/>
          <w:szCs w:val="22"/>
        </w:rPr>
      </w:pPr>
      <w:r>
        <w:rPr>
          <w:rFonts w:ascii="Georgia" w:hAnsi="Georgia"/>
          <w:b/>
          <w:sz w:val="22"/>
          <w:szCs w:val="22"/>
        </w:rPr>
        <w:br w:type="page"/>
      </w:r>
    </w:p>
    <w:p w14:paraId="545B70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(Asked of total Latinos born in the U.S. or Puerto Rico; n =492; Registered voter = 346)</w:t>
      </w:r>
    </w:p>
    <w:p w14:paraId="52E651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8.</w:t>
      </w:r>
      <w:r w:rsidRPr="00DE6C92">
        <w:rPr>
          <w:rFonts w:ascii="Georgia" w:hAnsi="Georgia"/>
          <w:sz w:val="22"/>
          <w:szCs w:val="22"/>
        </w:rPr>
        <w:tab/>
        <w:t xml:space="preserve">Was your father born on the island of Puerto Rico, in the United States, or in another country? </w:t>
      </w:r>
    </w:p>
    <w:p w14:paraId="68DEFB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990"/>
        <w:gridCol w:w="718"/>
        <w:gridCol w:w="1252"/>
        <w:gridCol w:w="878"/>
        <w:gridCol w:w="1138"/>
      </w:tblGrid>
      <w:tr w:rsidR="007E2376" w:rsidRPr="00DE6C92" w14:paraId="1F24980D" w14:textId="77777777" w:rsidTr="007E2376">
        <w:trPr>
          <w:jc w:val="center"/>
        </w:trPr>
        <w:tc>
          <w:tcPr>
            <w:tcW w:w="3717" w:type="dxa"/>
            <w:shd w:val="clear" w:color="auto" w:fill="C0C0C0"/>
          </w:tcPr>
          <w:p w14:paraId="4D6AE4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990" w:type="dxa"/>
            <w:shd w:val="clear" w:color="auto" w:fill="C0C0C0"/>
          </w:tcPr>
          <w:p w14:paraId="18C396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Puerto Rico</w:t>
            </w:r>
          </w:p>
        </w:tc>
        <w:tc>
          <w:tcPr>
            <w:tcW w:w="720" w:type="dxa"/>
            <w:shd w:val="clear" w:color="auto" w:fill="C0C0C0"/>
          </w:tcPr>
          <w:p w14:paraId="227E67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6660D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U.S.</w:t>
            </w:r>
          </w:p>
        </w:tc>
        <w:tc>
          <w:tcPr>
            <w:tcW w:w="1260" w:type="dxa"/>
            <w:shd w:val="clear" w:color="auto" w:fill="C0C0C0"/>
          </w:tcPr>
          <w:p w14:paraId="74265A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Another country</w:t>
            </w:r>
          </w:p>
        </w:tc>
        <w:tc>
          <w:tcPr>
            <w:tcW w:w="853" w:type="dxa"/>
            <w:shd w:val="clear" w:color="auto" w:fill="C0C0C0"/>
          </w:tcPr>
          <w:p w14:paraId="7E61CF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shd w:val="clear" w:color="auto" w:fill="C0C0C0"/>
          </w:tcPr>
          <w:p w14:paraId="0950F2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16F1F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257BBF9F" w14:textId="77777777" w:rsidTr="007E2376">
        <w:trPr>
          <w:jc w:val="center"/>
        </w:trPr>
        <w:tc>
          <w:tcPr>
            <w:tcW w:w="3717" w:type="dxa"/>
          </w:tcPr>
          <w:p w14:paraId="59E9FF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990" w:type="dxa"/>
          </w:tcPr>
          <w:p w14:paraId="01002E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720" w:type="dxa"/>
          </w:tcPr>
          <w:p w14:paraId="7EF261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260" w:type="dxa"/>
          </w:tcPr>
          <w:p w14:paraId="338A33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853" w:type="dxa"/>
          </w:tcPr>
          <w:p w14:paraId="57DF5F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2F6735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7B881F3" w14:textId="77777777" w:rsidTr="007E2376">
        <w:trPr>
          <w:jc w:val="center"/>
        </w:trPr>
        <w:tc>
          <w:tcPr>
            <w:tcW w:w="3717" w:type="dxa"/>
          </w:tcPr>
          <w:p w14:paraId="17730D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990" w:type="dxa"/>
          </w:tcPr>
          <w:p w14:paraId="33EC1A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720" w:type="dxa"/>
          </w:tcPr>
          <w:p w14:paraId="03B3CD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260" w:type="dxa"/>
          </w:tcPr>
          <w:p w14:paraId="23E3E7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853" w:type="dxa"/>
          </w:tcPr>
          <w:p w14:paraId="793560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0FC445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7C5E4B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48872464" w14:textId="77777777" w:rsidR="0006139B" w:rsidRPr="00DE6C92" w:rsidRDefault="0006139B"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9</w:t>
      </w:r>
    </w:p>
    <w:p w14:paraId="038BFB41" w14:textId="77777777" w:rsidR="0006139B" w:rsidRPr="00DE6C92" w:rsidRDefault="0006139B"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10</w:t>
      </w:r>
    </w:p>
    <w:p w14:paraId="2C32A7CF" w14:textId="77777777" w:rsidR="0006139B" w:rsidRPr="00DE6C92" w:rsidRDefault="0006139B"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2E5C76B5" w14:textId="77777777" w:rsidR="00344056" w:rsidRPr="00DE6C92" w:rsidRDefault="00344056">
      <w:pPr>
        <w:rPr>
          <w:rFonts w:ascii="Georgia" w:hAnsi="Georgia"/>
          <w:b/>
          <w:sz w:val="22"/>
          <w:szCs w:val="22"/>
        </w:rPr>
      </w:pPr>
      <w:r w:rsidRPr="00DE6C92">
        <w:rPr>
          <w:rFonts w:ascii="Georgia" w:hAnsi="Georgia"/>
          <w:b/>
          <w:sz w:val="22"/>
          <w:szCs w:val="22"/>
        </w:rPr>
        <w:br w:type="page"/>
      </w:r>
    </w:p>
    <w:p w14:paraId="2C42D4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POLITICS</w:t>
      </w:r>
    </w:p>
    <w:p w14:paraId="1AE598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subject…</w:t>
      </w:r>
    </w:p>
    <w:p w14:paraId="7528E9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D91F9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11.</w:t>
      </w:r>
      <w:r w:rsidRPr="00DE6C92">
        <w:rPr>
          <w:rFonts w:ascii="Georgia" w:hAnsi="Georgia"/>
          <w:sz w:val="22"/>
          <w:szCs w:val="22"/>
        </w:rPr>
        <w:tab/>
        <w:t xml:space="preserve">All in all, are you satisfied or dissatisfied with the way things are going in this country today? </w:t>
      </w:r>
    </w:p>
    <w:p w14:paraId="2423AA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9"/>
        <w:gridCol w:w="1204"/>
        <w:gridCol w:w="1548"/>
        <w:gridCol w:w="1065"/>
        <w:gridCol w:w="1138"/>
      </w:tblGrid>
      <w:tr w:rsidR="007E2376" w:rsidRPr="00DE6C92" w14:paraId="65DE0844" w14:textId="77777777" w:rsidTr="007E2376">
        <w:trPr>
          <w:jc w:val="center"/>
        </w:trPr>
        <w:tc>
          <w:tcPr>
            <w:tcW w:w="3719" w:type="dxa"/>
            <w:shd w:val="clear" w:color="auto" w:fill="C0C0C0"/>
          </w:tcPr>
          <w:p w14:paraId="074FDB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53" w:type="dxa"/>
            <w:shd w:val="clear" w:color="auto" w:fill="C0C0C0"/>
          </w:tcPr>
          <w:p w14:paraId="1D9AB9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3DCBD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Satisfied</w:t>
            </w:r>
          </w:p>
        </w:tc>
        <w:tc>
          <w:tcPr>
            <w:tcW w:w="1292" w:type="dxa"/>
            <w:shd w:val="clear" w:color="auto" w:fill="C0C0C0"/>
          </w:tcPr>
          <w:p w14:paraId="564E70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A35F6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Dissatisfied</w:t>
            </w:r>
          </w:p>
        </w:tc>
        <w:tc>
          <w:tcPr>
            <w:tcW w:w="1065" w:type="dxa"/>
            <w:shd w:val="clear" w:color="auto" w:fill="C0C0C0"/>
          </w:tcPr>
          <w:p w14:paraId="233531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94" w:type="dxa"/>
            <w:shd w:val="clear" w:color="auto" w:fill="C0C0C0"/>
          </w:tcPr>
          <w:p w14:paraId="4AA94D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C1D29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4722D8BE" w14:textId="77777777" w:rsidTr="007E2376">
        <w:trPr>
          <w:jc w:val="center"/>
        </w:trPr>
        <w:tc>
          <w:tcPr>
            <w:tcW w:w="3719" w:type="dxa"/>
          </w:tcPr>
          <w:p w14:paraId="11F008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53" w:type="dxa"/>
          </w:tcPr>
          <w:p w14:paraId="40746A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292" w:type="dxa"/>
          </w:tcPr>
          <w:p w14:paraId="4D36BB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065" w:type="dxa"/>
          </w:tcPr>
          <w:p w14:paraId="47C4CA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94" w:type="dxa"/>
          </w:tcPr>
          <w:p w14:paraId="63A189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6E9FDD0" w14:textId="77777777" w:rsidTr="007E2376">
        <w:trPr>
          <w:jc w:val="center"/>
        </w:trPr>
        <w:tc>
          <w:tcPr>
            <w:tcW w:w="3719" w:type="dxa"/>
          </w:tcPr>
          <w:p w14:paraId="1EE1D4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53" w:type="dxa"/>
          </w:tcPr>
          <w:p w14:paraId="589A81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92" w:type="dxa"/>
          </w:tcPr>
          <w:p w14:paraId="3A6D1B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065" w:type="dxa"/>
          </w:tcPr>
          <w:p w14:paraId="06C953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94" w:type="dxa"/>
          </w:tcPr>
          <w:p w14:paraId="7493D8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6C354244" w14:textId="77777777" w:rsidTr="007E2376">
        <w:trPr>
          <w:jc w:val="center"/>
        </w:trPr>
        <w:tc>
          <w:tcPr>
            <w:tcW w:w="3719" w:type="dxa"/>
          </w:tcPr>
          <w:p w14:paraId="39BAFB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 Born</w:t>
            </w:r>
          </w:p>
        </w:tc>
        <w:tc>
          <w:tcPr>
            <w:tcW w:w="1153" w:type="dxa"/>
          </w:tcPr>
          <w:p w14:paraId="554720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1292" w:type="dxa"/>
          </w:tcPr>
          <w:p w14:paraId="24C3EB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065" w:type="dxa"/>
          </w:tcPr>
          <w:p w14:paraId="0B3F3E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94" w:type="dxa"/>
          </w:tcPr>
          <w:p w14:paraId="144D15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166F72D" w14:textId="77777777" w:rsidTr="007E2376">
        <w:trPr>
          <w:jc w:val="center"/>
        </w:trPr>
        <w:tc>
          <w:tcPr>
            <w:tcW w:w="3719" w:type="dxa"/>
          </w:tcPr>
          <w:p w14:paraId="523C1A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53" w:type="dxa"/>
          </w:tcPr>
          <w:p w14:paraId="66DFB3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292" w:type="dxa"/>
          </w:tcPr>
          <w:p w14:paraId="2EFDE0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065" w:type="dxa"/>
          </w:tcPr>
          <w:p w14:paraId="5C92B0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94" w:type="dxa"/>
          </w:tcPr>
          <w:p w14:paraId="028EF5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84E5C92" w14:textId="77777777" w:rsidTr="007E2376">
        <w:trPr>
          <w:jc w:val="center"/>
        </w:trPr>
        <w:tc>
          <w:tcPr>
            <w:tcW w:w="3719" w:type="dxa"/>
          </w:tcPr>
          <w:p w14:paraId="26255A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53" w:type="dxa"/>
          </w:tcPr>
          <w:p w14:paraId="021794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1292" w:type="dxa"/>
          </w:tcPr>
          <w:p w14:paraId="5D978C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065" w:type="dxa"/>
          </w:tcPr>
          <w:p w14:paraId="1A01FC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94" w:type="dxa"/>
          </w:tcPr>
          <w:p w14:paraId="593EC6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090AE64" w14:textId="77777777" w:rsidTr="007E2376">
        <w:trPr>
          <w:jc w:val="center"/>
        </w:trPr>
        <w:tc>
          <w:tcPr>
            <w:tcW w:w="3719" w:type="dxa"/>
          </w:tcPr>
          <w:p w14:paraId="514230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53" w:type="dxa"/>
          </w:tcPr>
          <w:p w14:paraId="7341A7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292" w:type="dxa"/>
          </w:tcPr>
          <w:p w14:paraId="38B9E4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065" w:type="dxa"/>
          </w:tcPr>
          <w:p w14:paraId="4E8DEF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94" w:type="dxa"/>
          </w:tcPr>
          <w:p w14:paraId="36297C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F272554" w14:textId="77777777" w:rsidTr="007E2376">
        <w:trPr>
          <w:jc w:val="center"/>
        </w:trPr>
        <w:tc>
          <w:tcPr>
            <w:tcW w:w="3719" w:type="dxa"/>
          </w:tcPr>
          <w:p w14:paraId="797F17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53" w:type="dxa"/>
          </w:tcPr>
          <w:p w14:paraId="1BC5EA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292" w:type="dxa"/>
          </w:tcPr>
          <w:p w14:paraId="12D4CA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065" w:type="dxa"/>
          </w:tcPr>
          <w:p w14:paraId="086B20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94" w:type="dxa"/>
          </w:tcPr>
          <w:p w14:paraId="10BD09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5BCFD8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FA0C1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12.</w:t>
      </w:r>
      <w:r w:rsidRPr="00DE6C92">
        <w:rPr>
          <w:rFonts w:ascii="Georgia" w:hAnsi="Georgia"/>
          <w:sz w:val="22"/>
          <w:szCs w:val="22"/>
        </w:rPr>
        <w:tab/>
        <w:t>Do you approve or disapprove of the way Barack Obama is handling his job as president?</w:t>
      </w:r>
    </w:p>
    <w:p w14:paraId="653661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222"/>
        <w:gridCol w:w="1516"/>
        <w:gridCol w:w="1624"/>
        <w:gridCol w:w="1613"/>
        <w:gridCol w:w="1250"/>
      </w:tblGrid>
      <w:tr w:rsidR="007E2376" w:rsidRPr="00DE6C92" w14:paraId="0EC03288" w14:textId="77777777" w:rsidTr="007E2376">
        <w:trPr>
          <w:jc w:val="center"/>
        </w:trPr>
        <w:tc>
          <w:tcPr>
            <w:tcW w:w="2164" w:type="dxa"/>
            <w:shd w:val="clear" w:color="auto" w:fill="BFBFBF"/>
          </w:tcPr>
          <w:p w14:paraId="7255E1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224" w:type="dxa"/>
            <w:shd w:val="clear" w:color="auto" w:fill="BFBFBF"/>
            <w:vAlign w:val="bottom"/>
          </w:tcPr>
          <w:p w14:paraId="63AE95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Approve</w:t>
            </w:r>
          </w:p>
        </w:tc>
        <w:tc>
          <w:tcPr>
            <w:tcW w:w="1292" w:type="dxa"/>
            <w:shd w:val="clear" w:color="auto" w:fill="BFBFBF"/>
            <w:vAlign w:val="bottom"/>
          </w:tcPr>
          <w:p w14:paraId="3BA001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Disapprove</w:t>
            </w:r>
          </w:p>
        </w:tc>
        <w:tc>
          <w:tcPr>
            <w:tcW w:w="1647" w:type="dxa"/>
            <w:shd w:val="clear" w:color="auto" w:fill="BFBFBF"/>
          </w:tcPr>
          <w:p w14:paraId="0476C6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 opinion</w:t>
            </w:r>
          </w:p>
        </w:tc>
        <w:tc>
          <w:tcPr>
            <w:tcW w:w="1647" w:type="dxa"/>
            <w:shd w:val="clear" w:color="auto" w:fill="BFBFBF"/>
          </w:tcPr>
          <w:p w14:paraId="5BB766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55" w:type="dxa"/>
            <w:shd w:val="clear" w:color="auto" w:fill="BFBFBF"/>
          </w:tcPr>
          <w:p w14:paraId="25DC47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52CCE69E" w14:textId="77777777" w:rsidTr="007E2376">
        <w:trPr>
          <w:jc w:val="center"/>
        </w:trPr>
        <w:tc>
          <w:tcPr>
            <w:tcW w:w="2164" w:type="dxa"/>
          </w:tcPr>
          <w:p w14:paraId="7E5F40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4" w:type="dxa"/>
          </w:tcPr>
          <w:p w14:paraId="2732D3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292" w:type="dxa"/>
          </w:tcPr>
          <w:p w14:paraId="63E1A2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647" w:type="dxa"/>
          </w:tcPr>
          <w:p w14:paraId="621CD9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647" w:type="dxa"/>
          </w:tcPr>
          <w:p w14:paraId="07D9F9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55" w:type="dxa"/>
          </w:tcPr>
          <w:p w14:paraId="50366B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4CB9AED" w14:textId="77777777" w:rsidTr="007E2376">
        <w:trPr>
          <w:jc w:val="center"/>
        </w:trPr>
        <w:tc>
          <w:tcPr>
            <w:tcW w:w="2164" w:type="dxa"/>
          </w:tcPr>
          <w:p w14:paraId="19B82C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4" w:type="dxa"/>
          </w:tcPr>
          <w:p w14:paraId="498BCE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292" w:type="dxa"/>
          </w:tcPr>
          <w:p w14:paraId="138C12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647" w:type="dxa"/>
          </w:tcPr>
          <w:p w14:paraId="7FC11C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647" w:type="dxa"/>
          </w:tcPr>
          <w:p w14:paraId="2E6D25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55" w:type="dxa"/>
          </w:tcPr>
          <w:p w14:paraId="2C452C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024EB74" w14:textId="77777777" w:rsidTr="007E2376">
        <w:trPr>
          <w:jc w:val="center"/>
        </w:trPr>
        <w:tc>
          <w:tcPr>
            <w:tcW w:w="2164" w:type="dxa"/>
          </w:tcPr>
          <w:p w14:paraId="420377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4" w:type="dxa"/>
          </w:tcPr>
          <w:p w14:paraId="1A11F7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292" w:type="dxa"/>
          </w:tcPr>
          <w:p w14:paraId="3E4C9A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647" w:type="dxa"/>
          </w:tcPr>
          <w:p w14:paraId="1BC5C0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647" w:type="dxa"/>
          </w:tcPr>
          <w:p w14:paraId="0C7C53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55" w:type="dxa"/>
          </w:tcPr>
          <w:p w14:paraId="189891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CDEFEF4" w14:textId="77777777" w:rsidTr="007E2376">
        <w:trPr>
          <w:jc w:val="center"/>
        </w:trPr>
        <w:tc>
          <w:tcPr>
            <w:tcW w:w="2164" w:type="dxa"/>
          </w:tcPr>
          <w:p w14:paraId="13698D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4" w:type="dxa"/>
          </w:tcPr>
          <w:p w14:paraId="5365F8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292" w:type="dxa"/>
          </w:tcPr>
          <w:p w14:paraId="09ED16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647" w:type="dxa"/>
          </w:tcPr>
          <w:p w14:paraId="6789F6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647" w:type="dxa"/>
          </w:tcPr>
          <w:p w14:paraId="32AF64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55" w:type="dxa"/>
          </w:tcPr>
          <w:p w14:paraId="0DA3B8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CCAA531" w14:textId="77777777" w:rsidTr="007E2376">
        <w:trPr>
          <w:jc w:val="center"/>
        </w:trPr>
        <w:tc>
          <w:tcPr>
            <w:tcW w:w="2164" w:type="dxa"/>
          </w:tcPr>
          <w:p w14:paraId="71E7C2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4" w:type="dxa"/>
          </w:tcPr>
          <w:p w14:paraId="632A70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292" w:type="dxa"/>
          </w:tcPr>
          <w:p w14:paraId="6E3143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647" w:type="dxa"/>
          </w:tcPr>
          <w:p w14:paraId="730067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647" w:type="dxa"/>
          </w:tcPr>
          <w:p w14:paraId="719167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55" w:type="dxa"/>
          </w:tcPr>
          <w:p w14:paraId="723EC2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97A39C7" w14:textId="77777777" w:rsidTr="007E2376">
        <w:trPr>
          <w:jc w:val="center"/>
        </w:trPr>
        <w:tc>
          <w:tcPr>
            <w:tcW w:w="2164" w:type="dxa"/>
          </w:tcPr>
          <w:p w14:paraId="353047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4" w:type="dxa"/>
          </w:tcPr>
          <w:p w14:paraId="183F7F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292" w:type="dxa"/>
          </w:tcPr>
          <w:p w14:paraId="56FEDD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647" w:type="dxa"/>
          </w:tcPr>
          <w:p w14:paraId="0A7BD7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647" w:type="dxa"/>
          </w:tcPr>
          <w:p w14:paraId="4BFE29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55" w:type="dxa"/>
          </w:tcPr>
          <w:p w14:paraId="7096EF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9D438F4" w14:textId="77777777" w:rsidTr="007E2376">
        <w:trPr>
          <w:jc w:val="center"/>
        </w:trPr>
        <w:tc>
          <w:tcPr>
            <w:tcW w:w="2164" w:type="dxa"/>
          </w:tcPr>
          <w:p w14:paraId="11076B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4" w:type="dxa"/>
          </w:tcPr>
          <w:p w14:paraId="64A195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292" w:type="dxa"/>
          </w:tcPr>
          <w:p w14:paraId="260284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647" w:type="dxa"/>
          </w:tcPr>
          <w:p w14:paraId="49940C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647" w:type="dxa"/>
          </w:tcPr>
          <w:p w14:paraId="4F9E56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55" w:type="dxa"/>
          </w:tcPr>
          <w:p w14:paraId="085C59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3D99CD0C" w14:textId="77777777" w:rsidR="009A54AE" w:rsidRPr="00DE6C92" w:rsidRDefault="009A54AE"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05C081F" w14:textId="77777777" w:rsidR="007E2376" w:rsidRPr="00DE6C92" w:rsidRDefault="009A54AE"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13</w:t>
      </w:r>
    </w:p>
    <w:p w14:paraId="75B06107" w14:textId="77777777" w:rsidR="007E2376" w:rsidRPr="00DE6C92" w:rsidRDefault="007E2376" w:rsidP="007E2376">
      <w:pPr>
        <w:rPr>
          <w:rFonts w:ascii="Georgia" w:hAnsi="Georgia"/>
          <w:sz w:val="22"/>
          <w:szCs w:val="22"/>
        </w:rPr>
      </w:pPr>
    </w:p>
    <w:p w14:paraId="0A874C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14.</w:t>
      </w:r>
      <w:r w:rsidRPr="00DE6C92">
        <w:rPr>
          <w:rFonts w:ascii="Georgia" w:hAnsi="Georgia"/>
          <w:sz w:val="22"/>
          <w:szCs w:val="22"/>
        </w:rPr>
        <w:tab/>
        <w:t>Compared with 1 year ago, do you think the situation of (HISPANICS/LATINOS) in this country today is better, worse, or about the same?</w:t>
      </w:r>
    </w:p>
    <w:p w14:paraId="039231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7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8"/>
        <w:gridCol w:w="1162"/>
        <w:gridCol w:w="1250"/>
        <w:gridCol w:w="1126"/>
        <w:gridCol w:w="1492"/>
        <w:gridCol w:w="1145"/>
      </w:tblGrid>
      <w:tr w:rsidR="007E2376" w:rsidRPr="00DE6C92" w14:paraId="609A16C9" w14:textId="77777777" w:rsidTr="007E2376">
        <w:trPr>
          <w:jc w:val="center"/>
        </w:trPr>
        <w:tc>
          <w:tcPr>
            <w:tcW w:w="1578" w:type="dxa"/>
            <w:shd w:val="clear" w:color="auto" w:fill="BFBFBF"/>
          </w:tcPr>
          <w:p w14:paraId="1A770E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62" w:type="dxa"/>
            <w:shd w:val="clear" w:color="auto" w:fill="BFBFBF"/>
            <w:vAlign w:val="bottom"/>
          </w:tcPr>
          <w:p w14:paraId="647635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w:t>
            </w:r>
          </w:p>
        </w:tc>
        <w:tc>
          <w:tcPr>
            <w:tcW w:w="1250" w:type="dxa"/>
            <w:shd w:val="clear" w:color="auto" w:fill="BFBFBF"/>
            <w:vAlign w:val="bottom"/>
          </w:tcPr>
          <w:p w14:paraId="25FFA4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Worse</w:t>
            </w:r>
          </w:p>
        </w:tc>
        <w:tc>
          <w:tcPr>
            <w:tcW w:w="1126" w:type="dxa"/>
            <w:shd w:val="clear" w:color="auto" w:fill="BFBFBF"/>
            <w:vAlign w:val="bottom"/>
          </w:tcPr>
          <w:p w14:paraId="5B6444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The same</w:t>
            </w:r>
          </w:p>
        </w:tc>
        <w:tc>
          <w:tcPr>
            <w:tcW w:w="1492" w:type="dxa"/>
            <w:shd w:val="clear" w:color="auto" w:fill="BFBFBF"/>
            <w:vAlign w:val="bottom"/>
          </w:tcPr>
          <w:p w14:paraId="30AA34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45" w:type="dxa"/>
            <w:shd w:val="clear" w:color="auto" w:fill="BFBFBF"/>
            <w:vAlign w:val="bottom"/>
          </w:tcPr>
          <w:p w14:paraId="0CB396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241647E3" w14:textId="77777777" w:rsidTr="007E2376">
        <w:trPr>
          <w:jc w:val="center"/>
        </w:trPr>
        <w:tc>
          <w:tcPr>
            <w:tcW w:w="1578" w:type="dxa"/>
          </w:tcPr>
          <w:p w14:paraId="1268FE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62" w:type="dxa"/>
          </w:tcPr>
          <w:p w14:paraId="6103D9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250" w:type="dxa"/>
          </w:tcPr>
          <w:p w14:paraId="6BCAA4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126" w:type="dxa"/>
          </w:tcPr>
          <w:p w14:paraId="580323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492" w:type="dxa"/>
          </w:tcPr>
          <w:p w14:paraId="0B7189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45" w:type="dxa"/>
          </w:tcPr>
          <w:p w14:paraId="1DB782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B4473D9" w14:textId="77777777" w:rsidTr="007E2376">
        <w:trPr>
          <w:jc w:val="center"/>
        </w:trPr>
        <w:tc>
          <w:tcPr>
            <w:tcW w:w="1578" w:type="dxa"/>
          </w:tcPr>
          <w:p w14:paraId="05D08B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62" w:type="dxa"/>
          </w:tcPr>
          <w:p w14:paraId="2C8C7A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50" w:type="dxa"/>
          </w:tcPr>
          <w:p w14:paraId="2434AE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126" w:type="dxa"/>
          </w:tcPr>
          <w:p w14:paraId="140FBA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492" w:type="dxa"/>
          </w:tcPr>
          <w:p w14:paraId="3A609A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45" w:type="dxa"/>
          </w:tcPr>
          <w:p w14:paraId="2718BE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A2F94B3" w14:textId="77777777" w:rsidTr="007E2376">
        <w:trPr>
          <w:jc w:val="center"/>
        </w:trPr>
        <w:tc>
          <w:tcPr>
            <w:tcW w:w="1578" w:type="dxa"/>
          </w:tcPr>
          <w:p w14:paraId="0C1D52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62" w:type="dxa"/>
          </w:tcPr>
          <w:p w14:paraId="5BE67C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50" w:type="dxa"/>
          </w:tcPr>
          <w:p w14:paraId="343FAF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126" w:type="dxa"/>
          </w:tcPr>
          <w:p w14:paraId="0A49DA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492" w:type="dxa"/>
          </w:tcPr>
          <w:p w14:paraId="4E484D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45" w:type="dxa"/>
          </w:tcPr>
          <w:p w14:paraId="46D23B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0E9349D" w14:textId="77777777" w:rsidTr="007E2376">
        <w:trPr>
          <w:jc w:val="center"/>
        </w:trPr>
        <w:tc>
          <w:tcPr>
            <w:tcW w:w="1578" w:type="dxa"/>
          </w:tcPr>
          <w:p w14:paraId="5E6854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62" w:type="dxa"/>
          </w:tcPr>
          <w:p w14:paraId="639176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50" w:type="dxa"/>
          </w:tcPr>
          <w:p w14:paraId="5E7931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126" w:type="dxa"/>
          </w:tcPr>
          <w:p w14:paraId="6A7A54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492" w:type="dxa"/>
          </w:tcPr>
          <w:p w14:paraId="7208D0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45" w:type="dxa"/>
          </w:tcPr>
          <w:p w14:paraId="573A41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C00D0F9" w14:textId="77777777" w:rsidTr="007E2376">
        <w:trPr>
          <w:jc w:val="center"/>
        </w:trPr>
        <w:tc>
          <w:tcPr>
            <w:tcW w:w="1578" w:type="dxa"/>
          </w:tcPr>
          <w:p w14:paraId="3D9469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62" w:type="dxa"/>
          </w:tcPr>
          <w:p w14:paraId="01B1F7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250" w:type="dxa"/>
          </w:tcPr>
          <w:p w14:paraId="236480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126" w:type="dxa"/>
          </w:tcPr>
          <w:p w14:paraId="619D7C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492" w:type="dxa"/>
          </w:tcPr>
          <w:p w14:paraId="71AFD0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45" w:type="dxa"/>
          </w:tcPr>
          <w:p w14:paraId="00E3BE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B0D4015" w14:textId="77777777" w:rsidTr="007E2376">
        <w:trPr>
          <w:jc w:val="center"/>
        </w:trPr>
        <w:tc>
          <w:tcPr>
            <w:tcW w:w="1578" w:type="dxa"/>
          </w:tcPr>
          <w:p w14:paraId="065DBF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62" w:type="dxa"/>
          </w:tcPr>
          <w:p w14:paraId="5575EA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50" w:type="dxa"/>
          </w:tcPr>
          <w:p w14:paraId="27B5C9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126" w:type="dxa"/>
          </w:tcPr>
          <w:p w14:paraId="040E45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492" w:type="dxa"/>
          </w:tcPr>
          <w:p w14:paraId="327EEA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45" w:type="dxa"/>
          </w:tcPr>
          <w:p w14:paraId="49E46B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EAFE5A1" w14:textId="77777777" w:rsidTr="007E2376">
        <w:trPr>
          <w:jc w:val="center"/>
        </w:trPr>
        <w:tc>
          <w:tcPr>
            <w:tcW w:w="1578" w:type="dxa"/>
          </w:tcPr>
          <w:p w14:paraId="26604F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62" w:type="dxa"/>
          </w:tcPr>
          <w:p w14:paraId="57D3F4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250" w:type="dxa"/>
          </w:tcPr>
          <w:p w14:paraId="796014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126" w:type="dxa"/>
          </w:tcPr>
          <w:p w14:paraId="760AF4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492" w:type="dxa"/>
          </w:tcPr>
          <w:p w14:paraId="1D4499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45" w:type="dxa"/>
          </w:tcPr>
          <w:p w14:paraId="6BBB62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0D0904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2E1049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15.</w:t>
      </w:r>
      <w:r w:rsidRPr="00DE6C92">
        <w:rPr>
          <w:rFonts w:ascii="Georgia" w:hAnsi="Georgia"/>
          <w:sz w:val="22"/>
          <w:szCs w:val="22"/>
        </w:rPr>
        <w:tab/>
        <w:t xml:space="preserve">Which party do you think has more concern for (HISPANICS/LATINOS) – (READ LIST) or is there no difference? </w:t>
      </w:r>
    </w:p>
    <w:p w14:paraId="41DCCD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0"/>
        <w:gridCol w:w="1533"/>
        <w:gridCol w:w="1507"/>
        <w:gridCol w:w="1374"/>
        <w:gridCol w:w="838"/>
        <w:gridCol w:w="1138"/>
      </w:tblGrid>
      <w:tr w:rsidR="007E2376" w:rsidRPr="00DE6C92" w14:paraId="55556948" w14:textId="77777777" w:rsidTr="007E2376">
        <w:trPr>
          <w:jc w:val="center"/>
        </w:trPr>
        <w:tc>
          <w:tcPr>
            <w:tcW w:w="2962" w:type="dxa"/>
            <w:shd w:val="clear" w:color="auto" w:fill="C0C0C0"/>
            <w:vAlign w:val="bottom"/>
          </w:tcPr>
          <w:p w14:paraId="4ED04C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304" w:type="dxa"/>
            <w:shd w:val="clear" w:color="auto" w:fill="C0C0C0"/>
            <w:vAlign w:val="bottom"/>
          </w:tcPr>
          <w:p w14:paraId="2810BD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Democratic Party</w:t>
            </w:r>
          </w:p>
        </w:tc>
        <w:tc>
          <w:tcPr>
            <w:tcW w:w="1492" w:type="dxa"/>
            <w:shd w:val="clear" w:color="auto" w:fill="C0C0C0"/>
            <w:vAlign w:val="bottom"/>
          </w:tcPr>
          <w:p w14:paraId="253CF1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Republican Party</w:t>
            </w:r>
          </w:p>
        </w:tc>
        <w:tc>
          <w:tcPr>
            <w:tcW w:w="1157" w:type="dxa"/>
            <w:shd w:val="clear" w:color="auto" w:fill="C0C0C0"/>
            <w:vAlign w:val="bottom"/>
          </w:tcPr>
          <w:p w14:paraId="2E1034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 difference</w:t>
            </w:r>
          </w:p>
        </w:tc>
        <w:tc>
          <w:tcPr>
            <w:tcW w:w="810" w:type="dxa"/>
            <w:shd w:val="clear" w:color="auto" w:fill="C0C0C0"/>
            <w:vAlign w:val="bottom"/>
          </w:tcPr>
          <w:p w14:paraId="3EB5CE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23" w:type="dxa"/>
            <w:shd w:val="clear" w:color="auto" w:fill="C0C0C0"/>
            <w:vAlign w:val="bottom"/>
          </w:tcPr>
          <w:p w14:paraId="5FC64B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3F6E5975" w14:textId="77777777" w:rsidTr="007E2376">
        <w:trPr>
          <w:jc w:val="center"/>
        </w:trPr>
        <w:tc>
          <w:tcPr>
            <w:tcW w:w="2962" w:type="dxa"/>
          </w:tcPr>
          <w:p w14:paraId="48B4C9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04" w:type="dxa"/>
          </w:tcPr>
          <w:p w14:paraId="5A9570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492" w:type="dxa"/>
          </w:tcPr>
          <w:p w14:paraId="31F873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57" w:type="dxa"/>
          </w:tcPr>
          <w:p w14:paraId="238200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810" w:type="dxa"/>
          </w:tcPr>
          <w:p w14:paraId="4D6CAE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123" w:type="dxa"/>
          </w:tcPr>
          <w:p w14:paraId="5D73D2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7DB153F" w14:textId="77777777" w:rsidTr="007E2376">
        <w:trPr>
          <w:jc w:val="center"/>
        </w:trPr>
        <w:tc>
          <w:tcPr>
            <w:tcW w:w="2962" w:type="dxa"/>
          </w:tcPr>
          <w:p w14:paraId="076AB5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04" w:type="dxa"/>
          </w:tcPr>
          <w:p w14:paraId="23B520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492" w:type="dxa"/>
          </w:tcPr>
          <w:p w14:paraId="76A87A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57" w:type="dxa"/>
          </w:tcPr>
          <w:p w14:paraId="38627A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810" w:type="dxa"/>
          </w:tcPr>
          <w:p w14:paraId="34FFFF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23" w:type="dxa"/>
          </w:tcPr>
          <w:p w14:paraId="5C099D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8D761DC" w14:textId="77777777" w:rsidTr="007E2376">
        <w:trPr>
          <w:jc w:val="center"/>
        </w:trPr>
        <w:tc>
          <w:tcPr>
            <w:tcW w:w="2962" w:type="dxa"/>
          </w:tcPr>
          <w:p w14:paraId="2ACB19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04" w:type="dxa"/>
          </w:tcPr>
          <w:p w14:paraId="4C8D22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492" w:type="dxa"/>
          </w:tcPr>
          <w:p w14:paraId="5D5E33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57" w:type="dxa"/>
          </w:tcPr>
          <w:p w14:paraId="01F4B0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810" w:type="dxa"/>
          </w:tcPr>
          <w:p w14:paraId="233391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123" w:type="dxa"/>
          </w:tcPr>
          <w:p w14:paraId="0C6CE6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520A47F" w14:textId="77777777" w:rsidTr="007E2376">
        <w:trPr>
          <w:jc w:val="center"/>
        </w:trPr>
        <w:tc>
          <w:tcPr>
            <w:tcW w:w="2962" w:type="dxa"/>
          </w:tcPr>
          <w:p w14:paraId="09D20C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04" w:type="dxa"/>
          </w:tcPr>
          <w:p w14:paraId="5A3404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492" w:type="dxa"/>
          </w:tcPr>
          <w:p w14:paraId="189E48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57" w:type="dxa"/>
          </w:tcPr>
          <w:p w14:paraId="0B4B27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810" w:type="dxa"/>
          </w:tcPr>
          <w:p w14:paraId="5D28BC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23" w:type="dxa"/>
          </w:tcPr>
          <w:p w14:paraId="7ED2B9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5BD6DFF" w14:textId="77777777" w:rsidTr="007E2376">
        <w:trPr>
          <w:jc w:val="center"/>
        </w:trPr>
        <w:tc>
          <w:tcPr>
            <w:tcW w:w="2962" w:type="dxa"/>
          </w:tcPr>
          <w:p w14:paraId="00539F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04" w:type="dxa"/>
          </w:tcPr>
          <w:p w14:paraId="232B81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492" w:type="dxa"/>
          </w:tcPr>
          <w:p w14:paraId="570642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57" w:type="dxa"/>
          </w:tcPr>
          <w:p w14:paraId="263DC3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810" w:type="dxa"/>
          </w:tcPr>
          <w:p w14:paraId="2A7A8B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123" w:type="dxa"/>
          </w:tcPr>
          <w:p w14:paraId="3A5263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957CDF0" w14:textId="77777777" w:rsidTr="007E2376">
        <w:trPr>
          <w:jc w:val="center"/>
        </w:trPr>
        <w:tc>
          <w:tcPr>
            <w:tcW w:w="2962" w:type="dxa"/>
          </w:tcPr>
          <w:p w14:paraId="4F318C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04" w:type="dxa"/>
          </w:tcPr>
          <w:p w14:paraId="3AF570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492" w:type="dxa"/>
          </w:tcPr>
          <w:p w14:paraId="74E5AD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57" w:type="dxa"/>
          </w:tcPr>
          <w:p w14:paraId="2A3B2D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810" w:type="dxa"/>
          </w:tcPr>
          <w:p w14:paraId="3B4E62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123" w:type="dxa"/>
          </w:tcPr>
          <w:p w14:paraId="49255C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18A6F11" w14:textId="77777777" w:rsidTr="007E2376">
        <w:trPr>
          <w:jc w:val="center"/>
        </w:trPr>
        <w:tc>
          <w:tcPr>
            <w:tcW w:w="2962" w:type="dxa"/>
          </w:tcPr>
          <w:p w14:paraId="788452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04" w:type="dxa"/>
          </w:tcPr>
          <w:p w14:paraId="075212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492" w:type="dxa"/>
          </w:tcPr>
          <w:p w14:paraId="728DED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57" w:type="dxa"/>
          </w:tcPr>
          <w:p w14:paraId="49DE2B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810" w:type="dxa"/>
          </w:tcPr>
          <w:p w14:paraId="6B3FAC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23" w:type="dxa"/>
          </w:tcPr>
          <w:p w14:paraId="04D02E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76D3AC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ab/>
      </w:r>
    </w:p>
    <w:p w14:paraId="31935577" w14:textId="77777777" w:rsidR="007E2376" w:rsidRPr="00DE6C92" w:rsidRDefault="00344056" w:rsidP="007E2376">
      <w:pPr>
        <w:rPr>
          <w:rFonts w:ascii="Georgia" w:hAnsi="Georgia"/>
          <w:b/>
          <w:sz w:val="22"/>
          <w:szCs w:val="22"/>
        </w:rPr>
      </w:pPr>
      <w:r w:rsidRPr="00DE6C92">
        <w:rPr>
          <w:rFonts w:ascii="Georgia" w:hAnsi="Georgia"/>
          <w:b/>
          <w:sz w:val="22"/>
          <w:szCs w:val="22"/>
        </w:rPr>
        <w:t>NO QUESTION 16</w:t>
      </w:r>
    </w:p>
    <w:p w14:paraId="7C428520" w14:textId="77777777" w:rsidR="00344056" w:rsidRPr="00DE6C92" w:rsidRDefault="00344056" w:rsidP="007E2376">
      <w:pPr>
        <w:rPr>
          <w:rFonts w:ascii="Georgia" w:hAnsi="Georgia"/>
          <w:b/>
          <w:sz w:val="22"/>
          <w:szCs w:val="22"/>
        </w:rPr>
      </w:pPr>
    </w:p>
    <w:p w14:paraId="1EFA27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17.</w:t>
      </w:r>
      <w:r w:rsidRPr="00DE6C92">
        <w:rPr>
          <w:rFonts w:ascii="Georgia" w:hAnsi="Georgia"/>
          <w:sz w:val="22"/>
          <w:szCs w:val="22"/>
        </w:rPr>
        <w:tab/>
        <w:t xml:space="preserve">How much thought, if any, have you given to candidates who may be running for president in 2012? </w:t>
      </w:r>
    </w:p>
    <w:p w14:paraId="7DBA90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b/>
          <w:sz w:val="22"/>
          <w:szCs w:val="22"/>
        </w:rPr>
      </w:pPr>
      <w:r w:rsidRPr="00DE6C92">
        <w:rPr>
          <w:rFonts w:ascii="Georgia" w:hAnsi="Georgia"/>
          <w:sz w:val="22"/>
          <w:szCs w:val="22"/>
        </w:rPr>
        <w:tab/>
      </w:r>
    </w:p>
    <w:tbl>
      <w:tblPr>
        <w:tblW w:w="10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3"/>
        <w:gridCol w:w="719"/>
        <w:gridCol w:w="846"/>
        <w:gridCol w:w="848"/>
        <w:gridCol w:w="782"/>
        <w:gridCol w:w="1139"/>
        <w:gridCol w:w="1220"/>
        <w:gridCol w:w="841"/>
        <w:gridCol w:w="1138"/>
      </w:tblGrid>
      <w:tr w:rsidR="007E2376" w:rsidRPr="00DE6C92" w14:paraId="2D513FF2" w14:textId="77777777" w:rsidTr="007E2376">
        <w:trPr>
          <w:jc w:val="center"/>
        </w:trPr>
        <w:tc>
          <w:tcPr>
            <w:tcW w:w="2728" w:type="dxa"/>
            <w:vMerge w:val="restart"/>
            <w:shd w:val="clear" w:color="auto" w:fill="C0C0C0"/>
            <w:vAlign w:val="bottom"/>
          </w:tcPr>
          <w:p w14:paraId="79585E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2349" w:type="dxa"/>
            <w:gridSpan w:val="3"/>
            <w:shd w:val="clear" w:color="auto" w:fill="C0C0C0"/>
          </w:tcPr>
          <w:p w14:paraId="4E2857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 LOT/SOME</w:t>
            </w:r>
          </w:p>
        </w:tc>
        <w:tc>
          <w:tcPr>
            <w:tcW w:w="3224" w:type="dxa"/>
            <w:gridSpan w:val="3"/>
            <w:shd w:val="clear" w:color="auto" w:fill="C0C0C0"/>
          </w:tcPr>
          <w:p w14:paraId="7CB825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MUCH/NONE AT ALL</w:t>
            </w:r>
          </w:p>
        </w:tc>
        <w:tc>
          <w:tcPr>
            <w:tcW w:w="841" w:type="dxa"/>
            <w:vMerge w:val="restart"/>
            <w:shd w:val="clear" w:color="auto" w:fill="C0C0C0"/>
            <w:vAlign w:val="bottom"/>
          </w:tcPr>
          <w:p w14:paraId="3F75D7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vMerge w:val="restart"/>
            <w:shd w:val="clear" w:color="auto" w:fill="C0C0C0"/>
            <w:vAlign w:val="bottom"/>
          </w:tcPr>
          <w:p w14:paraId="26C9F8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62A18F13" w14:textId="77777777" w:rsidTr="007E2376">
        <w:trPr>
          <w:jc w:val="center"/>
        </w:trPr>
        <w:tc>
          <w:tcPr>
            <w:tcW w:w="2728" w:type="dxa"/>
            <w:vMerge/>
            <w:shd w:val="clear" w:color="auto" w:fill="C0C0C0"/>
            <w:vAlign w:val="bottom"/>
          </w:tcPr>
          <w:p w14:paraId="210EF1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20" w:type="dxa"/>
            <w:shd w:val="clear" w:color="auto" w:fill="C0C0C0"/>
            <w:vAlign w:val="bottom"/>
          </w:tcPr>
          <w:p w14:paraId="554118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881" w:type="dxa"/>
            <w:shd w:val="clear" w:color="auto" w:fill="C0C0C0"/>
            <w:vAlign w:val="bottom"/>
          </w:tcPr>
          <w:p w14:paraId="3D66C4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 lot</w:t>
            </w:r>
          </w:p>
        </w:tc>
        <w:tc>
          <w:tcPr>
            <w:tcW w:w="748" w:type="dxa"/>
            <w:shd w:val="clear" w:color="auto" w:fill="C0C0C0"/>
            <w:vAlign w:val="bottom"/>
          </w:tcPr>
          <w:p w14:paraId="2A883C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t>
            </w:r>
          </w:p>
        </w:tc>
        <w:tc>
          <w:tcPr>
            <w:tcW w:w="790" w:type="dxa"/>
            <w:shd w:val="clear" w:color="auto" w:fill="C0C0C0"/>
            <w:vAlign w:val="bottom"/>
          </w:tcPr>
          <w:p w14:paraId="4790E7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170" w:type="dxa"/>
            <w:shd w:val="clear" w:color="auto" w:fill="C0C0C0"/>
            <w:vAlign w:val="bottom"/>
          </w:tcPr>
          <w:p w14:paraId="1D1881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much</w:t>
            </w:r>
          </w:p>
        </w:tc>
        <w:tc>
          <w:tcPr>
            <w:tcW w:w="1264" w:type="dxa"/>
            <w:shd w:val="clear" w:color="auto" w:fill="C0C0C0"/>
            <w:vAlign w:val="bottom"/>
          </w:tcPr>
          <w:p w14:paraId="50264A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None at all</w:t>
            </w:r>
          </w:p>
        </w:tc>
        <w:tc>
          <w:tcPr>
            <w:tcW w:w="841" w:type="dxa"/>
            <w:vMerge/>
            <w:shd w:val="clear" w:color="auto" w:fill="C0C0C0"/>
            <w:vAlign w:val="bottom"/>
          </w:tcPr>
          <w:p w14:paraId="680AF2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74" w:type="dxa"/>
            <w:vMerge/>
            <w:shd w:val="clear" w:color="auto" w:fill="C0C0C0"/>
            <w:vAlign w:val="bottom"/>
          </w:tcPr>
          <w:p w14:paraId="070194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70AC2614" w14:textId="77777777" w:rsidTr="007E2376">
        <w:trPr>
          <w:jc w:val="center"/>
        </w:trPr>
        <w:tc>
          <w:tcPr>
            <w:tcW w:w="2728" w:type="dxa"/>
          </w:tcPr>
          <w:p w14:paraId="6AFAC9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20" w:type="dxa"/>
          </w:tcPr>
          <w:p w14:paraId="3218FD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881" w:type="dxa"/>
          </w:tcPr>
          <w:p w14:paraId="03C680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748" w:type="dxa"/>
          </w:tcPr>
          <w:p w14:paraId="714509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790" w:type="dxa"/>
          </w:tcPr>
          <w:p w14:paraId="0085B5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170" w:type="dxa"/>
          </w:tcPr>
          <w:p w14:paraId="249901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264" w:type="dxa"/>
          </w:tcPr>
          <w:p w14:paraId="1CDA70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841" w:type="dxa"/>
          </w:tcPr>
          <w:p w14:paraId="031C9E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74" w:type="dxa"/>
          </w:tcPr>
          <w:p w14:paraId="7BF13C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2688490" w14:textId="77777777" w:rsidTr="007E2376">
        <w:trPr>
          <w:jc w:val="center"/>
        </w:trPr>
        <w:tc>
          <w:tcPr>
            <w:tcW w:w="2728" w:type="dxa"/>
          </w:tcPr>
          <w:p w14:paraId="173DBF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20" w:type="dxa"/>
          </w:tcPr>
          <w:p w14:paraId="36E3DE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881" w:type="dxa"/>
          </w:tcPr>
          <w:p w14:paraId="5EE194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748" w:type="dxa"/>
          </w:tcPr>
          <w:p w14:paraId="0F0B82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790" w:type="dxa"/>
          </w:tcPr>
          <w:p w14:paraId="47A27C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170" w:type="dxa"/>
          </w:tcPr>
          <w:p w14:paraId="3F8F02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264" w:type="dxa"/>
          </w:tcPr>
          <w:p w14:paraId="6C4EBE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841" w:type="dxa"/>
          </w:tcPr>
          <w:p w14:paraId="23FBD2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74" w:type="dxa"/>
          </w:tcPr>
          <w:p w14:paraId="0ED527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C461F3A" w14:textId="77777777" w:rsidTr="007E2376">
        <w:trPr>
          <w:jc w:val="center"/>
        </w:trPr>
        <w:tc>
          <w:tcPr>
            <w:tcW w:w="2728" w:type="dxa"/>
          </w:tcPr>
          <w:p w14:paraId="1EB252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 Born</w:t>
            </w:r>
          </w:p>
        </w:tc>
        <w:tc>
          <w:tcPr>
            <w:tcW w:w="720" w:type="dxa"/>
          </w:tcPr>
          <w:p w14:paraId="3A0ADF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881" w:type="dxa"/>
          </w:tcPr>
          <w:p w14:paraId="4E23B7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48" w:type="dxa"/>
          </w:tcPr>
          <w:p w14:paraId="4B4A33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790" w:type="dxa"/>
          </w:tcPr>
          <w:p w14:paraId="78A1C7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170" w:type="dxa"/>
          </w:tcPr>
          <w:p w14:paraId="71680E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264" w:type="dxa"/>
          </w:tcPr>
          <w:p w14:paraId="40122D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841" w:type="dxa"/>
          </w:tcPr>
          <w:p w14:paraId="1466CF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74" w:type="dxa"/>
          </w:tcPr>
          <w:p w14:paraId="473BCD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AA149CD" w14:textId="77777777" w:rsidTr="007E2376">
        <w:trPr>
          <w:jc w:val="center"/>
        </w:trPr>
        <w:tc>
          <w:tcPr>
            <w:tcW w:w="2728" w:type="dxa"/>
          </w:tcPr>
          <w:p w14:paraId="0928DB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20" w:type="dxa"/>
          </w:tcPr>
          <w:p w14:paraId="7F787D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881" w:type="dxa"/>
          </w:tcPr>
          <w:p w14:paraId="4C831C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748" w:type="dxa"/>
          </w:tcPr>
          <w:p w14:paraId="5CD6FE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790" w:type="dxa"/>
          </w:tcPr>
          <w:p w14:paraId="3EDB2E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170" w:type="dxa"/>
          </w:tcPr>
          <w:p w14:paraId="7991D3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264" w:type="dxa"/>
          </w:tcPr>
          <w:p w14:paraId="6A6DF0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841" w:type="dxa"/>
          </w:tcPr>
          <w:p w14:paraId="16AAEA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74" w:type="dxa"/>
          </w:tcPr>
          <w:p w14:paraId="35ECDB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20B8192" w14:textId="77777777" w:rsidTr="007E2376">
        <w:trPr>
          <w:jc w:val="center"/>
        </w:trPr>
        <w:tc>
          <w:tcPr>
            <w:tcW w:w="2728" w:type="dxa"/>
          </w:tcPr>
          <w:p w14:paraId="789932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20" w:type="dxa"/>
          </w:tcPr>
          <w:p w14:paraId="282DDB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881" w:type="dxa"/>
          </w:tcPr>
          <w:p w14:paraId="02393D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48" w:type="dxa"/>
          </w:tcPr>
          <w:p w14:paraId="68F129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790" w:type="dxa"/>
          </w:tcPr>
          <w:p w14:paraId="06C7A5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170" w:type="dxa"/>
          </w:tcPr>
          <w:p w14:paraId="34160A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64" w:type="dxa"/>
          </w:tcPr>
          <w:p w14:paraId="4C9D96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841" w:type="dxa"/>
          </w:tcPr>
          <w:p w14:paraId="54A2DF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74" w:type="dxa"/>
          </w:tcPr>
          <w:p w14:paraId="0766E9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150EA39" w14:textId="77777777" w:rsidTr="007E2376">
        <w:trPr>
          <w:jc w:val="center"/>
        </w:trPr>
        <w:tc>
          <w:tcPr>
            <w:tcW w:w="2728" w:type="dxa"/>
          </w:tcPr>
          <w:p w14:paraId="5E766F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20" w:type="dxa"/>
          </w:tcPr>
          <w:p w14:paraId="00B149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881" w:type="dxa"/>
          </w:tcPr>
          <w:p w14:paraId="2C5771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748" w:type="dxa"/>
          </w:tcPr>
          <w:p w14:paraId="31B5FE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790" w:type="dxa"/>
          </w:tcPr>
          <w:p w14:paraId="2E0178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170" w:type="dxa"/>
          </w:tcPr>
          <w:p w14:paraId="096DBB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264" w:type="dxa"/>
          </w:tcPr>
          <w:p w14:paraId="51B819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841" w:type="dxa"/>
          </w:tcPr>
          <w:p w14:paraId="1EA820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74" w:type="dxa"/>
          </w:tcPr>
          <w:p w14:paraId="3305D1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462D94E" w14:textId="77777777" w:rsidTr="007E2376">
        <w:trPr>
          <w:jc w:val="center"/>
        </w:trPr>
        <w:tc>
          <w:tcPr>
            <w:tcW w:w="2728" w:type="dxa"/>
          </w:tcPr>
          <w:p w14:paraId="183645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20" w:type="dxa"/>
          </w:tcPr>
          <w:p w14:paraId="751533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881" w:type="dxa"/>
          </w:tcPr>
          <w:p w14:paraId="49680E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748" w:type="dxa"/>
          </w:tcPr>
          <w:p w14:paraId="3801AF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790" w:type="dxa"/>
          </w:tcPr>
          <w:p w14:paraId="33A747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170" w:type="dxa"/>
          </w:tcPr>
          <w:p w14:paraId="336BBE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264" w:type="dxa"/>
          </w:tcPr>
          <w:p w14:paraId="478913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841" w:type="dxa"/>
          </w:tcPr>
          <w:p w14:paraId="70AC71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74" w:type="dxa"/>
          </w:tcPr>
          <w:p w14:paraId="228FDE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5F374A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73A56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BEFORE FIRST BLOCK: Now, suppose the 2012 presidential election were being held TODAY…</w:t>
      </w:r>
    </w:p>
    <w:p w14:paraId="440E94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BEFORE SECOND AND THIRD BLOCK: And if the 2012 election were being held TODAY…</w:t>
      </w:r>
    </w:p>
    <w:p w14:paraId="7E52B8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66E71B3" w14:textId="77777777" w:rsidR="00344056" w:rsidRPr="00DE6C92" w:rsidRDefault="00344056" w:rsidP="00344056">
      <w:pPr>
        <w:rPr>
          <w:rFonts w:ascii="Georgia" w:hAnsi="Georgia"/>
          <w:b/>
          <w:sz w:val="22"/>
          <w:szCs w:val="22"/>
        </w:rPr>
      </w:pPr>
      <w:r w:rsidRPr="00DE6C92">
        <w:rPr>
          <w:rFonts w:ascii="Georgia" w:hAnsi="Georgia"/>
          <w:b/>
          <w:sz w:val="22"/>
          <w:szCs w:val="22"/>
        </w:rPr>
        <w:t>NO QUESTION 18</w:t>
      </w:r>
    </w:p>
    <w:p w14:paraId="160CC45C" w14:textId="77777777" w:rsidR="00344056" w:rsidRPr="00DE6C92" w:rsidRDefault="0034405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2D5B938" w14:textId="77777777" w:rsidR="00D44F93"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5C2F4ADF" w14:textId="77777777" w:rsidR="00D44F93" w:rsidRDefault="00D44F93">
      <w:pPr>
        <w:rPr>
          <w:rFonts w:ascii="Georgia" w:hAnsi="Georgia"/>
          <w:sz w:val="22"/>
          <w:szCs w:val="22"/>
        </w:rPr>
      </w:pPr>
      <w:r>
        <w:rPr>
          <w:rFonts w:ascii="Georgia" w:hAnsi="Georgia"/>
          <w:sz w:val="22"/>
          <w:szCs w:val="22"/>
        </w:rPr>
        <w:br w:type="page"/>
      </w:r>
    </w:p>
    <w:p w14:paraId="1D582954" w14:textId="77777777" w:rsidR="009C337A" w:rsidRDefault="007E2376">
      <w:pPr>
        <w:tabs>
          <w:tab w:val="left" w:pos="-1620"/>
          <w:tab w:val="left" w:pos="-1440"/>
          <w:tab w:val="left" w:pos="-720"/>
          <w:tab w:val="left" w:pos="720"/>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Change w:id="12" w:author="glivingston" w:date="2013-09-11T11:30:00Z">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pPr>
        </w:pPrChange>
      </w:pPr>
      <w:r w:rsidRPr="00DE6C92">
        <w:rPr>
          <w:rFonts w:ascii="Georgia" w:hAnsi="Georgia"/>
          <w:sz w:val="22"/>
          <w:szCs w:val="22"/>
        </w:rPr>
        <w:t>19.</w:t>
      </w:r>
      <w:r w:rsidRPr="00DE6C92">
        <w:rPr>
          <w:rFonts w:ascii="Georgia" w:hAnsi="Georgia"/>
          <w:sz w:val="22"/>
          <w:szCs w:val="22"/>
        </w:rPr>
        <w:tab/>
        <w:t>If you had to choose between, (READ LIST), who would you vote for?  </w:t>
      </w:r>
    </w:p>
    <w:p w14:paraId="5A363D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1357"/>
        <w:gridCol w:w="1579"/>
        <w:gridCol w:w="1330"/>
        <w:gridCol w:w="1394"/>
        <w:gridCol w:w="1215"/>
        <w:gridCol w:w="1189"/>
      </w:tblGrid>
      <w:tr w:rsidR="007E2376" w:rsidRPr="00DE6C92" w14:paraId="08D5ACBF" w14:textId="77777777" w:rsidTr="007E2376">
        <w:trPr>
          <w:jc w:val="center"/>
        </w:trPr>
        <w:tc>
          <w:tcPr>
            <w:tcW w:w="2054" w:type="dxa"/>
            <w:shd w:val="clear" w:color="auto" w:fill="C0C0C0"/>
            <w:vAlign w:val="bottom"/>
          </w:tcPr>
          <w:p w14:paraId="6DE61E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358" w:type="dxa"/>
            <w:shd w:val="clear" w:color="auto" w:fill="C0C0C0"/>
            <w:vAlign w:val="bottom"/>
          </w:tcPr>
          <w:p w14:paraId="3035A0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Barack Obama, the Democrat</w:t>
            </w:r>
          </w:p>
        </w:tc>
        <w:tc>
          <w:tcPr>
            <w:tcW w:w="1583" w:type="dxa"/>
            <w:shd w:val="clear" w:color="auto" w:fill="C0C0C0"/>
            <w:vAlign w:val="bottom"/>
          </w:tcPr>
          <w:p w14:paraId="146DAE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Mitt Romney, the Republican</w:t>
            </w:r>
          </w:p>
        </w:tc>
        <w:tc>
          <w:tcPr>
            <w:tcW w:w="1249" w:type="dxa"/>
            <w:shd w:val="clear" w:color="auto" w:fill="C0C0C0"/>
            <w:vAlign w:val="bottom"/>
          </w:tcPr>
          <w:p w14:paraId="4EBCEB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candidate</w:t>
            </w:r>
          </w:p>
        </w:tc>
        <w:tc>
          <w:tcPr>
            <w:tcW w:w="1405" w:type="dxa"/>
            <w:shd w:val="clear" w:color="auto" w:fill="C0C0C0"/>
            <w:vAlign w:val="bottom"/>
          </w:tcPr>
          <w:p w14:paraId="4090F4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Don’t care</w:t>
            </w:r>
          </w:p>
        </w:tc>
        <w:tc>
          <w:tcPr>
            <w:tcW w:w="1236" w:type="dxa"/>
            <w:shd w:val="clear" w:color="auto" w:fill="C0C0C0"/>
            <w:vAlign w:val="bottom"/>
          </w:tcPr>
          <w:p w14:paraId="14105D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92" w:type="dxa"/>
            <w:shd w:val="clear" w:color="auto" w:fill="C0C0C0"/>
            <w:vAlign w:val="bottom"/>
          </w:tcPr>
          <w:p w14:paraId="52D322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2728C3A9" w14:textId="77777777" w:rsidTr="007E2376">
        <w:trPr>
          <w:jc w:val="center"/>
        </w:trPr>
        <w:tc>
          <w:tcPr>
            <w:tcW w:w="2054" w:type="dxa"/>
          </w:tcPr>
          <w:p w14:paraId="0850D7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58" w:type="dxa"/>
          </w:tcPr>
          <w:p w14:paraId="206477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1583" w:type="dxa"/>
          </w:tcPr>
          <w:p w14:paraId="493E48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249" w:type="dxa"/>
          </w:tcPr>
          <w:p w14:paraId="7580A5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634804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36" w:type="dxa"/>
          </w:tcPr>
          <w:p w14:paraId="5CD58F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92" w:type="dxa"/>
          </w:tcPr>
          <w:p w14:paraId="07DC3D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134EC71F" w14:textId="77777777" w:rsidTr="007E2376">
        <w:trPr>
          <w:jc w:val="center"/>
        </w:trPr>
        <w:tc>
          <w:tcPr>
            <w:tcW w:w="2054" w:type="dxa"/>
          </w:tcPr>
          <w:p w14:paraId="61E6FA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58" w:type="dxa"/>
          </w:tcPr>
          <w:p w14:paraId="752774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583" w:type="dxa"/>
          </w:tcPr>
          <w:p w14:paraId="059FD0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49" w:type="dxa"/>
          </w:tcPr>
          <w:p w14:paraId="5EFEC6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6F1661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6" w:type="dxa"/>
          </w:tcPr>
          <w:p w14:paraId="489739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92" w:type="dxa"/>
          </w:tcPr>
          <w:p w14:paraId="6C8A5E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28D9660" w14:textId="77777777" w:rsidTr="007E2376">
        <w:trPr>
          <w:jc w:val="center"/>
        </w:trPr>
        <w:tc>
          <w:tcPr>
            <w:tcW w:w="2054" w:type="dxa"/>
          </w:tcPr>
          <w:p w14:paraId="5039AC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58" w:type="dxa"/>
          </w:tcPr>
          <w:p w14:paraId="4F8D4C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583" w:type="dxa"/>
          </w:tcPr>
          <w:p w14:paraId="7AC9F9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249" w:type="dxa"/>
          </w:tcPr>
          <w:p w14:paraId="31632D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44C240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36" w:type="dxa"/>
          </w:tcPr>
          <w:p w14:paraId="6B2A9C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192" w:type="dxa"/>
          </w:tcPr>
          <w:p w14:paraId="5CC2A7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6CC8A7B7" w14:textId="77777777" w:rsidTr="007E2376">
        <w:trPr>
          <w:jc w:val="center"/>
        </w:trPr>
        <w:tc>
          <w:tcPr>
            <w:tcW w:w="2054" w:type="dxa"/>
          </w:tcPr>
          <w:p w14:paraId="7CCE9F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58" w:type="dxa"/>
          </w:tcPr>
          <w:p w14:paraId="1DCA5F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583" w:type="dxa"/>
          </w:tcPr>
          <w:p w14:paraId="77AF1B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49" w:type="dxa"/>
          </w:tcPr>
          <w:p w14:paraId="13B7FF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14CF66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36" w:type="dxa"/>
          </w:tcPr>
          <w:p w14:paraId="739065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92" w:type="dxa"/>
          </w:tcPr>
          <w:p w14:paraId="058C27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56232931" w14:textId="77777777" w:rsidTr="007E2376">
        <w:trPr>
          <w:jc w:val="center"/>
        </w:trPr>
        <w:tc>
          <w:tcPr>
            <w:tcW w:w="2054" w:type="dxa"/>
          </w:tcPr>
          <w:p w14:paraId="68D70F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58" w:type="dxa"/>
          </w:tcPr>
          <w:p w14:paraId="1D80D4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583" w:type="dxa"/>
          </w:tcPr>
          <w:p w14:paraId="725515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249" w:type="dxa"/>
          </w:tcPr>
          <w:p w14:paraId="4538E4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329C09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236" w:type="dxa"/>
          </w:tcPr>
          <w:p w14:paraId="27184E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192" w:type="dxa"/>
          </w:tcPr>
          <w:p w14:paraId="6A97A1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A6554EF" w14:textId="77777777" w:rsidTr="007E2376">
        <w:trPr>
          <w:jc w:val="center"/>
        </w:trPr>
        <w:tc>
          <w:tcPr>
            <w:tcW w:w="2054" w:type="dxa"/>
          </w:tcPr>
          <w:p w14:paraId="1DF01C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58" w:type="dxa"/>
          </w:tcPr>
          <w:p w14:paraId="1F8199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583" w:type="dxa"/>
          </w:tcPr>
          <w:p w14:paraId="49DDAB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9" w:type="dxa"/>
          </w:tcPr>
          <w:p w14:paraId="57FA3C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35F465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236" w:type="dxa"/>
          </w:tcPr>
          <w:p w14:paraId="7BE1BD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192" w:type="dxa"/>
          </w:tcPr>
          <w:p w14:paraId="1E310A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16519A8" w14:textId="77777777" w:rsidTr="007E2376">
        <w:trPr>
          <w:jc w:val="center"/>
        </w:trPr>
        <w:tc>
          <w:tcPr>
            <w:tcW w:w="2054" w:type="dxa"/>
          </w:tcPr>
          <w:p w14:paraId="7C7845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58" w:type="dxa"/>
          </w:tcPr>
          <w:p w14:paraId="2D1579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1583" w:type="dxa"/>
          </w:tcPr>
          <w:p w14:paraId="2BEBAE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249" w:type="dxa"/>
          </w:tcPr>
          <w:p w14:paraId="0BA003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5" w:type="dxa"/>
          </w:tcPr>
          <w:p w14:paraId="14A17D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6" w:type="dxa"/>
          </w:tcPr>
          <w:p w14:paraId="125E8C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92" w:type="dxa"/>
          </w:tcPr>
          <w:p w14:paraId="504EFD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1E95E1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w:t>
      </w:r>
    </w:p>
    <w:p w14:paraId="76F5F0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b/>
          <w:sz w:val="22"/>
          <w:szCs w:val="22"/>
        </w:rPr>
        <w:t>(Asked of total Latinos who would not vote for Obama or Romney in 2012 presidential election; Total n =218; Native born = 66; Foreign born = 152; FB U.S. citizen = 53; FB legal resident =60; FB not citizen &amp; not legal resident = 32; Registered voter = 76)</w:t>
      </w:r>
    </w:p>
    <w:p w14:paraId="541A7A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19a.</w:t>
      </w:r>
      <w:r w:rsidRPr="00DE6C92">
        <w:rPr>
          <w:rFonts w:ascii="Georgia" w:hAnsi="Georgia"/>
          <w:sz w:val="22"/>
          <w:szCs w:val="22"/>
        </w:rPr>
        <w:tab/>
        <w:t>As of TODAY, do you LEAN more to (READ LIST)?  </w:t>
      </w:r>
    </w:p>
    <w:p w14:paraId="16E3DD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1357"/>
        <w:gridCol w:w="1579"/>
        <w:gridCol w:w="1330"/>
        <w:gridCol w:w="1394"/>
        <w:gridCol w:w="1215"/>
        <w:gridCol w:w="1189"/>
      </w:tblGrid>
      <w:tr w:rsidR="007E2376" w:rsidRPr="00DE6C92" w14:paraId="5A4E3EC9" w14:textId="77777777" w:rsidTr="007E2376">
        <w:trPr>
          <w:jc w:val="center"/>
        </w:trPr>
        <w:tc>
          <w:tcPr>
            <w:tcW w:w="2054" w:type="dxa"/>
            <w:shd w:val="clear" w:color="auto" w:fill="C0C0C0"/>
            <w:vAlign w:val="bottom"/>
          </w:tcPr>
          <w:p w14:paraId="3EA462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358" w:type="dxa"/>
            <w:shd w:val="clear" w:color="auto" w:fill="C0C0C0"/>
            <w:vAlign w:val="bottom"/>
          </w:tcPr>
          <w:p w14:paraId="437561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Obama, the Democrat</w:t>
            </w:r>
          </w:p>
        </w:tc>
        <w:tc>
          <w:tcPr>
            <w:tcW w:w="1583" w:type="dxa"/>
            <w:shd w:val="clear" w:color="auto" w:fill="C0C0C0"/>
            <w:vAlign w:val="bottom"/>
          </w:tcPr>
          <w:p w14:paraId="092613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Romney, the Republican</w:t>
            </w:r>
          </w:p>
        </w:tc>
        <w:tc>
          <w:tcPr>
            <w:tcW w:w="1249" w:type="dxa"/>
            <w:shd w:val="clear" w:color="auto" w:fill="C0C0C0"/>
            <w:vAlign w:val="bottom"/>
          </w:tcPr>
          <w:p w14:paraId="14D9C8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candidate</w:t>
            </w:r>
          </w:p>
        </w:tc>
        <w:tc>
          <w:tcPr>
            <w:tcW w:w="1405" w:type="dxa"/>
            <w:shd w:val="clear" w:color="auto" w:fill="C0C0C0"/>
            <w:vAlign w:val="bottom"/>
          </w:tcPr>
          <w:p w14:paraId="01FBE5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Don’t care</w:t>
            </w:r>
          </w:p>
        </w:tc>
        <w:tc>
          <w:tcPr>
            <w:tcW w:w="1236" w:type="dxa"/>
            <w:shd w:val="clear" w:color="auto" w:fill="C0C0C0"/>
            <w:vAlign w:val="bottom"/>
          </w:tcPr>
          <w:p w14:paraId="379DA5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92" w:type="dxa"/>
            <w:shd w:val="clear" w:color="auto" w:fill="C0C0C0"/>
            <w:vAlign w:val="bottom"/>
          </w:tcPr>
          <w:p w14:paraId="35E982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15F6FE63" w14:textId="77777777" w:rsidTr="007E2376">
        <w:trPr>
          <w:jc w:val="center"/>
        </w:trPr>
        <w:tc>
          <w:tcPr>
            <w:tcW w:w="2054" w:type="dxa"/>
          </w:tcPr>
          <w:p w14:paraId="06CB91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58" w:type="dxa"/>
          </w:tcPr>
          <w:p w14:paraId="4A976F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583" w:type="dxa"/>
          </w:tcPr>
          <w:p w14:paraId="2E9E28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49" w:type="dxa"/>
          </w:tcPr>
          <w:p w14:paraId="048448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61D207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236" w:type="dxa"/>
          </w:tcPr>
          <w:p w14:paraId="5182C7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192" w:type="dxa"/>
          </w:tcPr>
          <w:p w14:paraId="212B52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4D6D5AC" w14:textId="77777777" w:rsidTr="007E2376">
        <w:trPr>
          <w:jc w:val="center"/>
        </w:trPr>
        <w:tc>
          <w:tcPr>
            <w:tcW w:w="2054" w:type="dxa"/>
          </w:tcPr>
          <w:p w14:paraId="3F89CA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58" w:type="dxa"/>
          </w:tcPr>
          <w:p w14:paraId="242FFC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583" w:type="dxa"/>
          </w:tcPr>
          <w:p w14:paraId="5FE360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49" w:type="dxa"/>
          </w:tcPr>
          <w:p w14:paraId="30FD83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5" w:type="dxa"/>
          </w:tcPr>
          <w:p w14:paraId="08B749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236" w:type="dxa"/>
          </w:tcPr>
          <w:p w14:paraId="7A8542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192" w:type="dxa"/>
          </w:tcPr>
          <w:p w14:paraId="655910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541A94B" w14:textId="77777777" w:rsidTr="007E2376">
        <w:trPr>
          <w:jc w:val="center"/>
        </w:trPr>
        <w:tc>
          <w:tcPr>
            <w:tcW w:w="2054" w:type="dxa"/>
          </w:tcPr>
          <w:p w14:paraId="60CFFF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58" w:type="dxa"/>
          </w:tcPr>
          <w:p w14:paraId="268202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583" w:type="dxa"/>
          </w:tcPr>
          <w:p w14:paraId="649FB2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249" w:type="dxa"/>
          </w:tcPr>
          <w:p w14:paraId="5DA2A4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439711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236" w:type="dxa"/>
          </w:tcPr>
          <w:p w14:paraId="158714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192" w:type="dxa"/>
          </w:tcPr>
          <w:p w14:paraId="7A2555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56CED2E3" w14:textId="77777777" w:rsidTr="007E2376">
        <w:trPr>
          <w:jc w:val="center"/>
        </w:trPr>
        <w:tc>
          <w:tcPr>
            <w:tcW w:w="2054" w:type="dxa"/>
          </w:tcPr>
          <w:p w14:paraId="430865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58" w:type="dxa"/>
          </w:tcPr>
          <w:p w14:paraId="341D91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583" w:type="dxa"/>
          </w:tcPr>
          <w:p w14:paraId="6D59A5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49" w:type="dxa"/>
          </w:tcPr>
          <w:p w14:paraId="2332F9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75AD07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236" w:type="dxa"/>
          </w:tcPr>
          <w:p w14:paraId="0A14C3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192" w:type="dxa"/>
          </w:tcPr>
          <w:p w14:paraId="59A62B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A4E369A" w14:textId="77777777" w:rsidTr="007E2376">
        <w:trPr>
          <w:jc w:val="center"/>
        </w:trPr>
        <w:tc>
          <w:tcPr>
            <w:tcW w:w="2054" w:type="dxa"/>
          </w:tcPr>
          <w:p w14:paraId="577D32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58" w:type="dxa"/>
          </w:tcPr>
          <w:p w14:paraId="790CB8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583" w:type="dxa"/>
          </w:tcPr>
          <w:p w14:paraId="7801DD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49" w:type="dxa"/>
          </w:tcPr>
          <w:p w14:paraId="7A8931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7C3091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236" w:type="dxa"/>
          </w:tcPr>
          <w:p w14:paraId="6E40E8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192" w:type="dxa"/>
          </w:tcPr>
          <w:p w14:paraId="4B1687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20F18F38" w14:textId="77777777" w:rsidTr="007E2376">
        <w:trPr>
          <w:jc w:val="center"/>
        </w:trPr>
        <w:tc>
          <w:tcPr>
            <w:tcW w:w="2054" w:type="dxa"/>
          </w:tcPr>
          <w:p w14:paraId="659181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58" w:type="dxa"/>
          </w:tcPr>
          <w:p w14:paraId="1A2E20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583" w:type="dxa"/>
          </w:tcPr>
          <w:p w14:paraId="76B0AF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49" w:type="dxa"/>
          </w:tcPr>
          <w:p w14:paraId="733F53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5F7568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36" w:type="dxa"/>
          </w:tcPr>
          <w:p w14:paraId="364217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192" w:type="dxa"/>
          </w:tcPr>
          <w:p w14:paraId="208B74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21313E73" w14:textId="77777777" w:rsidTr="007E2376">
        <w:trPr>
          <w:jc w:val="center"/>
        </w:trPr>
        <w:tc>
          <w:tcPr>
            <w:tcW w:w="2054" w:type="dxa"/>
          </w:tcPr>
          <w:p w14:paraId="6E100A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58" w:type="dxa"/>
          </w:tcPr>
          <w:p w14:paraId="7867CC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583" w:type="dxa"/>
          </w:tcPr>
          <w:p w14:paraId="412B30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249" w:type="dxa"/>
          </w:tcPr>
          <w:p w14:paraId="30F430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5" w:type="dxa"/>
          </w:tcPr>
          <w:p w14:paraId="22EB08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236" w:type="dxa"/>
          </w:tcPr>
          <w:p w14:paraId="2DAB17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192" w:type="dxa"/>
          </w:tcPr>
          <w:p w14:paraId="17A49D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79357C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
    <w:p w14:paraId="140822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19/19a Combination Table</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1401"/>
        <w:gridCol w:w="1401"/>
        <w:gridCol w:w="1330"/>
        <w:gridCol w:w="1366"/>
        <w:gridCol w:w="1165"/>
        <w:gridCol w:w="1182"/>
      </w:tblGrid>
      <w:tr w:rsidR="007E2376" w:rsidRPr="00DE6C92" w14:paraId="4D81F6AC" w14:textId="77777777" w:rsidTr="007E2376">
        <w:trPr>
          <w:jc w:val="center"/>
        </w:trPr>
        <w:tc>
          <w:tcPr>
            <w:tcW w:w="2054" w:type="dxa"/>
            <w:shd w:val="clear" w:color="auto" w:fill="C0C0C0"/>
            <w:vAlign w:val="bottom"/>
          </w:tcPr>
          <w:p w14:paraId="173234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29" w:type="dxa"/>
            <w:shd w:val="clear" w:color="auto" w:fill="C0C0C0"/>
            <w:vAlign w:val="bottom"/>
          </w:tcPr>
          <w:p w14:paraId="7C1D72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Vote/Lean Obama</w:t>
            </w:r>
          </w:p>
        </w:tc>
        <w:tc>
          <w:tcPr>
            <w:tcW w:w="1390" w:type="dxa"/>
            <w:shd w:val="clear" w:color="auto" w:fill="C0C0C0"/>
            <w:vAlign w:val="bottom"/>
          </w:tcPr>
          <w:p w14:paraId="10C340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Vote/Lean Romney</w:t>
            </w:r>
          </w:p>
        </w:tc>
        <w:tc>
          <w:tcPr>
            <w:tcW w:w="1249" w:type="dxa"/>
            <w:shd w:val="clear" w:color="auto" w:fill="C0C0C0"/>
            <w:vAlign w:val="bottom"/>
          </w:tcPr>
          <w:p w14:paraId="2D9479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candidate</w:t>
            </w:r>
          </w:p>
        </w:tc>
        <w:tc>
          <w:tcPr>
            <w:tcW w:w="1405" w:type="dxa"/>
            <w:shd w:val="clear" w:color="auto" w:fill="C0C0C0"/>
            <w:vAlign w:val="bottom"/>
          </w:tcPr>
          <w:p w14:paraId="341252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Don’t care</w:t>
            </w:r>
          </w:p>
        </w:tc>
        <w:tc>
          <w:tcPr>
            <w:tcW w:w="1236" w:type="dxa"/>
            <w:shd w:val="clear" w:color="auto" w:fill="C0C0C0"/>
            <w:vAlign w:val="bottom"/>
          </w:tcPr>
          <w:p w14:paraId="3DFD1A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92" w:type="dxa"/>
            <w:shd w:val="clear" w:color="auto" w:fill="C0C0C0"/>
            <w:vAlign w:val="bottom"/>
          </w:tcPr>
          <w:p w14:paraId="31F2DF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120D7A4D" w14:textId="77777777" w:rsidTr="007E2376">
        <w:trPr>
          <w:jc w:val="center"/>
        </w:trPr>
        <w:tc>
          <w:tcPr>
            <w:tcW w:w="2054" w:type="dxa"/>
          </w:tcPr>
          <w:p w14:paraId="0DE10D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9" w:type="dxa"/>
          </w:tcPr>
          <w:p w14:paraId="0DDC8D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390" w:type="dxa"/>
          </w:tcPr>
          <w:p w14:paraId="611C22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49" w:type="dxa"/>
          </w:tcPr>
          <w:p w14:paraId="0F60E5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13457A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36" w:type="dxa"/>
          </w:tcPr>
          <w:p w14:paraId="6B8675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92" w:type="dxa"/>
          </w:tcPr>
          <w:p w14:paraId="2055AE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2433A67" w14:textId="77777777" w:rsidTr="007E2376">
        <w:trPr>
          <w:jc w:val="center"/>
        </w:trPr>
        <w:tc>
          <w:tcPr>
            <w:tcW w:w="2054" w:type="dxa"/>
          </w:tcPr>
          <w:p w14:paraId="2A198E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9" w:type="dxa"/>
          </w:tcPr>
          <w:p w14:paraId="318721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1390" w:type="dxa"/>
          </w:tcPr>
          <w:p w14:paraId="28215C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249" w:type="dxa"/>
          </w:tcPr>
          <w:p w14:paraId="22D90F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7C221E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6" w:type="dxa"/>
          </w:tcPr>
          <w:p w14:paraId="43EFDC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92" w:type="dxa"/>
          </w:tcPr>
          <w:p w14:paraId="63E3B9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64E33B8E" w14:textId="77777777" w:rsidTr="007E2376">
        <w:trPr>
          <w:jc w:val="center"/>
        </w:trPr>
        <w:tc>
          <w:tcPr>
            <w:tcW w:w="2054" w:type="dxa"/>
          </w:tcPr>
          <w:p w14:paraId="582459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9" w:type="dxa"/>
          </w:tcPr>
          <w:p w14:paraId="0588C7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390" w:type="dxa"/>
          </w:tcPr>
          <w:p w14:paraId="6B6400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9" w:type="dxa"/>
          </w:tcPr>
          <w:p w14:paraId="766D0F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50E62C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36" w:type="dxa"/>
          </w:tcPr>
          <w:p w14:paraId="294EA3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92" w:type="dxa"/>
          </w:tcPr>
          <w:p w14:paraId="48E06D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5851CFBD" w14:textId="77777777" w:rsidTr="007E2376">
        <w:trPr>
          <w:jc w:val="center"/>
        </w:trPr>
        <w:tc>
          <w:tcPr>
            <w:tcW w:w="2054" w:type="dxa"/>
          </w:tcPr>
          <w:p w14:paraId="7C709D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9" w:type="dxa"/>
          </w:tcPr>
          <w:p w14:paraId="0769BF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1390" w:type="dxa"/>
          </w:tcPr>
          <w:p w14:paraId="7EF249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249" w:type="dxa"/>
          </w:tcPr>
          <w:p w14:paraId="3003CA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1C74C2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36" w:type="dxa"/>
          </w:tcPr>
          <w:p w14:paraId="465713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92" w:type="dxa"/>
          </w:tcPr>
          <w:p w14:paraId="15A43A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6F37E073" w14:textId="77777777" w:rsidTr="007E2376">
        <w:trPr>
          <w:jc w:val="center"/>
        </w:trPr>
        <w:tc>
          <w:tcPr>
            <w:tcW w:w="2054" w:type="dxa"/>
          </w:tcPr>
          <w:p w14:paraId="559B79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9" w:type="dxa"/>
          </w:tcPr>
          <w:p w14:paraId="488856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390" w:type="dxa"/>
          </w:tcPr>
          <w:p w14:paraId="317252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249" w:type="dxa"/>
          </w:tcPr>
          <w:p w14:paraId="09DDDE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1FBB2D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236" w:type="dxa"/>
          </w:tcPr>
          <w:p w14:paraId="6ABF46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92" w:type="dxa"/>
          </w:tcPr>
          <w:p w14:paraId="46F990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6C9BCBB0" w14:textId="77777777" w:rsidTr="007E2376">
        <w:trPr>
          <w:jc w:val="center"/>
        </w:trPr>
        <w:tc>
          <w:tcPr>
            <w:tcW w:w="2054" w:type="dxa"/>
          </w:tcPr>
          <w:p w14:paraId="4DAA9E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9" w:type="dxa"/>
          </w:tcPr>
          <w:p w14:paraId="258AB9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390" w:type="dxa"/>
          </w:tcPr>
          <w:p w14:paraId="560670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249" w:type="dxa"/>
          </w:tcPr>
          <w:p w14:paraId="500FCF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09A6DF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236" w:type="dxa"/>
          </w:tcPr>
          <w:p w14:paraId="61DDE4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92" w:type="dxa"/>
          </w:tcPr>
          <w:p w14:paraId="189D7B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43CE446" w14:textId="77777777" w:rsidTr="007E2376">
        <w:trPr>
          <w:jc w:val="center"/>
        </w:trPr>
        <w:tc>
          <w:tcPr>
            <w:tcW w:w="2054" w:type="dxa"/>
          </w:tcPr>
          <w:p w14:paraId="2FE20B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9" w:type="dxa"/>
          </w:tcPr>
          <w:p w14:paraId="0DE8FB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1390" w:type="dxa"/>
          </w:tcPr>
          <w:p w14:paraId="3DFB72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249" w:type="dxa"/>
          </w:tcPr>
          <w:p w14:paraId="7262D2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543D52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6" w:type="dxa"/>
          </w:tcPr>
          <w:p w14:paraId="4F9388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92" w:type="dxa"/>
          </w:tcPr>
          <w:p w14:paraId="69EAEA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5F0E3C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0310A1F" w14:textId="77777777" w:rsidR="00D44F93"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345E3003" w14:textId="77777777" w:rsidR="00D44F93" w:rsidRDefault="00D44F93">
      <w:pPr>
        <w:rPr>
          <w:rFonts w:ascii="Georgia" w:hAnsi="Georgia"/>
          <w:sz w:val="22"/>
          <w:szCs w:val="22"/>
        </w:rPr>
      </w:pPr>
      <w:r>
        <w:rPr>
          <w:rFonts w:ascii="Georgia" w:hAnsi="Georgia"/>
          <w:sz w:val="22"/>
          <w:szCs w:val="22"/>
        </w:rPr>
        <w:br w:type="page"/>
      </w:r>
    </w:p>
    <w:p w14:paraId="1C64BA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20.</w:t>
      </w:r>
      <w:r w:rsidRPr="00DE6C92">
        <w:rPr>
          <w:rFonts w:ascii="Georgia" w:hAnsi="Georgia"/>
          <w:sz w:val="22"/>
          <w:szCs w:val="22"/>
        </w:rPr>
        <w:tab/>
        <w:t>If you had to choose between, (READ LIST), who would you vote for?  </w:t>
      </w:r>
    </w:p>
    <w:p w14:paraId="5F4F0C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4"/>
        <w:gridCol w:w="1441"/>
        <w:gridCol w:w="1507"/>
        <w:gridCol w:w="1330"/>
        <w:gridCol w:w="1378"/>
        <w:gridCol w:w="1186"/>
        <w:gridCol w:w="1185"/>
      </w:tblGrid>
      <w:tr w:rsidR="007E2376" w:rsidRPr="00DE6C92" w14:paraId="77D14288" w14:textId="77777777" w:rsidTr="007E2376">
        <w:trPr>
          <w:jc w:val="center"/>
        </w:trPr>
        <w:tc>
          <w:tcPr>
            <w:tcW w:w="2054" w:type="dxa"/>
            <w:shd w:val="clear" w:color="auto" w:fill="C0C0C0"/>
            <w:vAlign w:val="bottom"/>
          </w:tcPr>
          <w:p w14:paraId="76A089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455" w:type="dxa"/>
            <w:shd w:val="clear" w:color="auto" w:fill="C0C0C0"/>
            <w:vAlign w:val="bottom"/>
          </w:tcPr>
          <w:p w14:paraId="07C635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Barak Obama, the Democrat</w:t>
            </w:r>
          </w:p>
        </w:tc>
        <w:tc>
          <w:tcPr>
            <w:tcW w:w="1390" w:type="dxa"/>
            <w:shd w:val="clear" w:color="auto" w:fill="C0C0C0"/>
            <w:vAlign w:val="bottom"/>
          </w:tcPr>
          <w:p w14:paraId="59F9B4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Rick Perry, the Republican</w:t>
            </w:r>
          </w:p>
        </w:tc>
        <w:tc>
          <w:tcPr>
            <w:tcW w:w="1249" w:type="dxa"/>
            <w:shd w:val="clear" w:color="auto" w:fill="C0C0C0"/>
            <w:vAlign w:val="bottom"/>
          </w:tcPr>
          <w:p w14:paraId="5B9282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candidate</w:t>
            </w:r>
          </w:p>
        </w:tc>
        <w:tc>
          <w:tcPr>
            <w:tcW w:w="1405" w:type="dxa"/>
            <w:shd w:val="clear" w:color="auto" w:fill="C0C0C0"/>
            <w:vAlign w:val="bottom"/>
          </w:tcPr>
          <w:p w14:paraId="1E9C2A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Don’t care</w:t>
            </w:r>
          </w:p>
        </w:tc>
        <w:tc>
          <w:tcPr>
            <w:tcW w:w="1236" w:type="dxa"/>
            <w:shd w:val="clear" w:color="auto" w:fill="C0C0C0"/>
            <w:vAlign w:val="bottom"/>
          </w:tcPr>
          <w:p w14:paraId="6804C7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92" w:type="dxa"/>
            <w:shd w:val="clear" w:color="auto" w:fill="C0C0C0"/>
            <w:vAlign w:val="bottom"/>
          </w:tcPr>
          <w:p w14:paraId="1A778F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5C362A48" w14:textId="77777777" w:rsidTr="007E2376">
        <w:trPr>
          <w:jc w:val="center"/>
        </w:trPr>
        <w:tc>
          <w:tcPr>
            <w:tcW w:w="2054" w:type="dxa"/>
          </w:tcPr>
          <w:p w14:paraId="31F260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455" w:type="dxa"/>
          </w:tcPr>
          <w:p w14:paraId="3A6EF8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1390" w:type="dxa"/>
          </w:tcPr>
          <w:p w14:paraId="4E4ED3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249" w:type="dxa"/>
          </w:tcPr>
          <w:p w14:paraId="4101FC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0450B3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236" w:type="dxa"/>
          </w:tcPr>
          <w:p w14:paraId="27076B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92" w:type="dxa"/>
          </w:tcPr>
          <w:p w14:paraId="62B887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5D05B43B" w14:textId="77777777" w:rsidTr="007E2376">
        <w:trPr>
          <w:jc w:val="center"/>
        </w:trPr>
        <w:tc>
          <w:tcPr>
            <w:tcW w:w="2054" w:type="dxa"/>
          </w:tcPr>
          <w:p w14:paraId="2500ED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455" w:type="dxa"/>
          </w:tcPr>
          <w:p w14:paraId="2F954D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390" w:type="dxa"/>
          </w:tcPr>
          <w:p w14:paraId="0DB8B0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249" w:type="dxa"/>
          </w:tcPr>
          <w:p w14:paraId="015FB4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4FA998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36" w:type="dxa"/>
          </w:tcPr>
          <w:p w14:paraId="385CFA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92" w:type="dxa"/>
          </w:tcPr>
          <w:p w14:paraId="61F708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42C013B" w14:textId="77777777" w:rsidTr="007E2376">
        <w:trPr>
          <w:jc w:val="center"/>
        </w:trPr>
        <w:tc>
          <w:tcPr>
            <w:tcW w:w="2054" w:type="dxa"/>
          </w:tcPr>
          <w:p w14:paraId="3EE021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455" w:type="dxa"/>
          </w:tcPr>
          <w:p w14:paraId="377FDA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390" w:type="dxa"/>
          </w:tcPr>
          <w:p w14:paraId="3EE96C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9" w:type="dxa"/>
          </w:tcPr>
          <w:p w14:paraId="1BF2F8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53222C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36" w:type="dxa"/>
          </w:tcPr>
          <w:p w14:paraId="611EF7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92" w:type="dxa"/>
          </w:tcPr>
          <w:p w14:paraId="7BFA16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44C08597" w14:textId="77777777" w:rsidTr="007E2376">
        <w:trPr>
          <w:jc w:val="center"/>
        </w:trPr>
        <w:tc>
          <w:tcPr>
            <w:tcW w:w="2054" w:type="dxa"/>
          </w:tcPr>
          <w:p w14:paraId="673803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455" w:type="dxa"/>
          </w:tcPr>
          <w:p w14:paraId="6AEA77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390" w:type="dxa"/>
          </w:tcPr>
          <w:p w14:paraId="3FFFDF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249" w:type="dxa"/>
          </w:tcPr>
          <w:p w14:paraId="563115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341FDA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36" w:type="dxa"/>
          </w:tcPr>
          <w:p w14:paraId="45115B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92" w:type="dxa"/>
          </w:tcPr>
          <w:p w14:paraId="45E387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2545CF2A" w14:textId="77777777" w:rsidTr="007E2376">
        <w:trPr>
          <w:jc w:val="center"/>
        </w:trPr>
        <w:tc>
          <w:tcPr>
            <w:tcW w:w="2054" w:type="dxa"/>
          </w:tcPr>
          <w:p w14:paraId="28D1CE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455" w:type="dxa"/>
          </w:tcPr>
          <w:p w14:paraId="13EA98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1390" w:type="dxa"/>
          </w:tcPr>
          <w:p w14:paraId="29EB33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249" w:type="dxa"/>
          </w:tcPr>
          <w:p w14:paraId="3F26DD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510F59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36" w:type="dxa"/>
          </w:tcPr>
          <w:p w14:paraId="54EFEC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92" w:type="dxa"/>
          </w:tcPr>
          <w:p w14:paraId="134A52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2777AA8" w14:textId="77777777" w:rsidTr="007E2376">
        <w:trPr>
          <w:jc w:val="center"/>
        </w:trPr>
        <w:tc>
          <w:tcPr>
            <w:tcW w:w="2054" w:type="dxa"/>
          </w:tcPr>
          <w:p w14:paraId="022945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455" w:type="dxa"/>
          </w:tcPr>
          <w:p w14:paraId="046B08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390" w:type="dxa"/>
          </w:tcPr>
          <w:p w14:paraId="1925AA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249" w:type="dxa"/>
          </w:tcPr>
          <w:p w14:paraId="54FA71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26ECF7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36" w:type="dxa"/>
          </w:tcPr>
          <w:p w14:paraId="6BE9E9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192" w:type="dxa"/>
          </w:tcPr>
          <w:p w14:paraId="079D8E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540DE126" w14:textId="77777777" w:rsidTr="007E2376">
        <w:trPr>
          <w:jc w:val="center"/>
        </w:trPr>
        <w:tc>
          <w:tcPr>
            <w:tcW w:w="2054" w:type="dxa"/>
          </w:tcPr>
          <w:p w14:paraId="7CA969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455" w:type="dxa"/>
          </w:tcPr>
          <w:p w14:paraId="0A4FB7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390" w:type="dxa"/>
          </w:tcPr>
          <w:p w14:paraId="2F38DC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9" w:type="dxa"/>
          </w:tcPr>
          <w:p w14:paraId="33652D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4B9CF8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36" w:type="dxa"/>
          </w:tcPr>
          <w:p w14:paraId="5FF2A3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92" w:type="dxa"/>
          </w:tcPr>
          <w:p w14:paraId="7A7420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338354EF" w14:textId="77777777" w:rsidR="007E2376" w:rsidRPr="00DE6C92" w:rsidRDefault="007E2376" w:rsidP="007E2376">
      <w:pPr>
        <w:rPr>
          <w:rFonts w:ascii="Georgia" w:hAnsi="Georgia"/>
          <w:sz w:val="22"/>
          <w:szCs w:val="22"/>
        </w:rPr>
      </w:pPr>
    </w:p>
    <w:p w14:paraId="505E1E67" w14:textId="77777777" w:rsidR="007E2376" w:rsidRPr="00DE6C92" w:rsidDel="00EF10E1"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del w:id="13" w:author="glivingston" w:date="2013-09-11T11:30:00Z"/>
          <w:rFonts w:ascii="Georgia" w:hAnsi="Georgia"/>
          <w:b/>
          <w:sz w:val="22"/>
          <w:szCs w:val="22"/>
        </w:rPr>
      </w:pPr>
      <w:r w:rsidRPr="00DE6C92">
        <w:rPr>
          <w:rFonts w:ascii="Georgia" w:hAnsi="Georgia"/>
          <w:b/>
          <w:sz w:val="22"/>
          <w:szCs w:val="22"/>
        </w:rPr>
        <w:t xml:space="preserve">(Asked of total Latinos who would not vote for Obama or Perry in 2012 presidential </w:t>
      </w:r>
      <w:proofErr w:type="gramStart"/>
      <w:r w:rsidRPr="00DE6C92">
        <w:rPr>
          <w:rFonts w:ascii="Georgia" w:hAnsi="Georgia"/>
          <w:b/>
          <w:sz w:val="22"/>
          <w:szCs w:val="22"/>
        </w:rPr>
        <w:t>election;</w:t>
      </w:r>
      <w:proofErr w:type="gramEnd"/>
      <w:r w:rsidRPr="00DE6C92">
        <w:rPr>
          <w:rFonts w:ascii="Georgia" w:hAnsi="Georgia"/>
          <w:b/>
          <w:sz w:val="22"/>
          <w:szCs w:val="22"/>
        </w:rPr>
        <w:t xml:space="preserve"> </w:t>
      </w:r>
    </w:p>
    <w:p w14:paraId="45C13D7E" w14:textId="77777777" w:rsidR="009C337A" w:rsidRDefault="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Change w:id="14" w:author="glivingston" w:date="2013-09-11T11:30:00Z">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pPr>
        </w:pPrChange>
      </w:pPr>
      <w:r w:rsidRPr="00DE6C92">
        <w:rPr>
          <w:rFonts w:ascii="Georgia" w:hAnsi="Georgia"/>
          <w:b/>
          <w:sz w:val="22"/>
          <w:szCs w:val="22"/>
        </w:rPr>
        <w:t>Total n =211; Native born = 70; Foreign born = 141; FB U.S. citizen = 50; FB legal resident = 54; FB not citizen &amp; not legal resident = 29; Registered voter = 74)</w:t>
      </w:r>
    </w:p>
    <w:p w14:paraId="2160F0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20a.   As of TODAY, do you LEAN more to (READ LIST)?  </w:t>
      </w:r>
    </w:p>
    <w:p w14:paraId="1EE6F8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1356"/>
        <w:gridCol w:w="1507"/>
        <w:gridCol w:w="1330"/>
        <w:gridCol w:w="1384"/>
        <w:gridCol w:w="1198"/>
        <w:gridCol w:w="1187"/>
      </w:tblGrid>
      <w:tr w:rsidR="007E2376" w:rsidRPr="00DE6C92" w14:paraId="1F9A1C2B" w14:textId="77777777" w:rsidTr="007E2376">
        <w:trPr>
          <w:jc w:val="center"/>
        </w:trPr>
        <w:tc>
          <w:tcPr>
            <w:tcW w:w="2054" w:type="dxa"/>
            <w:shd w:val="clear" w:color="auto" w:fill="C0C0C0"/>
            <w:vAlign w:val="bottom"/>
          </w:tcPr>
          <w:p w14:paraId="1DE83E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358" w:type="dxa"/>
            <w:shd w:val="clear" w:color="auto" w:fill="C0C0C0"/>
            <w:vAlign w:val="bottom"/>
          </w:tcPr>
          <w:p w14:paraId="71AF49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Obama, the Democrat</w:t>
            </w:r>
          </w:p>
        </w:tc>
        <w:tc>
          <w:tcPr>
            <w:tcW w:w="1447" w:type="dxa"/>
            <w:shd w:val="clear" w:color="auto" w:fill="C0C0C0"/>
            <w:vAlign w:val="bottom"/>
          </w:tcPr>
          <w:p w14:paraId="6CAAD5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Perry, the Republican</w:t>
            </w:r>
          </w:p>
        </w:tc>
        <w:tc>
          <w:tcPr>
            <w:tcW w:w="1249" w:type="dxa"/>
            <w:shd w:val="clear" w:color="auto" w:fill="C0C0C0"/>
            <w:vAlign w:val="bottom"/>
          </w:tcPr>
          <w:p w14:paraId="70C6E3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candidate</w:t>
            </w:r>
          </w:p>
        </w:tc>
        <w:tc>
          <w:tcPr>
            <w:tcW w:w="1405" w:type="dxa"/>
            <w:shd w:val="clear" w:color="auto" w:fill="C0C0C0"/>
            <w:vAlign w:val="bottom"/>
          </w:tcPr>
          <w:p w14:paraId="1900C3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Don’t care</w:t>
            </w:r>
          </w:p>
        </w:tc>
        <w:tc>
          <w:tcPr>
            <w:tcW w:w="1236" w:type="dxa"/>
            <w:shd w:val="clear" w:color="auto" w:fill="C0C0C0"/>
            <w:vAlign w:val="bottom"/>
          </w:tcPr>
          <w:p w14:paraId="4D509A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92" w:type="dxa"/>
            <w:shd w:val="clear" w:color="auto" w:fill="C0C0C0"/>
            <w:vAlign w:val="bottom"/>
          </w:tcPr>
          <w:p w14:paraId="2842A3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607213E9" w14:textId="77777777" w:rsidTr="007E2376">
        <w:trPr>
          <w:jc w:val="center"/>
        </w:trPr>
        <w:tc>
          <w:tcPr>
            <w:tcW w:w="2054" w:type="dxa"/>
          </w:tcPr>
          <w:p w14:paraId="76376F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58" w:type="dxa"/>
          </w:tcPr>
          <w:p w14:paraId="47C6A8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447" w:type="dxa"/>
          </w:tcPr>
          <w:p w14:paraId="2B48DB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49" w:type="dxa"/>
          </w:tcPr>
          <w:p w14:paraId="25275B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71FD12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236" w:type="dxa"/>
          </w:tcPr>
          <w:p w14:paraId="14CB9A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192" w:type="dxa"/>
          </w:tcPr>
          <w:p w14:paraId="61E31A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1E87FEE5" w14:textId="77777777" w:rsidTr="007E2376">
        <w:trPr>
          <w:jc w:val="center"/>
        </w:trPr>
        <w:tc>
          <w:tcPr>
            <w:tcW w:w="2054" w:type="dxa"/>
          </w:tcPr>
          <w:p w14:paraId="1372C0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58" w:type="dxa"/>
          </w:tcPr>
          <w:p w14:paraId="345421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447" w:type="dxa"/>
          </w:tcPr>
          <w:p w14:paraId="1A8C62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249" w:type="dxa"/>
          </w:tcPr>
          <w:p w14:paraId="16A7CE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5" w:type="dxa"/>
          </w:tcPr>
          <w:p w14:paraId="3E9E70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236" w:type="dxa"/>
          </w:tcPr>
          <w:p w14:paraId="5F617A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192" w:type="dxa"/>
          </w:tcPr>
          <w:p w14:paraId="39A232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754F623" w14:textId="77777777" w:rsidTr="007E2376">
        <w:trPr>
          <w:jc w:val="center"/>
        </w:trPr>
        <w:tc>
          <w:tcPr>
            <w:tcW w:w="2054" w:type="dxa"/>
          </w:tcPr>
          <w:p w14:paraId="624A60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58" w:type="dxa"/>
          </w:tcPr>
          <w:p w14:paraId="5A60EE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447" w:type="dxa"/>
          </w:tcPr>
          <w:p w14:paraId="53A260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249" w:type="dxa"/>
          </w:tcPr>
          <w:p w14:paraId="175A23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781A0A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36" w:type="dxa"/>
          </w:tcPr>
          <w:p w14:paraId="1A0A74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192" w:type="dxa"/>
          </w:tcPr>
          <w:p w14:paraId="1E17EF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40373F32" w14:textId="77777777" w:rsidTr="007E2376">
        <w:trPr>
          <w:jc w:val="center"/>
        </w:trPr>
        <w:tc>
          <w:tcPr>
            <w:tcW w:w="2054" w:type="dxa"/>
          </w:tcPr>
          <w:p w14:paraId="317353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58" w:type="dxa"/>
          </w:tcPr>
          <w:p w14:paraId="3050F4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447" w:type="dxa"/>
          </w:tcPr>
          <w:p w14:paraId="2CAF0F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9" w:type="dxa"/>
          </w:tcPr>
          <w:p w14:paraId="52FC3D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5" w:type="dxa"/>
          </w:tcPr>
          <w:p w14:paraId="31BFD3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36" w:type="dxa"/>
          </w:tcPr>
          <w:p w14:paraId="271628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192" w:type="dxa"/>
          </w:tcPr>
          <w:p w14:paraId="181A33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133A19B9" w14:textId="77777777" w:rsidTr="007E2376">
        <w:trPr>
          <w:jc w:val="center"/>
        </w:trPr>
        <w:tc>
          <w:tcPr>
            <w:tcW w:w="2054" w:type="dxa"/>
          </w:tcPr>
          <w:p w14:paraId="22803E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58" w:type="dxa"/>
          </w:tcPr>
          <w:p w14:paraId="2CF420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447" w:type="dxa"/>
          </w:tcPr>
          <w:p w14:paraId="2C924C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49" w:type="dxa"/>
          </w:tcPr>
          <w:p w14:paraId="0381D4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26CBF1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236" w:type="dxa"/>
          </w:tcPr>
          <w:p w14:paraId="790E62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192" w:type="dxa"/>
          </w:tcPr>
          <w:p w14:paraId="37DC23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r>
      <w:tr w:rsidR="007E2376" w:rsidRPr="00DE6C92" w14:paraId="707EE4D5" w14:textId="77777777" w:rsidTr="007E2376">
        <w:trPr>
          <w:jc w:val="center"/>
        </w:trPr>
        <w:tc>
          <w:tcPr>
            <w:tcW w:w="2054" w:type="dxa"/>
          </w:tcPr>
          <w:p w14:paraId="36F979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58" w:type="dxa"/>
          </w:tcPr>
          <w:p w14:paraId="1BC315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447" w:type="dxa"/>
          </w:tcPr>
          <w:p w14:paraId="262923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49" w:type="dxa"/>
          </w:tcPr>
          <w:p w14:paraId="134D96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229C41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236" w:type="dxa"/>
          </w:tcPr>
          <w:p w14:paraId="5F9616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192" w:type="dxa"/>
          </w:tcPr>
          <w:p w14:paraId="1BF712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42E77F0" w14:textId="77777777" w:rsidTr="007E2376">
        <w:trPr>
          <w:jc w:val="center"/>
        </w:trPr>
        <w:tc>
          <w:tcPr>
            <w:tcW w:w="2054" w:type="dxa"/>
          </w:tcPr>
          <w:p w14:paraId="4F1DBA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58" w:type="dxa"/>
          </w:tcPr>
          <w:p w14:paraId="4290B1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447" w:type="dxa"/>
          </w:tcPr>
          <w:p w14:paraId="43F0D6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249" w:type="dxa"/>
          </w:tcPr>
          <w:p w14:paraId="0969D8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5" w:type="dxa"/>
          </w:tcPr>
          <w:p w14:paraId="3C949B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236" w:type="dxa"/>
          </w:tcPr>
          <w:p w14:paraId="2C286F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192" w:type="dxa"/>
          </w:tcPr>
          <w:p w14:paraId="265489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55BBFA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77739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ab/>
        <w:t>20/20a Combination Table</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1401"/>
        <w:gridCol w:w="1401"/>
        <w:gridCol w:w="1330"/>
        <w:gridCol w:w="1366"/>
        <w:gridCol w:w="1165"/>
        <w:gridCol w:w="1182"/>
      </w:tblGrid>
      <w:tr w:rsidR="007E2376" w:rsidRPr="00DE6C92" w14:paraId="506D7678" w14:textId="77777777" w:rsidTr="007E2376">
        <w:trPr>
          <w:jc w:val="center"/>
        </w:trPr>
        <w:tc>
          <w:tcPr>
            <w:tcW w:w="2054" w:type="dxa"/>
            <w:shd w:val="clear" w:color="auto" w:fill="C0C0C0"/>
            <w:vAlign w:val="bottom"/>
          </w:tcPr>
          <w:p w14:paraId="23D74D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29" w:type="dxa"/>
            <w:shd w:val="clear" w:color="auto" w:fill="C0C0C0"/>
            <w:vAlign w:val="bottom"/>
          </w:tcPr>
          <w:p w14:paraId="15C50F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Vote/Lean Obama</w:t>
            </w:r>
          </w:p>
        </w:tc>
        <w:tc>
          <w:tcPr>
            <w:tcW w:w="1390" w:type="dxa"/>
            <w:shd w:val="clear" w:color="auto" w:fill="C0C0C0"/>
            <w:vAlign w:val="bottom"/>
          </w:tcPr>
          <w:p w14:paraId="43E7E0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Vote/Lean Perry</w:t>
            </w:r>
          </w:p>
        </w:tc>
        <w:tc>
          <w:tcPr>
            <w:tcW w:w="1249" w:type="dxa"/>
            <w:shd w:val="clear" w:color="auto" w:fill="C0C0C0"/>
            <w:vAlign w:val="bottom"/>
          </w:tcPr>
          <w:p w14:paraId="3191C4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candidate</w:t>
            </w:r>
          </w:p>
        </w:tc>
        <w:tc>
          <w:tcPr>
            <w:tcW w:w="1405" w:type="dxa"/>
            <w:shd w:val="clear" w:color="auto" w:fill="C0C0C0"/>
            <w:vAlign w:val="bottom"/>
          </w:tcPr>
          <w:p w14:paraId="403980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Don’t care</w:t>
            </w:r>
          </w:p>
        </w:tc>
        <w:tc>
          <w:tcPr>
            <w:tcW w:w="1236" w:type="dxa"/>
            <w:shd w:val="clear" w:color="auto" w:fill="C0C0C0"/>
            <w:vAlign w:val="bottom"/>
          </w:tcPr>
          <w:p w14:paraId="78F0E2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92" w:type="dxa"/>
            <w:shd w:val="clear" w:color="auto" w:fill="C0C0C0"/>
            <w:vAlign w:val="bottom"/>
          </w:tcPr>
          <w:p w14:paraId="4C28B3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249AB236" w14:textId="77777777" w:rsidTr="007E2376">
        <w:trPr>
          <w:jc w:val="center"/>
        </w:trPr>
        <w:tc>
          <w:tcPr>
            <w:tcW w:w="2054" w:type="dxa"/>
          </w:tcPr>
          <w:p w14:paraId="1266C6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9" w:type="dxa"/>
          </w:tcPr>
          <w:p w14:paraId="0BCFFA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390" w:type="dxa"/>
          </w:tcPr>
          <w:p w14:paraId="44CB34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49" w:type="dxa"/>
          </w:tcPr>
          <w:p w14:paraId="42AD17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05719E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36" w:type="dxa"/>
          </w:tcPr>
          <w:p w14:paraId="72EB30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92" w:type="dxa"/>
          </w:tcPr>
          <w:p w14:paraId="43A824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9733728" w14:textId="77777777" w:rsidTr="007E2376">
        <w:trPr>
          <w:jc w:val="center"/>
        </w:trPr>
        <w:tc>
          <w:tcPr>
            <w:tcW w:w="2054" w:type="dxa"/>
          </w:tcPr>
          <w:p w14:paraId="5DB394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9" w:type="dxa"/>
          </w:tcPr>
          <w:p w14:paraId="4D5455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1390" w:type="dxa"/>
          </w:tcPr>
          <w:p w14:paraId="375584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9" w:type="dxa"/>
          </w:tcPr>
          <w:p w14:paraId="66D88A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1C340E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6" w:type="dxa"/>
          </w:tcPr>
          <w:p w14:paraId="142C7E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92" w:type="dxa"/>
          </w:tcPr>
          <w:p w14:paraId="09EB78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1D5E266" w14:textId="77777777" w:rsidTr="007E2376">
        <w:trPr>
          <w:jc w:val="center"/>
        </w:trPr>
        <w:tc>
          <w:tcPr>
            <w:tcW w:w="2054" w:type="dxa"/>
          </w:tcPr>
          <w:p w14:paraId="4417C5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9" w:type="dxa"/>
          </w:tcPr>
          <w:p w14:paraId="5F0C6C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1390" w:type="dxa"/>
          </w:tcPr>
          <w:p w14:paraId="7AAEC7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249" w:type="dxa"/>
          </w:tcPr>
          <w:p w14:paraId="1E1EDF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217AD2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36" w:type="dxa"/>
          </w:tcPr>
          <w:p w14:paraId="7FEBF9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92" w:type="dxa"/>
          </w:tcPr>
          <w:p w14:paraId="1AD96A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3F6528E5" w14:textId="77777777" w:rsidTr="007E2376">
        <w:trPr>
          <w:jc w:val="center"/>
        </w:trPr>
        <w:tc>
          <w:tcPr>
            <w:tcW w:w="2054" w:type="dxa"/>
          </w:tcPr>
          <w:p w14:paraId="255B19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9" w:type="dxa"/>
          </w:tcPr>
          <w:p w14:paraId="32DB0C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1390" w:type="dxa"/>
          </w:tcPr>
          <w:p w14:paraId="18874C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249" w:type="dxa"/>
          </w:tcPr>
          <w:p w14:paraId="197D42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757E2E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36" w:type="dxa"/>
          </w:tcPr>
          <w:p w14:paraId="04DA50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92" w:type="dxa"/>
          </w:tcPr>
          <w:p w14:paraId="465B80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1A79B8C2" w14:textId="77777777" w:rsidTr="007E2376">
        <w:trPr>
          <w:jc w:val="center"/>
        </w:trPr>
        <w:tc>
          <w:tcPr>
            <w:tcW w:w="2054" w:type="dxa"/>
          </w:tcPr>
          <w:p w14:paraId="26DEB9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9" w:type="dxa"/>
          </w:tcPr>
          <w:p w14:paraId="4972C0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390" w:type="dxa"/>
          </w:tcPr>
          <w:p w14:paraId="5261F1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49" w:type="dxa"/>
          </w:tcPr>
          <w:p w14:paraId="126EAB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3AB1AC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236" w:type="dxa"/>
          </w:tcPr>
          <w:p w14:paraId="4D3301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92" w:type="dxa"/>
          </w:tcPr>
          <w:p w14:paraId="38D690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4B7025D1" w14:textId="77777777" w:rsidTr="007E2376">
        <w:trPr>
          <w:jc w:val="center"/>
        </w:trPr>
        <w:tc>
          <w:tcPr>
            <w:tcW w:w="2054" w:type="dxa"/>
          </w:tcPr>
          <w:p w14:paraId="4AB1B7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9" w:type="dxa"/>
          </w:tcPr>
          <w:p w14:paraId="1EE7FE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390" w:type="dxa"/>
          </w:tcPr>
          <w:p w14:paraId="451DD3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249" w:type="dxa"/>
          </w:tcPr>
          <w:p w14:paraId="244C57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1FC684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36" w:type="dxa"/>
          </w:tcPr>
          <w:p w14:paraId="1DD8CD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92" w:type="dxa"/>
          </w:tcPr>
          <w:p w14:paraId="21516A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046A3587" w14:textId="77777777" w:rsidTr="007E2376">
        <w:trPr>
          <w:jc w:val="center"/>
        </w:trPr>
        <w:tc>
          <w:tcPr>
            <w:tcW w:w="2054" w:type="dxa"/>
          </w:tcPr>
          <w:p w14:paraId="286790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9" w:type="dxa"/>
          </w:tcPr>
          <w:p w14:paraId="282FB1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69</w:t>
            </w:r>
          </w:p>
        </w:tc>
        <w:tc>
          <w:tcPr>
            <w:tcW w:w="1390" w:type="dxa"/>
          </w:tcPr>
          <w:p w14:paraId="48B1FC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249" w:type="dxa"/>
          </w:tcPr>
          <w:p w14:paraId="6F1EEB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10393A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6" w:type="dxa"/>
          </w:tcPr>
          <w:p w14:paraId="7E82BB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92" w:type="dxa"/>
          </w:tcPr>
          <w:p w14:paraId="7858DE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799437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631C4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21.</w:t>
      </w:r>
      <w:r w:rsidRPr="00DE6C92">
        <w:rPr>
          <w:rFonts w:ascii="Georgia" w:hAnsi="Georgia"/>
          <w:sz w:val="22"/>
          <w:szCs w:val="22"/>
        </w:rPr>
        <w:tab/>
        <w:t>If you had to choose between, (READ LIST), who would you vote for?  </w:t>
      </w:r>
    </w:p>
    <w:p w14:paraId="7E4C61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0"/>
        <w:gridCol w:w="1636"/>
        <w:gridCol w:w="1507"/>
        <w:gridCol w:w="1330"/>
        <w:gridCol w:w="1388"/>
        <w:gridCol w:w="1205"/>
        <w:gridCol w:w="1188"/>
      </w:tblGrid>
      <w:tr w:rsidR="007E2376" w:rsidRPr="00DE6C92" w14:paraId="468AEF27" w14:textId="77777777" w:rsidTr="007E2376">
        <w:trPr>
          <w:jc w:val="center"/>
        </w:trPr>
        <w:tc>
          <w:tcPr>
            <w:tcW w:w="2054" w:type="dxa"/>
            <w:shd w:val="clear" w:color="auto" w:fill="C0C0C0"/>
            <w:vAlign w:val="bottom"/>
          </w:tcPr>
          <w:p w14:paraId="5339E7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661" w:type="dxa"/>
            <w:shd w:val="clear" w:color="auto" w:fill="C0C0C0"/>
            <w:vAlign w:val="bottom"/>
          </w:tcPr>
          <w:p w14:paraId="6F78AA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Barak Obama, the Democrat</w:t>
            </w:r>
          </w:p>
        </w:tc>
        <w:tc>
          <w:tcPr>
            <w:tcW w:w="1447" w:type="dxa"/>
            <w:shd w:val="clear" w:color="auto" w:fill="C0C0C0"/>
            <w:vAlign w:val="bottom"/>
          </w:tcPr>
          <w:p w14:paraId="033344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Herman Cain, the Republican</w:t>
            </w:r>
          </w:p>
        </w:tc>
        <w:tc>
          <w:tcPr>
            <w:tcW w:w="1249" w:type="dxa"/>
            <w:shd w:val="clear" w:color="auto" w:fill="C0C0C0"/>
            <w:vAlign w:val="bottom"/>
          </w:tcPr>
          <w:p w14:paraId="60E350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candidate</w:t>
            </w:r>
          </w:p>
        </w:tc>
        <w:tc>
          <w:tcPr>
            <w:tcW w:w="1405" w:type="dxa"/>
            <w:shd w:val="clear" w:color="auto" w:fill="C0C0C0"/>
            <w:vAlign w:val="bottom"/>
          </w:tcPr>
          <w:p w14:paraId="0B88AB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Don’t care</w:t>
            </w:r>
          </w:p>
        </w:tc>
        <w:tc>
          <w:tcPr>
            <w:tcW w:w="1236" w:type="dxa"/>
            <w:shd w:val="clear" w:color="auto" w:fill="C0C0C0"/>
            <w:vAlign w:val="bottom"/>
          </w:tcPr>
          <w:p w14:paraId="152E82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92" w:type="dxa"/>
            <w:shd w:val="clear" w:color="auto" w:fill="C0C0C0"/>
            <w:vAlign w:val="bottom"/>
          </w:tcPr>
          <w:p w14:paraId="3447EE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66ECDD8" w14:textId="77777777" w:rsidTr="007E2376">
        <w:trPr>
          <w:jc w:val="center"/>
        </w:trPr>
        <w:tc>
          <w:tcPr>
            <w:tcW w:w="2054" w:type="dxa"/>
          </w:tcPr>
          <w:p w14:paraId="5B057A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661" w:type="dxa"/>
          </w:tcPr>
          <w:p w14:paraId="7C4B40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447" w:type="dxa"/>
          </w:tcPr>
          <w:p w14:paraId="6DFF08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249" w:type="dxa"/>
          </w:tcPr>
          <w:p w14:paraId="6BE669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016BD7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236" w:type="dxa"/>
          </w:tcPr>
          <w:p w14:paraId="2143D4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92" w:type="dxa"/>
          </w:tcPr>
          <w:p w14:paraId="4231AA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0381EBED" w14:textId="77777777" w:rsidTr="007E2376">
        <w:trPr>
          <w:jc w:val="center"/>
        </w:trPr>
        <w:tc>
          <w:tcPr>
            <w:tcW w:w="2054" w:type="dxa"/>
          </w:tcPr>
          <w:p w14:paraId="63DB78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661" w:type="dxa"/>
          </w:tcPr>
          <w:p w14:paraId="75A837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447" w:type="dxa"/>
          </w:tcPr>
          <w:p w14:paraId="516723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249" w:type="dxa"/>
          </w:tcPr>
          <w:p w14:paraId="7CD8A0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1D8E0F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36" w:type="dxa"/>
          </w:tcPr>
          <w:p w14:paraId="6E0395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92" w:type="dxa"/>
          </w:tcPr>
          <w:p w14:paraId="1A7B33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6C61A00" w14:textId="77777777" w:rsidTr="007E2376">
        <w:trPr>
          <w:jc w:val="center"/>
        </w:trPr>
        <w:tc>
          <w:tcPr>
            <w:tcW w:w="2054" w:type="dxa"/>
          </w:tcPr>
          <w:p w14:paraId="2A4484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661" w:type="dxa"/>
          </w:tcPr>
          <w:p w14:paraId="219C96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447" w:type="dxa"/>
          </w:tcPr>
          <w:p w14:paraId="0F3C9D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249" w:type="dxa"/>
          </w:tcPr>
          <w:p w14:paraId="237883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615DA1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36" w:type="dxa"/>
          </w:tcPr>
          <w:p w14:paraId="601452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92" w:type="dxa"/>
          </w:tcPr>
          <w:p w14:paraId="06B347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7420D2F" w14:textId="77777777" w:rsidTr="007E2376">
        <w:trPr>
          <w:jc w:val="center"/>
        </w:trPr>
        <w:tc>
          <w:tcPr>
            <w:tcW w:w="2054" w:type="dxa"/>
          </w:tcPr>
          <w:p w14:paraId="18E029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661" w:type="dxa"/>
          </w:tcPr>
          <w:p w14:paraId="6AA8A3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1447" w:type="dxa"/>
          </w:tcPr>
          <w:p w14:paraId="62A3CB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249" w:type="dxa"/>
          </w:tcPr>
          <w:p w14:paraId="40C882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673542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36" w:type="dxa"/>
          </w:tcPr>
          <w:p w14:paraId="01489E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92" w:type="dxa"/>
          </w:tcPr>
          <w:p w14:paraId="5A0119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1B213E9C" w14:textId="77777777" w:rsidTr="007E2376">
        <w:trPr>
          <w:jc w:val="center"/>
        </w:trPr>
        <w:tc>
          <w:tcPr>
            <w:tcW w:w="2054" w:type="dxa"/>
          </w:tcPr>
          <w:p w14:paraId="3C00B0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661" w:type="dxa"/>
          </w:tcPr>
          <w:p w14:paraId="017FCB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447" w:type="dxa"/>
          </w:tcPr>
          <w:p w14:paraId="1EB5C0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49" w:type="dxa"/>
          </w:tcPr>
          <w:p w14:paraId="3DA13D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6DBB5F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36" w:type="dxa"/>
          </w:tcPr>
          <w:p w14:paraId="485CE2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192" w:type="dxa"/>
          </w:tcPr>
          <w:p w14:paraId="2E7A0B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8912DF1" w14:textId="77777777" w:rsidTr="007E2376">
        <w:trPr>
          <w:jc w:val="center"/>
        </w:trPr>
        <w:tc>
          <w:tcPr>
            <w:tcW w:w="2054" w:type="dxa"/>
          </w:tcPr>
          <w:p w14:paraId="656B9E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661" w:type="dxa"/>
          </w:tcPr>
          <w:p w14:paraId="6CA0AE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447" w:type="dxa"/>
          </w:tcPr>
          <w:p w14:paraId="6B52F8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49" w:type="dxa"/>
          </w:tcPr>
          <w:p w14:paraId="691FD9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05E2BF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36" w:type="dxa"/>
          </w:tcPr>
          <w:p w14:paraId="66DCF8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192" w:type="dxa"/>
          </w:tcPr>
          <w:p w14:paraId="464538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9296413" w14:textId="77777777" w:rsidTr="007E2376">
        <w:trPr>
          <w:jc w:val="center"/>
        </w:trPr>
        <w:tc>
          <w:tcPr>
            <w:tcW w:w="2054" w:type="dxa"/>
          </w:tcPr>
          <w:p w14:paraId="249C59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661" w:type="dxa"/>
          </w:tcPr>
          <w:p w14:paraId="1D294D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447" w:type="dxa"/>
          </w:tcPr>
          <w:p w14:paraId="54A0C9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49" w:type="dxa"/>
          </w:tcPr>
          <w:p w14:paraId="376BC6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3CB27E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36" w:type="dxa"/>
          </w:tcPr>
          <w:p w14:paraId="269C39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92" w:type="dxa"/>
          </w:tcPr>
          <w:p w14:paraId="526935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33F102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w:t>
      </w:r>
    </w:p>
    <w:p w14:paraId="3FF00075" w14:textId="77777777" w:rsidR="007E2376" w:rsidRPr="00DE6C92" w:rsidDel="00EF10E1"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del w:id="15" w:author="glivingston" w:date="2013-09-11T11:30:00Z"/>
          <w:rFonts w:ascii="Georgia" w:hAnsi="Georgia"/>
          <w:b/>
          <w:sz w:val="22"/>
          <w:szCs w:val="22"/>
        </w:rPr>
      </w:pPr>
      <w:r w:rsidRPr="00DE6C92">
        <w:rPr>
          <w:rFonts w:ascii="Georgia" w:hAnsi="Georgia"/>
          <w:b/>
          <w:sz w:val="22"/>
          <w:szCs w:val="22"/>
        </w:rPr>
        <w:t xml:space="preserve">(Asked of total Latinos who would not vote for Obama or Cain in 2012 presidential </w:t>
      </w:r>
      <w:proofErr w:type="gramStart"/>
      <w:r w:rsidRPr="00DE6C92">
        <w:rPr>
          <w:rFonts w:ascii="Georgia" w:hAnsi="Georgia"/>
          <w:b/>
          <w:sz w:val="22"/>
          <w:szCs w:val="22"/>
        </w:rPr>
        <w:t>election;</w:t>
      </w:r>
      <w:proofErr w:type="gramEnd"/>
      <w:r w:rsidRPr="00DE6C92">
        <w:rPr>
          <w:rFonts w:ascii="Georgia" w:hAnsi="Georgia"/>
          <w:b/>
          <w:sz w:val="22"/>
          <w:szCs w:val="22"/>
        </w:rPr>
        <w:t xml:space="preserve"> </w:t>
      </w:r>
    </w:p>
    <w:p w14:paraId="754E4C9C" w14:textId="77777777" w:rsidR="009C337A" w:rsidRDefault="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Change w:id="16" w:author="glivingston" w:date="2013-09-11T11:30:00Z">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pPr>
        </w:pPrChange>
      </w:pPr>
      <w:r w:rsidRPr="00DE6C92">
        <w:rPr>
          <w:rFonts w:ascii="Georgia" w:hAnsi="Georgia"/>
          <w:b/>
          <w:sz w:val="22"/>
          <w:szCs w:val="22"/>
        </w:rPr>
        <w:t>Total n =221; Native born = 70; Foreign born =151; FB U.S. citizen = 52; FB legal resident = 58; FB not citizen &amp; not legal resident = 36; Registered voter = 74)</w:t>
      </w:r>
    </w:p>
    <w:p w14:paraId="57DE01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21a.</w:t>
      </w:r>
      <w:r w:rsidRPr="00DE6C92">
        <w:rPr>
          <w:rFonts w:ascii="Georgia" w:hAnsi="Georgia"/>
          <w:sz w:val="22"/>
          <w:szCs w:val="22"/>
        </w:rPr>
        <w:tab/>
        <w:t>As of TODAY, do you LEAN more to (READ LIST)?  </w:t>
      </w:r>
    </w:p>
    <w:p w14:paraId="7ADEC7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8"/>
        <w:gridCol w:w="1355"/>
        <w:gridCol w:w="1507"/>
        <w:gridCol w:w="1330"/>
        <w:gridCol w:w="1376"/>
        <w:gridCol w:w="1183"/>
        <w:gridCol w:w="1185"/>
      </w:tblGrid>
      <w:tr w:rsidR="007E2376" w:rsidRPr="00DE6C92" w14:paraId="3B64B554" w14:textId="77777777" w:rsidTr="007E2376">
        <w:trPr>
          <w:jc w:val="center"/>
        </w:trPr>
        <w:tc>
          <w:tcPr>
            <w:tcW w:w="2054" w:type="dxa"/>
            <w:shd w:val="clear" w:color="auto" w:fill="C0C0C0"/>
            <w:vAlign w:val="bottom"/>
          </w:tcPr>
          <w:p w14:paraId="4F9F0C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358" w:type="dxa"/>
            <w:shd w:val="clear" w:color="auto" w:fill="C0C0C0"/>
            <w:vAlign w:val="bottom"/>
          </w:tcPr>
          <w:p w14:paraId="23B007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Obama, the Democrat</w:t>
            </w:r>
          </w:p>
        </w:tc>
        <w:tc>
          <w:tcPr>
            <w:tcW w:w="1390" w:type="dxa"/>
            <w:shd w:val="clear" w:color="auto" w:fill="C0C0C0"/>
            <w:vAlign w:val="bottom"/>
          </w:tcPr>
          <w:p w14:paraId="332395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Cain, the Republican</w:t>
            </w:r>
          </w:p>
        </w:tc>
        <w:tc>
          <w:tcPr>
            <w:tcW w:w="1249" w:type="dxa"/>
            <w:shd w:val="clear" w:color="auto" w:fill="C0C0C0"/>
            <w:vAlign w:val="bottom"/>
          </w:tcPr>
          <w:p w14:paraId="772549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candidate</w:t>
            </w:r>
          </w:p>
        </w:tc>
        <w:tc>
          <w:tcPr>
            <w:tcW w:w="1405" w:type="dxa"/>
            <w:shd w:val="clear" w:color="auto" w:fill="C0C0C0"/>
            <w:vAlign w:val="bottom"/>
          </w:tcPr>
          <w:p w14:paraId="6C8E23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Don’t care</w:t>
            </w:r>
          </w:p>
        </w:tc>
        <w:tc>
          <w:tcPr>
            <w:tcW w:w="1236" w:type="dxa"/>
            <w:shd w:val="clear" w:color="auto" w:fill="C0C0C0"/>
            <w:vAlign w:val="bottom"/>
          </w:tcPr>
          <w:p w14:paraId="23EE3B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92" w:type="dxa"/>
            <w:shd w:val="clear" w:color="auto" w:fill="C0C0C0"/>
            <w:vAlign w:val="bottom"/>
          </w:tcPr>
          <w:p w14:paraId="055F7D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24846642" w14:textId="77777777" w:rsidTr="007E2376">
        <w:trPr>
          <w:jc w:val="center"/>
        </w:trPr>
        <w:tc>
          <w:tcPr>
            <w:tcW w:w="2054" w:type="dxa"/>
          </w:tcPr>
          <w:p w14:paraId="218D37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58" w:type="dxa"/>
          </w:tcPr>
          <w:p w14:paraId="41A276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390" w:type="dxa"/>
          </w:tcPr>
          <w:p w14:paraId="10AD0E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249" w:type="dxa"/>
          </w:tcPr>
          <w:p w14:paraId="5A223B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5" w:type="dxa"/>
          </w:tcPr>
          <w:p w14:paraId="6E5D90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36" w:type="dxa"/>
          </w:tcPr>
          <w:p w14:paraId="1685F4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192" w:type="dxa"/>
          </w:tcPr>
          <w:p w14:paraId="2BF657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r>
      <w:tr w:rsidR="007E2376" w:rsidRPr="00DE6C92" w14:paraId="24206D2B" w14:textId="77777777" w:rsidTr="007E2376">
        <w:trPr>
          <w:jc w:val="center"/>
        </w:trPr>
        <w:tc>
          <w:tcPr>
            <w:tcW w:w="2054" w:type="dxa"/>
          </w:tcPr>
          <w:p w14:paraId="0653C9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58" w:type="dxa"/>
          </w:tcPr>
          <w:p w14:paraId="575D26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390" w:type="dxa"/>
          </w:tcPr>
          <w:p w14:paraId="2BADD0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49" w:type="dxa"/>
          </w:tcPr>
          <w:p w14:paraId="462BD7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405" w:type="dxa"/>
          </w:tcPr>
          <w:p w14:paraId="1B0230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36" w:type="dxa"/>
          </w:tcPr>
          <w:p w14:paraId="3E163E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192" w:type="dxa"/>
          </w:tcPr>
          <w:p w14:paraId="766F3A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r>
      <w:tr w:rsidR="007E2376" w:rsidRPr="00DE6C92" w14:paraId="00357C48" w14:textId="77777777" w:rsidTr="007E2376">
        <w:trPr>
          <w:jc w:val="center"/>
        </w:trPr>
        <w:tc>
          <w:tcPr>
            <w:tcW w:w="2054" w:type="dxa"/>
          </w:tcPr>
          <w:p w14:paraId="0B08C5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58" w:type="dxa"/>
          </w:tcPr>
          <w:p w14:paraId="6A9C89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390" w:type="dxa"/>
          </w:tcPr>
          <w:p w14:paraId="124C48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49" w:type="dxa"/>
          </w:tcPr>
          <w:p w14:paraId="13780F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7FEB0E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236" w:type="dxa"/>
          </w:tcPr>
          <w:p w14:paraId="77977C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192" w:type="dxa"/>
          </w:tcPr>
          <w:p w14:paraId="098CF8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r>
      <w:tr w:rsidR="007E2376" w:rsidRPr="00DE6C92" w14:paraId="4B1CF850" w14:textId="77777777" w:rsidTr="007E2376">
        <w:trPr>
          <w:jc w:val="center"/>
        </w:trPr>
        <w:tc>
          <w:tcPr>
            <w:tcW w:w="2054" w:type="dxa"/>
          </w:tcPr>
          <w:p w14:paraId="1EED78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58" w:type="dxa"/>
          </w:tcPr>
          <w:p w14:paraId="173F1A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390" w:type="dxa"/>
          </w:tcPr>
          <w:p w14:paraId="6AED34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249" w:type="dxa"/>
          </w:tcPr>
          <w:p w14:paraId="28F2E5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0953FB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36" w:type="dxa"/>
          </w:tcPr>
          <w:p w14:paraId="75D190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192" w:type="dxa"/>
          </w:tcPr>
          <w:p w14:paraId="03AE27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r>
      <w:tr w:rsidR="007E2376" w:rsidRPr="00DE6C92" w14:paraId="10D4EFF8" w14:textId="77777777" w:rsidTr="007E2376">
        <w:trPr>
          <w:jc w:val="center"/>
        </w:trPr>
        <w:tc>
          <w:tcPr>
            <w:tcW w:w="2054" w:type="dxa"/>
          </w:tcPr>
          <w:p w14:paraId="316EDF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58" w:type="dxa"/>
          </w:tcPr>
          <w:p w14:paraId="05885F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390" w:type="dxa"/>
          </w:tcPr>
          <w:p w14:paraId="5BD1B3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249" w:type="dxa"/>
          </w:tcPr>
          <w:p w14:paraId="16DDC4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5" w:type="dxa"/>
          </w:tcPr>
          <w:p w14:paraId="54D982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236" w:type="dxa"/>
          </w:tcPr>
          <w:p w14:paraId="376BB6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192" w:type="dxa"/>
          </w:tcPr>
          <w:p w14:paraId="3A52AD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r>
      <w:tr w:rsidR="007E2376" w:rsidRPr="00DE6C92" w14:paraId="7AC04E26" w14:textId="77777777" w:rsidTr="007E2376">
        <w:trPr>
          <w:jc w:val="center"/>
        </w:trPr>
        <w:tc>
          <w:tcPr>
            <w:tcW w:w="2054" w:type="dxa"/>
          </w:tcPr>
          <w:p w14:paraId="5406B2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58" w:type="dxa"/>
          </w:tcPr>
          <w:p w14:paraId="2003FE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390" w:type="dxa"/>
          </w:tcPr>
          <w:p w14:paraId="5458F8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49" w:type="dxa"/>
          </w:tcPr>
          <w:p w14:paraId="743BD4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364D99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236" w:type="dxa"/>
          </w:tcPr>
          <w:p w14:paraId="5A0A38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192" w:type="dxa"/>
          </w:tcPr>
          <w:p w14:paraId="5524AA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3476D430" w14:textId="77777777" w:rsidTr="007E2376">
        <w:trPr>
          <w:jc w:val="center"/>
        </w:trPr>
        <w:tc>
          <w:tcPr>
            <w:tcW w:w="2054" w:type="dxa"/>
          </w:tcPr>
          <w:p w14:paraId="3E8308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58" w:type="dxa"/>
          </w:tcPr>
          <w:p w14:paraId="43E565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390" w:type="dxa"/>
          </w:tcPr>
          <w:p w14:paraId="527D61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249" w:type="dxa"/>
          </w:tcPr>
          <w:p w14:paraId="2F2184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5" w:type="dxa"/>
          </w:tcPr>
          <w:p w14:paraId="33EADB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236" w:type="dxa"/>
          </w:tcPr>
          <w:p w14:paraId="53E725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192" w:type="dxa"/>
          </w:tcPr>
          <w:p w14:paraId="659231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4DB6FA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b/>
          <w:sz w:val="22"/>
          <w:szCs w:val="22"/>
          <w:highlight w:val="green"/>
        </w:rPr>
      </w:pPr>
    </w:p>
    <w:p w14:paraId="7FBB6C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ab/>
        <w:t>21/21a Combination Table</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1401"/>
        <w:gridCol w:w="1401"/>
        <w:gridCol w:w="1330"/>
        <w:gridCol w:w="1366"/>
        <w:gridCol w:w="1165"/>
        <w:gridCol w:w="1182"/>
      </w:tblGrid>
      <w:tr w:rsidR="007E2376" w:rsidRPr="00DE6C92" w14:paraId="2EECCBEB" w14:textId="77777777" w:rsidTr="007E2376">
        <w:trPr>
          <w:jc w:val="center"/>
        </w:trPr>
        <w:tc>
          <w:tcPr>
            <w:tcW w:w="2054" w:type="dxa"/>
            <w:shd w:val="clear" w:color="auto" w:fill="C0C0C0"/>
            <w:vAlign w:val="bottom"/>
          </w:tcPr>
          <w:p w14:paraId="542C36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29" w:type="dxa"/>
            <w:shd w:val="clear" w:color="auto" w:fill="C0C0C0"/>
            <w:vAlign w:val="bottom"/>
          </w:tcPr>
          <w:p w14:paraId="3F3AD8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Vote/Lean Obama</w:t>
            </w:r>
          </w:p>
        </w:tc>
        <w:tc>
          <w:tcPr>
            <w:tcW w:w="1390" w:type="dxa"/>
            <w:shd w:val="clear" w:color="auto" w:fill="C0C0C0"/>
            <w:vAlign w:val="bottom"/>
          </w:tcPr>
          <w:p w14:paraId="4F8BBD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Vote/Lean Cain</w:t>
            </w:r>
          </w:p>
        </w:tc>
        <w:tc>
          <w:tcPr>
            <w:tcW w:w="1249" w:type="dxa"/>
            <w:shd w:val="clear" w:color="auto" w:fill="C0C0C0"/>
            <w:vAlign w:val="bottom"/>
          </w:tcPr>
          <w:p w14:paraId="3F0232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candidate</w:t>
            </w:r>
          </w:p>
        </w:tc>
        <w:tc>
          <w:tcPr>
            <w:tcW w:w="1405" w:type="dxa"/>
            <w:shd w:val="clear" w:color="auto" w:fill="C0C0C0"/>
            <w:vAlign w:val="bottom"/>
          </w:tcPr>
          <w:p w14:paraId="524E6C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Don’t care</w:t>
            </w:r>
          </w:p>
        </w:tc>
        <w:tc>
          <w:tcPr>
            <w:tcW w:w="1236" w:type="dxa"/>
            <w:shd w:val="clear" w:color="auto" w:fill="C0C0C0"/>
            <w:vAlign w:val="bottom"/>
          </w:tcPr>
          <w:p w14:paraId="259644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92" w:type="dxa"/>
            <w:shd w:val="clear" w:color="auto" w:fill="C0C0C0"/>
            <w:vAlign w:val="bottom"/>
          </w:tcPr>
          <w:p w14:paraId="10BFF3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5DFB98BF" w14:textId="77777777" w:rsidTr="007E2376">
        <w:trPr>
          <w:jc w:val="center"/>
        </w:trPr>
        <w:tc>
          <w:tcPr>
            <w:tcW w:w="2054" w:type="dxa"/>
          </w:tcPr>
          <w:p w14:paraId="4D57B1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9" w:type="dxa"/>
          </w:tcPr>
          <w:p w14:paraId="38328E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390" w:type="dxa"/>
          </w:tcPr>
          <w:p w14:paraId="06A33C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9" w:type="dxa"/>
          </w:tcPr>
          <w:p w14:paraId="3F5A78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0CCDE2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36" w:type="dxa"/>
          </w:tcPr>
          <w:p w14:paraId="517CE8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92" w:type="dxa"/>
          </w:tcPr>
          <w:p w14:paraId="3FFCBD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728C4294" w14:textId="77777777" w:rsidTr="007E2376">
        <w:trPr>
          <w:jc w:val="center"/>
        </w:trPr>
        <w:tc>
          <w:tcPr>
            <w:tcW w:w="2054" w:type="dxa"/>
          </w:tcPr>
          <w:p w14:paraId="181FC0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9" w:type="dxa"/>
          </w:tcPr>
          <w:p w14:paraId="152095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69</w:t>
            </w:r>
          </w:p>
        </w:tc>
        <w:tc>
          <w:tcPr>
            <w:tcW w:w="1390" w:type="dxa"/>
          </w:tcPr>
          <w:p w14:paraId="1E1DA9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49" w:type="dxa"/>
          </w:tcPr>
          <w:p w14:paraId="72F9FA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7B0B6E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36" w:type="dxa"/>
          </w:tcPr>
          <w:p w14:paraId="009027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92" w:type="dxa"/>
          </w:tcPr>
          <w:p w14:paraId="355756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1301B6CA" w14:textId="77777777" w:rsidTr="007E2376">
        <w:trPr>
          <w:jc w:val="center"/>
        </w:trPr>
        <w:tc>
          <w:tcPr>
            <w:tcW w:w="2054" w:type="dxa"/>
          </w:tcPr>
          <w:p w14:paraId="09E30C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9" w:type="dxa"/>
          </w:tcPr>
          <w:p w14:paraId="666966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390" w:type="dxa"/>
          </w:tcPr>
          <w:p w14:paraId="747B91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9" w:type="dxa"/>
          </w:tcPr>
          <w:p w14:paraId="438030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27CC8A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36" w:type="dxa"/>
          </w:tcPr>
          <w:p w14:paraId="6CEBF5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92" w:type="dxa"/>
          </w:tcPr>
          <w:p w14:paraId="3327A5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5505FC12" w14:textId="77777777" w:rsidTr="007E2376">
        <w:trPr>
          <w:jc w:val="center"/>
        </w:trPr>
        <w:tc>
          <w:tcPr>
            <w:tcW w:w="2054" w:type="dxa"/>
          </w:tcPr>
          <w:p w14:paraId="43CE30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9" w:type="dxa"/>
          </w:tcPr>
          <w:p w14:paraId="582F7A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390" w:type="dxa"/>
          </w:tcPr>
          <w:p w14:paraId="308D9F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249" w:type="dxa"/>
          </w:tcPr>
          <w:p w14:paraId="443BA3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3F09BA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36" w:type="dxa"/>
          </w:tcPr>
          <w:p w14:paraId="7348D9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92" w:type="dxa"/>
          </w:tcPr>
          <w:p w14:paraId="4CC8F9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r>
      <w:tr w:rsidR="007E2376" w:rsidRPr="00DE6C92" w14:paraId="4B33EF51" w14:textId="77777777" w:rsidTr="007E2376">
        <w:trPr>
          <w:jc w:val="center"/>
        </w:trPr>
        <w:tc>
          <w:tcPr>
            <w:tcW w:w="2054" w:type="dxa"/>
          </w:tcPr>
          <w:p w14:paraId="61A434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9" w:type="dxa"/>
          </w:tcPr>
          <w:p w14:paraId="738981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390" w:type="dxa"/>
          </w:tcPr>
          <w:p w14:paraId="7D4912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249" w:type="dxa"/>
          </w:tcPr>
          <w:p w14:paraId="775B3A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5" w:type="dxa"/>
          </w:tcPr>
          <w:p w14:paraId="01DA15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36" w:type="dxa"/>
          </w:tcPr>
          <w:p w14:paraId="2683B0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92" w:type="dxa"/>
          </w:tcPr>
          <w:p w14:paraId="250EFE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B9FC8D3" w14:textId="77777777" w:rsidTr="007E2376">
        <w:trPr>
          <w:jc w:val="center"/>
        </w:trPr>
        <w:tc>
          <w:tcPr>
            <w:tcW w:w="2054" w:type="dxa"/>
          </w:tcPr>
          <w:p w14:paraId="2270C6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9" w:type="dxa"/>
          </w:tcPr>
          <w:p w14:paraId="5B82A2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390" w:type="dxa"/>
          </w:tcPr>
          <w:p w14:paraId="3DB154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249" w:type="dxa"/>
          </w:tcPr>
          <w:p w14:paraId="56FA52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5C4E02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36" w:type="dxa"/>
          </w:tcPr>
          <w:p w14:paraId="37D53F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92" w:type="dxa"/>
          </w:tcPr>
          <w:p w14:paraId="0B028B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A2C08AC" w14:textId="77777777" w:rsidTr="007E2376">
        <w:trPr>
          <w:jc w:val="center"/>
        </w:trPr>
        <w:tc>
          <w:tcPr>
            <w:tcW w:w="2054" w:type="dxa"/>
          </w:tcPr>
          <w:p w14:paraId="3BE839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9" w:type="dxa"/>
          </w:tcPr>
          <w:p w14:paraId="56E229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69</w:t>
            </w:r>
          </w:p>
        </w:tc>
        <w:tc>
          <w:tcPr>
            <w:tcW w:w="1390" w:type="dxa"/>
          </w:tcPr>
          <w:p w14:paraId="3D4FA1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249" w:type="dxa"/>
          </w:tcPr>
          <w:p w14:paraId="32FF7A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5" w:type="dxa"/>
          </w:tcPr>
          <w:p w14:paraId="0E09C8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6" w:type="dxa"/>
          </w:tcPr>
          <w:p w14:paraId="286922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92" w:type="dxa"/>
          </w:tcPr>
          <w:p w14:paraId="64570A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06559E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1DA5E3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22.</w:t>
      </w:r>
      <w:r w:rsidRPr="00DE6C92">
        <w:rPr>
          <w:rFonts w:ascii="Georgia" w:hAnsi="Georgia"/>
          <w:sz w:val="22"/>
          <w:szCs w:val="22"/>
        </w:rPr>
        <w:tab/>
        <w:t xml:space="preserve">Now I'm going to read you a list of issues that might be discussed during next year's presidential campaign. For each item I name, please tell me how important this issue is to you personally.  </w:t>
      </w:r>
    </w:p>
    <w:p w14:paraId="00260F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4F1A88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Pr="00DE6C92">
        <w:rPr>
          <w:rFonts w:ascii="Georgia" w:hAnsi="Georgia"/>
          <w:sz w:val="22"/>
          <w:szCs w:val="22"/>
        </w:rPr>
        <w:tab/>
        <w:t>Is the issue of (INSERT ITEM) extremely important, very important, somewhat important, or not too important to you personally?</w:t>
      </w:r>
    </w:p>
    <w:p w14:paraId="47F87E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31CBF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w:t>
      </w:r>
      <w:r w:rsidRPr="00DE6C92">
        <w:rPr>
          <w:rFonts w:ascii="Georgia" w:hAnsi="Georgia"/>
          <w:sz w:val="22"/>
          <w:szCs w:val="22"/>
        </w:rPr>
        <w:tab/>
        <w:t>Education</w:t>
      </w: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729"/>
        <w:gridCol w:w="1381"/>
        <w:gridCol w:w="1374"/>
        <w:gridCol w:w="1406"/>
        <w:gridCol w:w="1374"/>
        <w:gridCol w:w="838"/>
        <w:gridCol w:w="1138"/>
      </w:tblGrid>
      <w:tr w:rsidR="004D6E25" w:rsidRPr="00DE6C92" w14:paraId="5F4DEFF6" w14:textId="77777777" w:rsidTr="007E2376">
        <w:trPr>
          <w:trHeight w:val="233"/>
          <w:jc w:val="center"/>
        </w:trPr>
        <w:tc>
          <w:tcPr>
            <w:tcW w:w="2202" w:type="dxa"/>
            <w:vMerge w:val="restart"/>
            <w:shd w:val="clear" w:color="auto" w:fill="C0C0C0"/>
            <w:vAlign w:val="bottom"/>
          </w:tcPr>
          <w:p w14:paraId="20F79CC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4498" w:type="dxa"/>
            <w:gridSpan w:val="4"/>
            <w:shd w:val="clear" w:color="auto" w:fill="C0C0C0"/>
            <w:vAlign w:val="bottom"/>
          </w:tcPr>
          <w:p w14:paraId="56464EB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IMPORTANT</w:t>
            </w:r>
          </w:p>
        </w:tc>
        <w:tc>
          <w:tcPr>
            <w:tcW w:w="1170" w:type="dxa"/>
            <w:vMerge w:val="restart"/>
            <w:shd w:val="clear" w:color="auto" w:fill="C0C0C0"/>
            <w:vAlign w:val="bottom"/>
          </w:tcPr>
          <w:p w14:paraId="6245B25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 important</w:t>
            </w:r>
          </w:p>
        </w:tc>
        <w:tc>
          <w:tcPr>
            <w:tcW w:w="812" w:type="dxa"/>
            <w:vMerge w:val="restart"/>
            <w:shd w:val="clear" w:color="auto" w:fill="C0C0C0"/>
            <w:vAlign w:val="bottom"/>
          </w:tcPr>
          <w:p w14:paraId="26D6BB5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vMerge w:val="restart"/>
            <w:shd w:val="clear" w:color="auto" w:fill="C0C0C0"/>
            <w:vAlign w:val="bottom"/>
          </w:tcPr>
          <w:p w14:paraId="16DE0AB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3DB2ED35" w14:textId="77777777" w:rsidTr="007E2376">
        <w:trPr>
          <w:trHeight w:val="586"/>
          <w:jc w:val="center"/>
        </w:trPr>
        <w:tc>
          <w:tcPr>
            <w:tcW w:w="2202" w:type="dxa"/>
            <w:vMerge/>
            <w:shd w:val="clear" w:color="auto" w:fill="C0C0C0"/>
            <w:vAlign w:val="bottom"/>
          </w:tcPr>
          <w:p w14:paraId="4BFB964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823" w:type="dxa"/>
            <w:shd w:val="clear" w:color="auto" w:fill="C0C0C0"/>
            <w:vAlign w:val="bottom"/>
          </w:tcPr>
          <w:p w14:paraId="0DC0B01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311" w:type="dxa"/>
            <w:shd w:val="clear" w:color="auto" w:fill="C0C0C0"/>
            <w:vAlign w:val="bottom"/>
          </w:tcPr>
          <w:p w14:paraId="3430C9E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Extremely important</w:t>
            </w:r>
          </w:p>
        </w:tc>
        <w:tc>
          <w:tcPr>
            <w:tcW w:w="1170" w:type="dxa"/>
            <w:shd w:val="clear" w:color="auto" w:fill="C0C0C0"/>
            <w:vAlign w:val="bottom"/>
          </w:tcPr>
          <w:p w14:paraId="4EBDC74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 important</w:t>
            </w:r>
          </w:p>
        </w:tc>
        <w:tc>
          <w:tcPr>
            <w:tcW w:w="1194" w:type="dxa"/>
            <w:shd w:val="clear" w:color="auto" w:fill="C0C0C0"/>
            <w:vAlign w:val="bottom"/>
          </w:tcPr>
          <w:p w14:paraId="6192E96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important</w:t>
            </w:r>
          </w:p>
        </w:tc>
        <w:tc>
          <w:tcPr>
            <w:tcW w:w="1170" w:type="dxa"/>
            <w:vMerge/>
            <w:shd w:val="clear" w:color="auto" w:fill="C0C0C0"/>
            <w:vAlign w:val="bottom"/>
          </w:tcPr>
          <w:p w14:paraId="5C0FE80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12" w:type="dxa"/>
            <w:vMerge/>
            <w:shd w:val="clear" w:color="auto" w:fill="C0C0C0"/>
            <w:vAlign w:val="bottom"/>
          </w:tcPr>
          <w:p w14:paraId="6944704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74" w:type="dxa"/>
            <w:vMerge/>
            <w:shd w:val="clear" w:color="auto" w:fill="C0C0C0"/>
            <w:vAlign w:val="bottom"/>
          </w:tcPr>
          <w:p w14:paraId="01949F6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46D8321C" w14:textId="77777777" w:rsidTr="007E2376">
        <w:trPr>
          <w:jc w:val="center"/>
        </w:trPr>
        <w:tc>
          <w:tcPr>
            <w:tcW w:w="2202" w:type="dxa"/>
          </w:tcPr>
          <w:p w14:paraId="1442E1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823" w:type="dxa"/>
          </w:tcPr>
          <w:p w14:paraId="64C24F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97</w:t>
            </w:r>
          </w:p>
        </w:tc>
        <w:tc>
          <w:tcPr>
            <w:tcW w:w="1311" w:type="dxa"/>
          </w:tcPr>
          <w:p w14:paraId="0D5E9C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170" w:type="dxa"/>
          </w:tcPr>
          <w:p w14:paraId="019F31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194" w:type="dxa"/>
          </w:tcPr>
          <w:p w14:paraId="533076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70" w:type="dxa"/>
          </w:tcPr>
          <w:p w14:paraId="054102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12" w:type="dxa"/>
          </w:tcPr>
          <w:p w14:paraId="2A06D0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627BEA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2D32B5D" w14:textId="77777777" w:rsidTr="007E2376">
        <w:trPr>
          <w:jc w:val="center"/>
        </w:trPr>
        <w:tc>
          <w:tcPr>
            <w:tcW w:w="2202" w:type="dxa"/>
          </w:tcPr>
          <w:p w14:paraId="6F0747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823" w:type="dxa"/>
          </w:tcPr>
          <w:p w14:paraId="054DA4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96</w:t>
            </w:r>
          </w:p>
        </w:tc>
        <w:tc>
          <w:tcPr>
            <w:tcW w:w="1311" w:type="dxa"/>
          </w:tcPr>
          <w:p w14:paraId="0EB18C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170" w:type="dxa"/>
          </w:tcPr>
          <w:p w14:paraId="4C7480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194" w:type="dxa"/>
          </w:tcPr>
          <w:p w14:paraId="2C7D0B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70" w:type="dxa"/>
          </w:tcPr>
          <w:p w14:paraId="541C5F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12" w:type="dxa"/>
          </w:tcPr>
          <w:p w14:paraId="5F7C79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455D2E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E19D251" w14:textId="77777777" w:rsidTr="007E2376">
        <w:trPr>
          <w:jc w:val="center"/>
        </w:trPr>
        <w:tc>
          <w:tcPr>
            <w:tcW w:w="2202" w:type="dxa"/>
          </w:tcPr>
          <w:p w14:paraId="1A3343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823" w:type="dxa"/>
          </w:tcPr>
          <w:p w14:paraId="3BBE33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98</w:t>
            </w:r>
          </w:p>
        </w:tc>
        <w:tc>
          <w:tcPr>
            <w:tcW w:w="1311" w:type="dxa"/>
          </w:tcPr>
          <w:p w14:paraId="0AC2BA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170" w:type="dxa"/>
          </w:tcPr>
          <w:p w14:paraId="6B6D73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194" w:type="dxa"/>
          </w:tcPr>
          <w:p w14:paraId="60E807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0" w:type="dxa"/>
          </w:tcPr>
          <w:p w14:paraId="4066FE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12" w:type="dxa"/>
          </w:tcPr>
          <w:p w14:paraId="4A2DB4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566079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47C78E0" w14:textId="77777777" w:rsidTr="007E2376">
        <w:trPr>
          <w:jc w:val="center"/>
        </w:trPr>
        <w:tc>
          <w:tcPr>
            <w:tcW w:w="2202" w:type="dxa"/>
          </w:tcPr>
          <w:p w14:paraId="4FA63D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823" w:type="dxa"/>
          </w:tcPr>
          <w:p w14:paraId="378D5E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96</w:t>
            </w:r>
          </w:p>
        </w:tc>
        <w:tc>
          <w:tcPr>
            <w:tcW w:w="1311" w:type="dxa"/>
          </w:tcPr>
          <w:p w14:paraId="456D1B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170" w:type="dxa"/>
          </w:tcPr>
          <w:p w14:paraId="05CC65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194" w:type="dxa"/>
          </w:tcPr>
          <w:p w14:paraId="0D51CC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0" w:type="dxa"/>
          </w:tcPr>
          <w:p w14:paraId="161F5F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12" w:type="dxa"/>
          </w:tcPr>
          <w:p w14:paraId="4C9829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047CD8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B2393F1" w14:textId="77777777" w:rsidTr="007E2376">
        <w:trPr>
          <w:jc w:val="center"/>
        </w:trPr>
        <w:tc>
          <w:tcPr>
            <w:tcW w:w="2202" w:type="dxa"/>
          </w:tcPr>
          <w:p w14:paraId="763612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823" w:type="dxa"/>
          </w:tcPr>
          <w:p w14:paraId="13622C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99</w:t>
            </w:r>
          </w:p>
        </w:tc>
        <w:tc>
          <w:tcPr>
            <w:tcW w:w="1311" w:type="dxa"/>
          </w:tcPr>
          <w:p w14:paraId="3861FE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170" w:type="dxa"/>
          </w:tcPr>
          <w:p w14:paraId="22687B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194" w:type="dxa"/>
          </w:tcPr>
          <w:p w14:paraId="1D65E3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70" w:type="dxa"/>
          </w:tcPr>
          <w:p w14:paraId="68E5A5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12" w:type="dxa"/>
          </w:tcPr>
          <w:p w14:paraId="4D0B3E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437218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00625BE" w14:textId="77777777" w:rsidTr="007E2376">
        <w:trPr>
          <w:jc w:val="center"/>
        </w:trPr>
        <w:tc>
          <w:tcPr>
            <w:tcW w:w="2202" w:type="dxa"/>
          </w:tcPr>
          <w:p w14:paraId="6EEF2E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823" w:type="dxa"/>
          </w:tcPr>
          <w:p w14:paraId="68C6E7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99</w:t>
            </w:r>
          </w:p>
        </w:tc>
        <w:tc>
          <w:tcPr>
            <w:tcW w:w="1311" w:type="dxa"/>
          </w:tcPr>
          <w:p w14:paraId="31A8B1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170" w:type="dxa"/>
          </w:tcPr>
          <w:p w14:paraId="2FC100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194" w:type="dxa"/>
          </w:tcPr>
          <w:p w14:paraId="1A4263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0" w:type="dxa"/>
          </w:tcPr>
          <w:p w14:paraId="7FE585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12" w:type="dxa"/>
          </w:tcPr>
          <w:p w14:paraId="233133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319B5B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98E20AB" w14:textId="77777777" w:rsidTr="007E2376">
        <w:trPr>
          <w:jc w:val="center"/>
        </w:trPr>
        <w:tc>
          <w:tcPr>
            <w:tcW w:w="2202" w:type="dxa"/>
          </w:tcPr>
          <w:p w14:paraId="76E2B3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823" w:type="dxa"/>
          </w:tcPr>
          <w:p w14:paraId="7213E2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96</w:t>
            </w:r>
          </w:p>
        </w:tc>
        <w:tc>
          <w:tcPr>
            <w:tcW w:w="1311" w:type="dxa"/>
          </w:tcPr>
          <w:p w14:paraId="7FF426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170" w:type="dxa"/>
          </w:tcPr>
          <w:p w14:paraId="5468CA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1194" w:type="dxa"/>
          </w:tcPr>
          <w:p w14:paraId="533E1D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70" w:type="dxa"/>
          </w:tcPr>
          <w:p w14:paraId="10F10A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12" w:type="dxa"/>
          </w:tcPr>
          <w:p w14:paraId="0A3F00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2DFB37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7C8805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95386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b.</w:t>
      </w:r>
      <w:r w:rsidRPr="00DE6C92">
        <w:rPr>
          <w:rFonts w:ascii="Georgia" w:hAnsi="Georgia"/>
          <w:sz w:val="22"/>
          <w:szCs w:val="22"/>
        </w:rPr>
        <w:tab/>
        <w:t>Jobs</w:t>
      </w:r>
    </w:p>
    <w:tbl>
      <w:tblPr>
        <w:tblW w:w="9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1"/>
        <w:gridCol w:w="713"/>
        <w:gridCol w:w="1381"/>
        <w:gridCol w:w="1374"/>
        <w:gridCol w:w="1406"/>
        <w:gridCol w:w="1374"/>
        <w:gridCol w:w="838"/>
        <w:gridCol w:w="1138"/>
      </w:tblGrid>
      <w:tr w:rsidR="004D6E25" w:rsidRPr="00DE6C92" w14:paraId="5B0AC72D" w14:textId="77777777" w:rsidTr="007E2376">
        <w:trPr>
          <w:trHeight w:val="233"/>
          <w:jc w:val="center"/>
        </w:trPr>
        <w:tc>
          <w:tcPr>
            <w:tcW w:w="2196" w:type="dxa"/>
            <w:vMerge w:val="restart"/>
            <w:shd w:val="clear" w:color="auto" w:fill="C0C0C0"/>
            <w:vAlign w:val="bottom"/>
          </w:tcPr>
          <w:p w14:paraId="6468488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4356" w:type="dxa"/>
            <w:gridSpan w:val="4"/>
            <w:shd w:val="clear" w:color="auto" w:fill="C0C0C0"/>
            <w:vAlign w:val="bottom"/>
          </w:tcPr>
          <w:p w14:paraId="0FB286B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IMPORTANT</w:t>
            </w:r>
          </w:p>
        </w:tc>
        <w:tc>
          <w:tcPr>
            <w:tcW w:w="1170" w:type="dxa"/>
            <w:vMerge w:val="restart"/>
            <w:shd w:val="clear" w:color="auto" w:fill="C0C0C0"/>
            <w:vAlign w:val="bottom"/>
          </w:tcPr>
          <w:p w14:paraId="4EE7962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 important</w:t>
            </w:r>
          </w:p>
        </w:tc>
        <w:tc>
          <w:tcPr>
            <w:tcW w:w="809" w:type="dxa"/>
            <w:vMerge w:val="restart"/>
            <w:shd w:val="clear" w:color="auto" w:fill="C0C0C0"/>
            <w:vAlign w:val="bottom"/>
          </w:tcPr>
          <w:p w14:paraId="2578A81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vMerge w:val="restart"/>
            <w:shd w:val="clear" w:color="auto" w:fill="C0C0C0"/>
            <w:vAlign w:val="bottom"/>
          </w:tcPr>
          <w:p w14:paraId="20D65F1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7F32B938" w14:textId="77777777" w:rsidTr="007E2376">
        <w:trPr>
          <w:trHeight w:val="586"/>
          <w:jc w:val="center"/>
        </w:trPr>
        <w:tc>
          <w:tcPr>
            <w:tcW w:w="2196" w:type="dxa"/>
            <w:vMerge/>
            <w:shd w:val="clear" w:color="auto" w:fill="C0C0C0"/>
            <w:vAlign w:val="bottom"/>
          </w:tcPr>
          <w:p w14:paraId="4787F0A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798" w:type="dxa"/>
            <w:shd w:val="clear" w:color="auto" w:fill="C0C0C0"/>
            <w:vAlign w:val="bottom"/>
          </w:tcPr>
          <w:p w14:paraId="4528E2D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194" w:type="dxa"/>
            <w:shd w:val="clear" w:color="auto" w:fill="C0C0C0"/>
            <w:vAlign w:val="bottom"/>
          </w:tcPr>
          <w:p w14:paraId="4C92D1E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Extremely important</w:t>
            </w:r>
          </w:p>
        </w:tc>
        <w:tc>
          <w:tcPr>
            <w:tcW w:w="1170" w:type="dxa"/>
            <w:shd w:val="clear" w:color="auto" w:fill="C0C0C0"/>
            <w:vAlign w:val="bottom"/>
          </w:tcPr>
          <w:p w14:paraId="378A900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 important</w:t>
            </w:r>
          </w:p>
        </w:tc>
        <w:tc>
          <w:tcPr>
            <w:tcW w:w="1194" w:type="dxa"/>
            <w:shd w:val="clear" w:color="auto" w:fill="C0C0C0"/>
            <w:vAlign w:val="bottom"/>
          </w:tcPr>
          <w:p w14:paraId="59C4874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important</w:t>
            </w:r>
          </w:p>
        </w:tc>
        <w:tc>
          <w:tcPr>
            <w:tcW w:w="1170" w:type="dxa"/>
            <w:vMerge/>
            <w:shd w:val="clear" w:color="auto" w:fill="C0C0C0"/>
            <w:vAlign w:val="bottom"/>
          </w:tcPr>
          <w:p w14:paraId="6387939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9" w:type="dxa"/>
            <w:vMerge/>
            <w:shd w:val="clear" w:color="auto" w:fill="C0C0C0"/>
            <w:vAlign w:val="bottom"/>
          </w:tcPr>
          <w:p w14:paraId="633653B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74" w:type="dxa"/>
            <w:vMerge/>
            <w:shd w:val="clear" w:color="auto" w:fill="C0C0C0"/>
            <w:vAlign w:val="bottom"/>
          </w:tcPr>
          <w:p w14:paraId="3637368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15E35CB2" w14:textId="77777777" w:rsidTr="007E2376">
        <w:trPr>
          <w:jc w:val="center"/>
        </w:trPr>
        <w:tc>
          <w:tcPr>
            <w:tcW w:w="2196" w:type="dxa"/>
          </w:tcPr>
          <w:p w14:paraId="57F888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98" w:type="dxa"/>
          </w:tcPr>
          <w:p w14:paraId="74A09E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98</w:t>
            </w:r>
          </w:p>
        </w:tc>
        <w:tc>
          <w:tcPr>
            <w:tcW w:w="1194" w:type="dxa"/>
          </w:tcPr>
          <w:p w14:paraId="50F826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170" w:type="dxa"/>
          </w:tcPr>
          <w:p w14:paraId="5ADBF1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194" w:type="dxa"/>
          </w:tcPr>
          <w:p w14:paraId="42D214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70" w:type="dxa"/>
          </w:tcPr>
          <w:p w14:paraId="105AA0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09" w:type="dxa"/>
          </w:tcPr>
          <w:p w14:paraId="7FC00A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055B2D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EEACA16" w14:textId="77777777" w:rsidTr="007E2376">
        <w:trPr>
          <w:jc w:val="center"/>
        </w:trPr>
        <w:tc>
          <w:tcPr>
            <w:tcW w:w="2196" w:type="dxa"/>
          </w:tcPr>
          <w:p w14:paraId="4E67E2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98" w:type="dxa"/>
          </w:tcPr>
          <w:p w14:paraId="02764B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98</w:t>
            </w:r>
          </w:p>
        </w:tc>
        <w:tc>
          <w:tcPr>
            <w:tcW w:w="1194" w:type="dxa"/>
          </w:tcPr>
          <w:p w14:paraId="0F3DBE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170" w:type="dxa"/>
          </w:tcPr>
          <w:p w14:paraId="4EAF45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194" w:type="dxa"/>
          </w:tcPr>
          <w:p w14:paraId="351373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70" w:type="dxa"/>
          </w:tcPr>
          <w:p w14:paraId="46520B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09" w:type="dxa"/>
          </w:tcPr>
          <w:p w14:paraId="5487A2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7284E2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7519256" w14:textId="77777777" w:rsidTr="007E2376">
        <w:trPr>
          <w:jc w:val="center"/>
        </w:trPr>
        <w:tc>
          <w:tcPr>
            <w:tcW w:w="2196" w:type="dxa"/>
          </w:tcPr>
          <w:p w14:paraId="4057A2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98" w:type="dxa"/>
          </w:tcPr>
          <w:p w14:paraId="7D07D9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98</w:t>
            </w:r>
          </w:p>
        </w:tc>
        <w:tc>
          <w:tcPr>
            <w:tcW w:w="1194" w:type="dxa"/>
          </w:tcPr>
          <w:p w14:paraId="313C68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170" w:type="dxa"/>
          </w:tcPr>
          <w:p w14:paraId="758EDD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194" w:type="dxa"/>
          </w:tcPr>
          <w:p w14:paraId="04CA64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70" w:type="dxa"/>
          </w:tcPr>
          <w:p w14:paraId="638D89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09" w:type="dxa"/>
          </w:tcPr>
          <w:p w14:paraId="47D615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7B1673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787D116" w14:textId="77777777" w:rsidTr="007E2376">
        <w:trPr>
          <w:jc w:val="center"/>
        </w:trPr>
        <w:tc>
          <w:tcPr>
            <w:tcW w:w="2196" w:type="dxa"/>
          </w:tcPr>
          <w:p w14:paraId="7F67A6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98" w:type="dxa"/>
          </w:tcPr>
          <w:p w14:paraId="4667FA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98</w:t>
            </w:r>
          </w:p>
        </w:tc>
        <w:tc>
          <w:tcPr>
            <w:tcW w:w="1194" w:type="dxa"/>
          </w:tcPr>
          <w:p w14:paraId="1E0905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170" w:type="dxa"/>
          </w:tcPr>
          <w:p w14:paraId="5B18AE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194" w:type="dxa"/>
          </w:tcPr>
          <w:p w14:paraId="5CE550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70" w:type="dxa"/>
          </w:tcPr>
          <w:p w14:paraId="64575C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09" w:type="dxa"/>
          </w:tcPr>
          <w:p w14:paraId="0689F4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757D00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E02B4D7" w14:textId="77777777" w:rsidTr="007E2376">
        <w:trPr>
          <w:jc w:val="center"/>
        </w:trPr>
        <w:tc>
          <w:tcPr>
            <w:tcW w:w="2196" w:type="dxa"/>
          </w:tcPr>
          <w:p w14:paraId="106D1C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98" w:type="dxa"/>
          </w:tcPr>
          <w:p w14:paraId="44EDF6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99</w:t>
            </w:r>
          </w:p>
        </w:tc>
        <w:tc>
          <w:tcPr>
            <w:tcW w:w="1194" w:type="dxa"/>
          </w:tcPr>
          <w:p w14:paraId="780C5C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170" w:type="dxa"/>
          </w:tcPr>
          <w:p w14:paraId="0D54BC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194" w:type="dxa"/>
          </w:tcPr>
          <w:p w14:paraId="06C1BF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0" w:type="dxa"/>
          </w:tcPr>
          <w:p w14:paraId="51E489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09" w:type="dxa"/>
          </w:tcPr>
          <w:p w14:paraId="478656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07C0E4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E92465E" w14:textId="77777777" w:rsidTr="007E2376">
        <w:trPr>
          <w:jc w:val="center"/>
        </w:trPr>
        <w:tc>
          <w:tcPr>
            <w:tcW w:w="2196" w:type="dxa"/>
          </w:tcPr>
          <w:p w14:paraId="18E05A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98" w:type="dxa"/>
          </w:tcPr>
          <w:p w14:paraId="71F4E6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99</w:t>
            </w:r>
          </w:p>
        </w:tc>
        <w:tc>
          <w:tcPr>
            <w:tcW w:w="1194" w:type="dxa"/>
          </w:tcPr>
          <w:p w14:paraId="5B3430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170" w:type="dxa"/>
          </w:tcPr>
          <w:p w14:paraId="7C2AFE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194" w:type="dxa"/>
          </w:tcPr>
          <w:p w14:paraId="187288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70" w:type="dxa"/>
          </w:tcPr>
          <w:p w14:paraId="7CDC6D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09" w:type="dxa"/>
          </w:tcPr>
          <w:p w14:paraId="2F69F3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0EB41B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75D9732" w14:textId="77777777" w:rsidTr="007E2376">
        <w:trPr>
          <w:jc w:val="center"/>
        </w:trPr>
        <w:tc>
          <w:tcPr>
            <w:tcW w:w="2196" w:type="dxa"/>
          </w:tcPr>
          <w:p w14:paraId="3CA262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98" w:type="dxa"/>
          </w:tcPr>
          <w:p w14:paraId="3CBA3C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98</w:t>
            </w:r>
          </w:p>
        </w:tc>
        <w:tc>
          <w:tcPr>
            <w:tcW w:w="1194" w:type="dxa"/>
          </w:tcPr>
          <w:p w14:paraId="4F9E6E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170" w:type="dxa"/>
          </w:tcPr>
          <w:p w14:paraId="0BFA66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194" w:type="dxa"/>
          </w:tcPr>
          <w:p w14:paraId="204B5B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70" w:type="dxa"/>
          </w:tcPr>
          <w:p w14:paraId="060604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09" w:type="dxa"/>
          </w:tcPr>
          <w:p w14:paraId="2FD650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4BCD8B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4C7E28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EE7F104" w14:textId="77777777" w:rsidR="00CD2595"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4315D6DB" w14:textId="77777777" w:rsidR="00CD2595" w:rsidRDefault="00CD2595">
      <w:pPr>
        <w:rPr>
          <w:rFonts w:ascii="Georgia" w:hAnsi="Georgia"/>
          <w:sz w:val="22"/>
          <w:szCs w:val="22"/>
        </w:rPr>
      </w:pPr>
      <w:r>
        <w:rPr>
          <w:rFonts w:ascii="Georgia" w:hAnsi="Georgia"/>
          <w:sz w:val="22"/>
          <w:szCs w:val="22"/>
        </w:rPr>
        <w:br w:type="page"/>
      </w:r>
    </w:p>
    <w:p w14:paraId="37E076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c.</w:t>
      </w:r>
      <w:r w:rsidRPr="00DE6C92">
        <w:rPr>
          <w:rFonts w:ascii="Georgia" w:hAnsi="Georgia"/>
          <w:sz w:val="22"/>
          <w:szCs w:val="22"/>
        </w:rPr>
        <w:tab/>
        <w:t>Health care</w:t>
      </w: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714"/>
        <w:gridCol w:w="1381"/>
        <w:gridCol w:w="1374"/>
        <w:gridCol w:w="1406"/>
        <w:gridCol w:w="1374"/>
        <w:gridCol w:w="838"/>
        <w:gridCol w:w="1138"/>
      </w:tblGrid>
      <w:tr w:rsidR="004D6E25" w:rsidRPr="00DE6C92" w14:paraId="0505A204" w14:textId="77777777" w:rsidTr="00CD2595">
        <w:trPr>
          <w:trHeight w:val="233"/>
          <w:jc w:val="center"/>
        </w:trPr>
        <w:tc>
          <w:tcPr>
            <w:tcW w:w="2206" w:type="dxa"/>
            <w:vMerge w:val="restart"/>
            <w:shd w:val="clear" w:color="auto" w:fill="C0C0C0"/>
            <w:vAlign w:val="bottom"/>
          </w:tcPr>
          <w:p w14:paraId="392C693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4381" w:type="dxa"/>
            <w:gridSpan w:val="4"/>
            <w:shd w:val="clear" w:color="auto" w:fill="C0C0C0"/>
            <w:vAlign w:val="bottom"/>
          </w:tcPr>
          <w:p w14:paraId="77CD94EF"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IMPORTANT</w:t>
            </w:r>
          </w:p>
        </w:tc>
        <w:tc>
          <w:tcPr>
            <w:tcW w:w="1170" w:type="dxa"/>
            <w:vMerge w:val="restart"/>
            <w:shd w:val="clear" w:color="auto" w:fill="C0C0C0"/>
            <w:vAlign w:val="bottom"/>
          </w:tcPr>
          <w:p w14:paraId="24D77DE0"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 important</w:t>
            </w:r>
          </w:p>
        </w:tc>
        <w:tc>
          <w:tcPr>
            <w:tcW w:w="808" w:type="dxa"/>
            <w:vMerge w:val="restart"/>
            <w:shd w:val="clear" w:color="auto" w:fill="C0C0C0"/>
            <w:vAlign w:val="bottom"/>
          </w:tcPr>
          <w:p w14:paraId="7A04C753"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vMerge w:val="restart"/>
            <w:shd w:val="clear" w:color="auto" w:fill="C0C0C0"/>
            <w:vAlign w:val="bottom"/>
          </w:tcPr>
          <w:p w14:paraId="245FA9E6"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15AF4241" w14:textId="77777777" w:rsidTr="00CD2595">
        <w:trPr>
          <w:trHeight w:val="586"/>
          <w:jc w:val="center"/>
        </w:trPr>
        <w:tc>
          <w:tcPr>
            <w:tcW w:w="2206" w:type="dxa"/>
            <w:vMerge/>
            <w:shd w:val="clear" w:color="auto" w:fill="C0C0C0"/>
            <w:vAlign w:val="bottom"/>
          </w:tcPr>
          <w:p w14:paraId="4425358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766" w:type="dxa"/>
            <w:shd w:val="clear" w:color="auto" w:fill="C0C0C0"/>
            <w:vAlign w:val="bottom"/>
          </w:tcPr>
          <w:p w14:paraId="6283D0EA"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194" w:type="dxa"/>
            <w:shd w:val="clear" w:color="auto" w:fill="C0C0C0"/>
            <w:vAlign w:val="bottom"/>
          </w:tcPr>
          <w:p w14:paraId="75F27C6B"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Extremely important</w:t>
            </w:r>
          </w:p>
        </w:tc>
        <w:tc>
          <w:tcPr>
            <w:tcW w:w="1227" w:type="dxa"/>
            <w:shd w:val="clear" w:color="auto" w:fill="C0C0C0"/>
            <w:vAlign w:val="bottom"/>
          </w:tcPr>
          <w:p w14:paraId="729C05C9"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 important</w:t>
            </w:r>
          </w:p>
        </w:tc>
        <w:tc>
          <w:tcPr>
            <w:tcW w:w="1194" w:type="dxa"/>
            <w:shd w:val="clear" w:color="auto" w:fill="C0C0C0"/>
            <w:vAlign w:val="bottom"/>
          </w:tcPr>
          <w:p w14:paraId="6696E608"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important</w:t>
            </w:r>
          </w:p>
        </w:tc>
        <w:tc>
          <w:tcPr>
            <w:tcW w:w="1170" w:type="dxa"/>
            <w:vMerge/>
            <w:shd w:val="clear" w:color="auto" w:fill="C0C0C0"/>
            <w:vAlign w:val="bottom"/>
          </w:tcPr>
          <w:p w14:paraId="46039E0B"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8" w:type="dxa"/>
            <w:vMerge/>
            <w:shd w:val="clear" w:color="auto" w:fill="C0C0C0"/>
            <w:vAlign w:val="bottom"/>
          </w:tcPr>
          <w:p w14:paraId="13D2DD5F"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74" w:type="dxa"/>
            <w:vMerge/>
            <w:shd w:val="clear" w:color="auto" w:fill="C0C0C0"/>
            <w:vAlign w:val="bottom"/>
          </w:tcPr>
          <w:p w14:paraId="1B834308"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177C958A" w14:textId="77777777" w:rsidTr="007E2376">
        <w:trPr>
          <w:jc w:val="center"/>
        </w:trPr>
        <w:tc>
          <w:tcPr>
            <w:tcW w:w="2206" w:type="dxa"/>
          </w:tcPr>
          <w:p w14:paraId="7F8D81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66" w:type="dxa"/>
          </w:tcPr>
          <w:p w14:paraId="72BBFB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1194" w:type="dxa"/>
          </w:tcPr>
          <w:p w14:paraId="30B45B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227" w:type="dxa"/>
          </w:tcPr>
          <w:p w14:paraId="123448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194" w:type="dxa"/>
          </w:tcPr>
          <w:p w14:paraId="7ACE71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70" w:type="dxa"/>
          </w:tcPr>
          <w:p w14:paraId="5CDD7B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08" w:type="dxa"/>
          </w:tcPr>
          <w:p w14:paraId="37CA5B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6923A4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8E27CB6" w14:textId="77777777" w:rsidTr="007E2376">
        <w:trPr>
          <w:jc w:val="center"/>
        </w:trPr>
        <w:tc>
          <w:tcPr>
            <w:tcW w:w="2206" w:type="dxa"/>
          </w:tcPr>
          <w:p w14:paraId="218181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66" w:type="dxa"/>
          </w:tcPr>
          <w:p w14:paraId="00570E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194" w:type="dxa"/>
          </w:tcPr>
          <w:p w14:paraId="26C1E4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227" w:type="dxa"/>
          </w:tcPr>
          <w:p w14:paraId="777296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194" w:type="dxa"/>
          </w:tcPr>
          <w:p w14:paraId="01F1D2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70" w:type="dxa"/>
          </w:tcPr>
          <w:p w14:paraId="352AF0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08" w:type="dxa"/>
          </w:tcPr>
          <w:p w14:paraId="4B6AF2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60DB51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D4C0B9C" w14:textId="77777777" w:rsidTr="007E2376">
        <w:trPr>
          <w:jc w:val="center"/>
        </w:trPr>
        <w:tc>
          <w:tcPr>
            <w:tcW w:w="2206" w:type="dxa"/>
          </w:tcPr>
          <w:p w14:paraId="03D731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66" w:type="dxa"/>
          </w:tcPr>
          <w:p w14:paraId="71A13D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1194" w:type="dxa"/>
          </w:tcPr>
          <w:p w14:paraId="51BF9E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227" w:type="dxa"/>
          </w:tcPr>
          <w:p w14:paraId="3F343F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194" w:type="dxa"/>
          </w:tcPr>
          <w:p w14:paraId="52713A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0" w:type="dxa"/>
          </w:tcPr>
          <w:p w14:paraId="5CEC38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08" w:type="dxa"/>
          </w:tcPr>
          <w:p w14:paraId="6D3DAF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727DC0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BC439D3" w14:textId="77777777" w:rsidTr="007E2376">
        <w:trPr>
          <w:jc w:val="center"/>
        </w:trPr>
        <w:tc>
          <w:tcPr>
            <w:tcW w:w="2206" w:type="dxa"/>
          </w:tcPr>
          <w:p w14:paraId="49663C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66" w:type="dxa"/>
          </w:tcPr>
          <w:p w14:paraId="7237A2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194" w:type="dxa"/>
          </w:tcPr>
          <w:p w14:paraId="5B649E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227" w:type="dxa"/>
          </w:tcPr>
          <w:p w14:paraId="3E317C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194" w:type="dxa"/>
          </w:tcPr>
          <w:p w14:paraId="0B74DB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70" w:type="dxa"/>
          </w:tcPr>
          <w:p w14:paraId="1D1F51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808" w:type="dxa"/>
          </w:tcPr>
          <w:p w14:paraId="55756D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14E4E2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5D1CE20" w14:textId="77777777" w:rsidTr="007E2376">
        <w:trPr>
          <w:jc w:val="center"/>
        </w:trPr>
        <w:tc>
          <w:tcPr>
            <w:tcW w:w="2206" w:type="dxa"/>
          </w:tcPr>
          <w:p w14:paraId="21EB16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66" w:type="dxa"/>
          </w:tcPr>
          <w:p w14:paraId="52D333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98</w:t>
            </w:r>
          </w:p>
        </w:tc>
        <w:tc>
          <w:tcPr>
            <w:tcW w:w="1194" w:type="dxa"/>
          </w:tcPr>
          <w:p w14:paraId="0B758C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227" w:type="dxa"/>
          </w:tcPr>
          <w:p w14:paraId="378A51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194" w:type="dxa"/>
          </w:tcPr>
          <w:p w14:paraId="506264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0" w:type="dxa"/>
          </w:tcPr>
          <w:p w14:paraId="69B227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08" w:type="dxa"/>
          </w:tcPr>
          <w:p w14:paraId="7292AA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7FA772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E5DC188" w14:textId="77777777" w:rsidTr="007E2376">
        <w:trPr>
          <w:jc w:val="center"/>
        </w:trPr>
        <w:tc>
          <w:tcPr>
            <w:tcW w:w="2206" w:type="dxa"/>
          </w:tcPr>
          <w:p w14:paraId="6CDD8A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66" w:type="dxa"/>
          </w:tcPr>
          <w:p w14:paraId="0A20BB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96</w:t>
            </w:r>
          </w:p>
        </w:tc>
        <w:tc>
          <w:tcPr>
            <w:tcW w:w="1194" w:type="dxa"/>
          </w:tcPr>
          <w:p w14:paraId="24C6BA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227" w:type="dxa"/>
          </w:tcPr>
          <w:p w14:paraId="76E046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194" w:type="dxa"/>
          </w:tcPr>
          <w:p w14:paraId="14EB6E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0" w:type="dxa"/>
          </w:tcPr>
          <w:p w14:paraId="270A97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08" w:type="dxa"/>
          </w:tcPr>
          <w:p w14:paraId="5C6574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3B45C3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A1A2E73" w14:textId="77777777" w:rsidTr="007E2376">
        <w:trPr>
          <w:jc w:val="center"/>
        </w:trPr>
        <w:tc>
          <w:tcPr>
            <w:tcW w:w="2206" w:type="dxa"/>
          </w:tcPr>
          <w:p w14:paraId="6DD667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66" w:type="dxa"/>
          </w:tcPr>
          <w:p w14:paraId="555FDF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194" w:type="dxa"/>
          </w:tcPr>
          <w:p w14:paraId="5A0D16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227" w:type="dxa"/>
          </w:tcPr>
          <w:p w14:paraId="431E41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194" w:type="dxa"/>
          </w:tcPr>
          <w:p w14:paraId="7AB718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70" w:type="dxa"/>
          </w:tcPr>
          <w:p w14:paraId="5D3BF5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08" w:type="dxa"/>
          </w:tcPr>
          <w:p w14:paraId="603C91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0E9D78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6974C2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F52AD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w:t>
      </w:r>
      <w:r w:rsidRPr="00DE6C92">
        <w:rPr>
          <w:rFonts w:ascii="Georgia" w:hAnsi="Georgia"/>
          <w:sz w:val="22"/>
          <w:szCs w:val="22"/>
        </w:rPr>
        <w:tab/>
        <w:t>Immigration</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7"/>
        <w:gridCol w:w="714"/>
        <w:gridCol w:w="1381"/>
        <w:gridCol w:w="1374"/>
        <w:gridCol w:w="1406"/>
        <w:gridCol w:w="1374"/>
        <w:gridCol w:w="838"/>
        <w:gridCol w:w="1138"/>
      </w:tblGrid>
      <w:tr w:rsidR="004D6E25" w:rsidRPr="00DE6C92" w14:paraId="17D28DFA" w14:textId="77777777" w:rsidTr="007E2376">
        <w:trPr>
          <w:trHeight w:val="233"/>
          <w:jc w:val="center"/>
        </w:trPr>
        <w:tc>
          <w:tcPr>
            <w:tcW w:w="2225" w:type="dxa"/>
            <w:vMerge w:val="restart"/>
            <w:shd w:val="clear" w:color="auto" w:fill="C0C0C0"/>
            <w:vAlign w:val="bottom"/>
          </w:tcPr>
          <w:p w14:paraId="61E9316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4425" w:type="dxa"/>
            <w:gridSpan w:val="4"/>
            <w:shd w:val="clear" w:color="auto" w:fill="C0C0C0"/>
            <w:vAlign w:val="bottom"/>
          </w:tcPr>
          <w:p w14:paraId="4A181CB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IMPORTANT</w:t>
            </w:r>
          </w:p>
        </w:tc>
        <w:tc>
          <w:tcPr>
            <w:tcW w:w="1170" w:type="dxa"/>
            <w:vMerge w:val="restart"/>
            <w:shd w:val="clear" w:color="auto" w:fill="C0C0C0"/>
            <w:vAlign w:val="bottom"/>
          </w:tcPr>
          <w:p w14:paraId="1A13A24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 important</w:t>
            </w:r>
          </w:p>
        </w:tc>
        <w:tc>
          <w:tcPr>
            <w:tcW w:w="808" w:type="dxa"/>
            <w:vMerge w:val="restart"/>
            <w:shd w:val="clear" w:color="auto" w:fill="C0C0C0"/>
            <w:vAlign w:val="bottom"/>
          </w:tcPr>
          <w:p w14:paraId="7E4658C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vMerge w:val="restart"/>
            <w:shd w:val="clear" w:color="auto" w:fill="C0C0C0"/>
            <w:vAlign w:val="bottom"/>
          </w:tcPr>
          <w:p w14:paraId="6BC8F7A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64A40B60" w14:textId="77777777" w:rsidTr="007E2376">
        <w:trPr>
          <w:trHeight w:val="586"/>
          <w:jc w:val="center"/>
        </w:trPr>
        <w:tc>
          <w:tcPr>
            <w:tcW w:w="2225" w:type="dxa"/>
            <w:vMerge/>
            <w:shd w:val="clear" w:color="auto" w:fill="C0C0C0"/>
            <w:vAlign w:val="bottom"/>
          </w:tcPr>
          <w:p w14:paraId="039D797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739" w:type="dxa"/>
            <w:shd w:val="clear" w:color="auto" w:fill="C0C0C0"/>
            <w:vAlign w:val="bottom"/>
          </w:tcPr>
          <w:p w14:paraId="4B4A060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280" w:type="dxa"/>
            <w:shd w:val="clear" w:color="auto" w:fill="C0C0C0"/>
            <w:vAlign w:val="bottom"/>
          </w:tcPr>
          <w:p w14:paraId="71D50F2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Extremely important</w:t>
            </w:r>
          </w:p>
        </w:tc>
        <w:tc>
          <w:tcPr>
            <w:tcW w:w="1212" w:type="dxa"/>
            <w:shd w:val="clear" w:color="auto" w:fill="C0C0C0"/>
            <w:vAlign w:val="bottom"/>
          </w:tcPr>
          <w:p w14:paraId="15B4481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 important</w:t>
            </w:r>
          </w:p>
        </w:tc>
        <w:tc>
          <w:tcPr>
            <w:tcW w:w="1194" w:type="dxa"/>
            <w:shd w:val="clear" w:color="auto" w:fill="C0C0C0"/>
            <w:vAlign w:val="bottom"/>
          </w:tcPr>
          <w:p w14:paraId="403EF8F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important</w:t>
            </w:r>
          </w:p>
        </w:tc>
        <w:tc>
          <w:tcPr>
            <w:tcW w:w="1170" w:type="dxa"/>
            <w:vMerge/>
            <w:shd w:val="clear" w:color="auto" w:fill="C0C0C0"/>
            <w:vAlign w:val="bottom"/>
          </w:tcPr>
          <w:p w14:paraId="4AE20EA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8" w:type="dxa"/>
            <w:vMerge/>
            <w:shd w:val="clear" w:color="auto" w:fill="C0C0C0"/>
            <w:vAlign w:val="bottom"/>
          </w:tcPr>
          <w:p w14:paraId="5D59A86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74" w:type="dxa"/>
            <w:vMerge/>
            <w:shd w:val="clear" w:color="auto" w:fill="C0C0C0"/>
            <w:vAlign w:val="bottom"/>
          </w:tcPr>
          <w:p w14:paraId="539DB7E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694F9155" w14:textId="77777777" w:rsidTr="007E2376">
        <w:trPr>
          <w:jc w:val="center"/>
        </w:trPr>
        <w:tc>
          <w:tcPr>
            <w:tcW w:w="2225" w:type="dxa"/>
          </w:tcPr>
          <w:p w14:paraId="04555D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39" w:type="dxa"/>
          </w:tcPr>
          <w:p w14:paraId="59F112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280" w:type="dxa"/>
          </w:tcPr>
          <w:p w14:paraId="106C17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12" w:type="dxa"/>
          </w:tcPr>
          <w:p w14:paraId="1DC4A9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194" w:type="dxa"/>
          </w:tcPr>
          <w:p w14:paraId="1CAC1B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170" w:type="dxa"/>
          </w:tcPr>
          <w:p w14:paraId="11A880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808" w:type="dxa"/>
          </w:tcPr>
          <w:p w14:paraId="084C12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697930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97BBC58" w14:textId="77777777" w:rsidTr="007E2376">
        <w:trPr>
          <w:jc w:val="center"/>
        </w:trPr>
        <w:tc>
          <w:tcPr>
            <w:tcW w:w="2225" w:type="dxa"/>
          </w:tcPr>
          <w:p w14:paraId="2C875F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39" w:type="dxa"/>
          </w:tcPr>
          <w:p w14:paraId="60654B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88</w:t>
            </w:r>
          </w:p>
        </w:tc>
        <w:tc>
          <w:tcPr>
            <w:tcW w:w="1280" w:type="dxa"/>
          </w:tcPr>
          <w:p w14:paraId="29149B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212" w:type="dxa"/>
          </w:tcPr>
          <w:p w14:paraId="16AD39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194" w:type="dxa"/>
          </w:tcPr>
          <w:p w14:paraId="0E78E6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170" w:type="dxa"/>
          </w:tcPr>
          <w:p w14:paraId="4F2D79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808" w:type="dxa"/>
          </w:tcPr>
          <w:p w14:paraId="1EA3DE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74" w:type="dxa"/>
          </w:tcPr>
          <w:p w14:paraId="0F9671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DE81464" w14:textId="77777777" w:rsidTr="007E2376">
        <w:trPr>
          <w:jc w:val="center"/>
        </w:trPr>
        <w:tc>
          <w:tcPr>
            <w:tcW w:w="2225" w:type="dxa"/>
          </w:tcPr>
          <w:p w14:paraId="3AF52D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39" w:type="dxa"/>
          </w:tcPr>
          <w:p w14:paraId="6ADC5D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1280" w:type="dxa"/>
          </w:tcPr>
          <w:p w14:paraId="22FECC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212" w:type="dxa"/>
          </w:tcPr>
          <w:p w14:paraId="23F1C3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194" w:type="dxa"/>
          </w:tcPr>
          <w:p w14:paraId="0CE5F1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70" w:type="dxa"/>
          </w:tcPr>
          <w:p w14:paraId="6C705E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08" w:type="dxa"/>
          </w:tcPr>
          <w:p w14:paraId="2DF3A6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774BB1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AA1D466" w14:textId="77777777" w:rsidTr="007E2376">
        <w:trPr>
          <w:jc w:val="center"/>
        </w:trPr>
        <w:tc>
          <w:tcPr>
            <w:tcW w:w="2225" w:type="dxa"/>
          </w:tcPr>
          <w:p w14:paraId="3B631E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39" w:type="dxa"/>
          </w:tcPr>
          <w:p w14:paraId="64A7AD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1280" w:type="dxa"/>
          </w:tcPr>
          <w:p w14:paraId="0FA550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12" w:type="dxa"/>
          </w:tcPr>
          <w:p w14:paraId="541363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194" w:type="dxa"/>
          </w:tcPr>
          <w:p w14:paraId="06D9D0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170" w:type="dxa"/>
          </w:tcPr>
          <w:p w14:paraId="6D1D7C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08" w:type="dxa"/>
          </w:tcPr>
          <w:p w14:paraId="1F4A90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0A8FD3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05C7CB3" w14:textId="77777777" w:rsidTr="007E2376">
        <w:trPr>
          <w:jc w:val="center"/>
        </w:trPr>
        <w:tc>
          <w:tcPr>
            <w:tcW w:w="2225" w:type="dxa"/>
          </w:tcPr>
          <w:p w14:paraId="3D5E2B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39" w:type="dxa"/>
          </w:tcPr>
          <w:p w14:paraId="60CA68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280" w:type="dxa"/>
          </w:tcPr>
          <w:p w14:paraId="500748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212" w:type="dxa"/>
          </w:tcPr>
          <w:p w14:paraId="426B33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194" w:type="dxa"/>
          </w:tcPr>
          <w:p w14:paraId="25B167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70" w:type="dxa"/>
          </w:tcPr>
          <w:p w14:paraId="21E5E8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08" w:type="dxa"/>
          </w:tcPr>
          <w:p w14:paraId="0C1AEF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74" w:type="dxa"/>
          </w:tcPr>
          <w:p w14:paraId="0053F7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DFB3BEB" w14:textId="77777777" w:rsidTr="007E2376">
        <w:trPr>
          <w:jc w:val="center"/>
        </w:trPr>
        <w:tc>
          <w:tcPr>
            <w:tcW w:w="2225" w:type="dxa"/>
          </w:tcPr>
          <w:p w14:paraId="67289A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39" w:type="dxa"/>
          </w:tcPr>
          <w:p w14:paraId="1BC850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96</w:t>
            </w:r>
          </w:p>
        </w:tc>
        <w:tc>
          <w:tcPr>
            <w:tcW w:w="1280" w:type="dxa"/>
          </w:tcPr>
          <w:p w14:paraId="6EC7A2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212" w:type="dxa"/>
          </w:tcPr>
          <w:p w14:paraId="7BA611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194" w:type="dxa"/>
          </w:tcPr>
          <w:p w14:paraId="2CFF59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70" w:type="dxa"/>
          </w:tcPr>
          <w:p w14:paraId="5B2BBB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08" w:type="dxa"/>
          </w:tcPr>
          <w:p w14:paraId="37D1EF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0BE8D3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3F87BAC" w14:textId="77777777" w:rsidTr="007E2376">
        <w:trPr>
          <w:jc w:val="center"/>
        </w:trPr>
        <w:tc>
          <w:tcPr>
            <w:tcW w:w="2225" w:type="dxa"/>
          </w:tcPr>
          <w:p w14:paraId="2A3691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39" w:type="dxa"/>
          </w:tcPr>
          <w:p w14:paraId="0A87CA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c>
          <w:tcPr>
            <w:tcW w:w="1280" w:type="dxa"/>
          </w:tcPr>
          <w:p w14:paraId="167D93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212" w:type="dxa"/>
          </w:tcPr>
          <w:p w14:paraId="6A8A46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194" w:type="dxa"/>
          </w:tcPr>
          <w:p w14:paraId="55BB90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170" w:type="dxa"/>
          </w:tcPr>
          <w:p w14:paraId="1792D4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08" w:type="dxa"/>
          </w:tcPr>
          <w:p w14:paraId="76E6D4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74" w:type="dxa"/>
          </w:tcPr>
          <w:p w14:paraId="108185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7EAD44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83966CD" w14:textId="77777777" w:rsidR="00D44F93"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2D299D51" w14:textId="77777777" w:rsidR="00D44F93" w:rsidRDefault="00D44F93">
      <w:pPr>
        <w:rPr>
          <w:rFonts w:ascii="Georgia" w:hAnsi="Georgia"/>
          <w:sz w:val="22"/>
          <w:szCs w:val="22"/>
        </w:rPr>
      </w:pPr>
      <w:r>
        <w:rPr>
          <w:rFonts w:ascii="Georgia" w:hAnsi="Georgia"/>
          <w:sz w:val="22"/>
          <w:szCs w:val="22"/>
        </w:rPr>
        <w:br w:type="page"/>
      </w:r>
    </w:p>
    <w:p w14:paraId="3084F3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e.</w:t>
      </w:r>
      <w:r w:rsidRPr="00DE6C92">
        <w:rPr>
          <w:rFonts w:ascii="Georgia" w:hAnsi="Georgia"/>
          <w:sz w:val="22"/>
          <w:szCs w:val="22"/>
        </w:rPr>
        <w:tab/>
        <w:t>The federal budget deficit</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725"/>
        <w:gridCol w:w="1381"/>
        <w:gridCol w:w="1374"/>
        <w:gridCol w:w="1406"/>
        <w:gridCol w:w="1374"/>
        <w:gridCol w:w="838"/>
        <w:gridCol w:w="1138"/>
      </w:tblGrid>
      <w:tr w:rsidR="004D6E25" w:rsidRPr="00DE6C92" w14:paraId="245FFF0C" w14:textId="77777777" w:rsidTr="007E2376">
        <w:trPr>
          <w:trHeight w:val="233"/>
          <w:jc w:val="center"/>
        </w:trPr>
        <w:tc>
          <w:tcPr>
            <w:tcW w:w="2301" w:type="dxa"/>
            <w:vMerge w:val="restart"/>
            <w:shd w:val="clear" w:color="auto" w:fill="C0C0C0"/>
            <w:vAlign w:val="bottom"/>
          </w:tcPr>
          <w:p w14:paraId="778DF00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4440" w:type="dxa"/>
            <w:gridSpan w:val="4"/>
            <w:shd w:val="clear" w:color="auto" w:fill="C0C0C0"/>
            <w:vAlign w:val="bottom"/>
          </w:tcPr>
          <w:p w14:paraId="1B3F550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IMPORTANT</w:t>
            </w:r>
          </w:p>
        </w:tc>
        <w:tc>
          <w:tcPr>
            <w:tcW w:w="1170" w:type="dxa"/>
            <w:vMerge w:val="restart"/>
            <w:shd w:val="clear" w:color="auto" w:fill="C0C0C0"/>
            <w:vAlign w:val="bottom"/>
          </w:tcPr>
          <w:p w14:paraId="67AEB94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 important</w:t>
            </w:r>
          </w:p>
        </w:tc>
        <w:tc>
          <w:tcPr>
            <w:tcW w:w="812" w:type="dxa"/>
            <w:vMerge w:val="restart"/>
            <w:shd w:val="clear" w:color="auto" w:fill="C0C0C0"/>
            <w:vAlign w:val="bottom"/>
          </w:tcPr>
          <w:p w14:paraId="3505AAC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vMerge w:val="restart"/>
            <w:shd w:val="clear" w:color="auto" w:fill="C0C0C0"/>
            <w:vAlign w:val="bottom"/>
          </w:tcPr>
          <w:p w14:paraId="3576A9E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3AC2DCAA" w14:textId="77777777" w:rsidTr="007E2376">
        <w:trPr>
          <w:trHeight w:val="586"/>
          <w:jc w:val="center"/>
        </w:trPr>
        <w:tc>
          <w:tcPr>
            <w:tcW w:w="2301" w:type="dxa"/>
            <w:vMerge/>
            <w:shd w:val="clear" w:color="auto" w:fill="C0C0C0"/>
            <w:vAlign w:val="bottom"/>
          </w:tcPr>
          <w:p w14:paraId="11C82ED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784" w:type="dxa"/>
            <w:shd w:val="clear" w:color="auto" w:fill="C0C0C0"/>
            <w:vAlign w:val="bottom"/>
          </w:tcPr>
          <w:p w14:paraId="47B928B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267" w:type="dxa"/>
            <w:shd w:val="clear" w:color="auto" w:fill="C0C0C0"/>
            <w:vAlign w:val="bottom"/>
          </w:tcPr>
          <w:p w14:paraId="255C136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Extremely important</w:t>
            </w:r>
          </w:p>
        </w:tc>
        <w:tc>
          <w:tcPr>
            <w:tcW w:w="1195" w:type="dxa"/>
            <w:shd w:val="clear" w:color="auto" w:fill="C0C0C0"/>
            <w:vAlign w:val="bottom"/>
          </w:tcPr>
          <w:p w14:paraId="58613A3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 important</w:t>
            </w:r>
          </w:p>
        </w:tc>
        <w:tc>
          <w:tcPr>
            <w:tcW w:w="1194" w:type="dxa"/>
            <w:shd w:val="clear" w:color="auto" w:fill="C0C0C0"/>
            <w:vAlign w:val="bottom"/>
          </w:tcPr>
          <w:p w14:paraId="2503747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important</w:t>
            </w:r>
          </w:p>
        </w:tc>
        <w:tc>
          <w:tcPr>
            <w:tcW w:w="1170" w:type="dxa"/>
            <w:vMerge/>
            <w:shd w:val="clear" w:color="auto" w:fill="C0C0C0"/>
            <w:vAlign w:val="bottom"/>
          </w:tcPr>
          <w:p w14:paraId="10972E2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12" w:type="dxa"/>
            <w:vMerge/>
            <w:shd w:val="clear" w:color="auto" w:fill="C0C0C0"/>
            <w:vAlign w:val="bottom"/>
          </w:tcPr>
          <w:p w14:paraId="12D267D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74" w:type="dxa"/>
            <w:vMerge/>
            <w:shd w:val="clear" w:color="auto" w:fill="C0C0C0"/>
            <w:vAlign w:val="bottom"/>
          </w:tcPr>
          <w:p w14:paraId="2CE726A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1965AD61" w14:textId="77777777" w:rsidTr="007E2376">
        <w:trPr>
          <w:jc w:val="center"/>
        </w:trPr>
        <w:tc>
          <w:tcPr>
            <w:tcW w:w="2301" w:type="dxa"/>
          </w:tcPr>
          <w:p w14:paraId="609833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84" w:type="dxa"/>
          </w:tcPr>
          <w:p w14:paraId="49F257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1267" w:type="dxa"/>
          </w:tcPr>
          <w:p w14:paraId="711731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195" w:type="dxa"/>
          </w:tcPr>
          <w:p w14:paraId="21C150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194" w:type="dxa"/>
          </w:tcPr>
          <w:p w14:paraId="102BF9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170" w:type="dxa"/>
          </w:tcPr>
          <w:p w14:paraId="021AF1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12" w:type="dxa"/>
          </w:tcPr>
          <w:p w14:paraId="5EC11E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74" w:type="dxa"/>
          </w:tcPr>
          <w:p w14:paraId="31BF77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62B8EB1" w14:textId="77777777" w:rsidTr="007E2376">
        <w:trPr>
          <w:jc w:val="center"/>
        </w:trPr>
        <w:tc>
          <w:tcPr>
            <w:tcW w:w="2301" w:type="dxa"/>
          </w:tcPr>
          <w:p w14:paraId="6CB92B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84" w:type="dxa"/>
          </w:tcPr>
          <w:p w14:paraId="16B8FA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1267" w:type="dxa"/>
          </w:tcPr>
          <w:p w14:paraId="516201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195" w:type="dxa"/>
          </w:tcPr>
          <w:p w14:paraId="37D83A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194" w:type="dxa"/>
          </w:tcPr>
          <w:p w14:paraId="7D3C45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170" w:type="dxa"/>
          </w:tcPr>
          <w:p w14:paraId="0C4832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12" w:type="dxa"/>
          </w:tcPr>
          <w:p w14:paraId="48CC83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74" w:type="dxa"/>
          </w:tcPr>
          <w:p w14:paraId="68D59E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6AAE9A7" w14:textId="77777777" w:rsidTr="007E2376">
        <w:trPr>
          <w:jc w:val="center"/>
        </w:trPr>
        <w:tc>
          <w:tcPr>
            <w:tcW w:w="2301" w:type="dxa"/>
          </w:tcPr>
          <w:p w14:paraId="300E07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84" w:type="dxa"/>
          </w:tcPr>
          <w:p w14:paraId="252F57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c>
          <w:tcPr>
            <w:tcW w:w="1267" w:type="dxa"/>
          </w:tcPr>
          <w:p w14:paraId="244274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195" w:type="dxa"/>
          </w:tcPr>
          <w:p w14:paraId="247DA7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194" w:type="dxa"/>
          </w:tcPr>
          <w:p w14:paraId="03A008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170" w:type="dxa"/>
          </w:tcPr>
          <w:p w14:paraId="2D6412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12" w:type="dxa"/>
          </w:tcPr>
          <w:p w14:paraId="731E34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74" w:type="dxa"/>
          </w:tcPr>
          <w:p w14:paraId="68D176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5DD6506" w14:textId="77777777" w:rsidTr="007E2376">
        <w:trPr>
          <w:jc w:val="center"/>
        </w:trPr>
        <w:tc>
          <w:tcPr>
            <w:tcW w:w="2301" w:type="dxa"/>
          </w:tcPr>
          <w:p w14:paraId="25D27B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84" w:type="dxa"/>
          </w:tcPr>
          <w:p w14:paraId="16C90F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1267" w:type="dxa"/>
          </w:tcPr>
          <w:p w14:paraId="3A72DB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195" w:type="dxa"/>
          </w:tcPr>
          <w:p w14:paraId="634DDA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194" w:type="dxa"/>
          </w:tcPr>
          <w:p w14:paraId="3CD5AB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170" w:type="dxa"/>
          </w:tcPr>
          <w:p w14:paraId="6C22B2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812" w:type="dxa"/>
          </w:tcPr>
          <w:p w14:paraId="0A215C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74" w:type="dxa"/>
          </w:tcPr>
          <w:p w14:paraId="3CE55A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6E1B474" w14:textId="77777777" w:rsidTr="007E2376">
        <w:trPr>
          <w:jc w:val="center"/>
        </w:trPr>
        <w:tc>
          <w:tcPr>
            <w:tcW w:w="2301" w:type="dxa"/>
          </w:tcPr>
          <w:p w14:paraId="597982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84" w:type="dxa"/>
          </w:tcPr>
          <w:p w14:paraId="259DBF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1267" w:type="dxa"/>
          </w:tcPr>
          <w:p w14:paraId="2FD06C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195" w:type="dxa"/>
          </w:tcPr>
          <w:p w14:paraId="69E9E8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194" w:type="dxa"/>
          </w:tcPr>
          <w:p w14:paraId="4D9AD0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170" w:type="dxa"/>
          </w:tcPr>
          <w:p w14:paraId="474176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12" w:type="dxa"/>
          </w:tcPr>
          <w:p w14:paraId="3566C6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74" w:type="dxa"/>
          </w:tcPr>
          <w:p w14:paraId="42D9C1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482F27C" w14:textId="77777777" w:rsidTr="007E2376">
        <w:trPr>
          <w:jc w:val="center"/>
        </w:trPr>
        <w:tc>
          <w:tcPr>
            <w:tcW w:w="2301" w:type="dxa"/>
          </w:tcPr>
          <w:p w14:paraId="0BD495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84" w:type="dxa"/>
          </w:tcPr>
          <w:p w14:paraId="756F24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c>
          <w:tcPr>
            <w:tcW w:w="1267" w:type="dxa"/>
          </w:tcPr>
          <w:p w14:paraId="43D251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195" w:type="dxa"/>
          </w:tcPr>
          <w:p w14:paraId="7690A6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194" w:type="dxa"/>
          </w:tcPr>
          <w:p w14:paraId="265659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170" w:type="dxa"/>
          </w:tcPr>
          <w:p w14:paraId="59B7D8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12" w:type="dxa"/>
          </w:tcPr>
          <w:p w14:paraId="7D00A1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74" w:type="dxa"/>
          </w:tcPr>
          <w:p w14:paraId="1C4CAC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9ADC644" w14:textId="77777777" w:rsidTr="007E2376">
        <w:trPr>
          <w:jc w:val="center"/>
        </w:trPr>
        <w:tc>
          <w:tcPr>
            <w:tcW w:w="2301" w:type="dxa"/>
          </w:tcPr>
          <w:p w14:paraId="6E9D51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84" w:type="dxa"/>
          </w:tcPr>
          <w:p w14:paraId="243FBB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267" w:type="dxa"/>
          </w:tcPr>
          <w:p w14:paraId="3C0753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195" w:type="dxa"/>
          </w:tcPr>
          <w:p w14:paraId="0018EB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1194" w:type="dxa"/>
          </w:tcPr>
          <w:p w14:paraId="56FCF7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170" w:type="dxa"/>
          </w:tcPr>
          <w:p w14:paraId="41BF57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12" w:type="dxa"/>
          </w:tcPr>
          <w:p w14:paraId="649FBB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5EE95D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5A9BF0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B616C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sz w:val="22"/>
          <w:szCs w:val="22"/>
        </w:rPr>
        <w:tab/>
      </w:r>
      <w:r w:rsidR="003A082C" w:rsidRPr="00DE6C92">
        <w:rPr>
          <w:rFonts w:ascii="Georgia" w:hAnsi="Georgia"/>
          <w:b/>
          <w:sz w:val="22"/>
          <w:szCs w:val="22"/>
        </w:rPr>
        <w:t>NO QUESTION 22f</w:t>
      </w:r>
    </w:p>
    <w:p w14:paraId="53833AED" w14:textId="77777777" w:rsidR="00400CE4" w:rsidRPr="00DE6C92" w:rsidRDefault="00400CE4"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C7888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g.</w:t>
      </w:r>
      <w:r w:rsidRPr="00DE6C92">
        <w:rPr>
          <w:rFonts w:ascii="Georgia" w:hAnsi="Georgia"/>
          <w:sz w:val="22"/>
          <w:szCs w:val="22"/>
        </w:rPr>
        <w:tab/>
        <w:t>Taxes</w:t>
      </w:r>
    </w:p>
    <w:tbl>
      <w:tblPr>
        <w:tblW w:w="9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2"/>
        <w:gridCol w:w="717"/>
        <w:gridCol w:w="1381"/>
        <w:gridCol w:w="1374"/>
        <w:gridCol w:w="1406"/>
        <w:gridCol w:w="1374"/>
        <w:gridCol w:w="838"/>
        <w:gridCol w:w="1138"/>
      </w:tblGrid>
      <w:tr w:rsidR="004D6E25" w:rsidRPr="00DE6C92" w14:paraId="59BDD777" w14:textId="77777777" w:rsidTr="007E2376">
        <w:trPr>
          <w:trHeight w:val="233"/>
          <w:jc w:val="center"/>
        </w:trPr>
        <w:tc>
          <w:tcPr>
            <w:tcW w:w="2229" w:type="dxa"/>
            <w:vMerge w:val="restart"/>
            <w:shd w:val="clear" w:color="auto" w:fill="C0C0C0"/>
            <w:vAlign w:val="bottom"/>
          </w:tcPr>
          <w:p w14:paraId="670E71F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4374" w:type="dxa"/>
            <w:gridSpan w:val="4"/>
            <w:shd w:val="clear" w:color="auto" w:fill="C0C0C0"/>
            <w:vAlign w:val="bottom"/>
          </w:tcPr>
          <w:p w14:paraId="3036A50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IMPORTANT</w:t>
            </w:r>
          </w:p>
        </w:tc>
        <w:tc>
          <w:tcPr>
            <w:tcW w:w="1170" w:type="dxa"/>
            <w:vMerge w:val="restart"/>
            <w:shd w:val="clear" w:color="auto" w:fill="C0C0C0"/>
            <w:vAlign w:val="bottom"/>
          </w:tcPr>
          <w:p w14:paraId="3B662CB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 important</w:t>
            </w:r>
          </w:p>
        </w:tc>
        <w:tc>
          <w:tcPr>
            <w:tcW w:w="803" w:type="dxa"/>
            <w:vMerge w:val="restart"/>
            <w:shd w:val="clear" w:color="auto" w:fill="C0C0C0"/>
            <w:vAlign w:val="bottom"/>
          </w:tcPr>
          <w:p w14:paraId="59CEA8F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vMerge w:val="restart"/>
            <w:shd w:val="clear" w:color="auto" w:fill="C0C0C0"/>
            <w:vAlign w:val="bottom"/>
          </w:tcPr>
          <w:p w14:paraId="6835244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0FE65522" w14:textId="77777777" w:rsidTr="007E2376">
        <w:trPr>
          <w:trHeight w:val="586"/>
          <w:jc w:val="center"/>
        </w:trPr>
        <w:tc>
          <w:tcPr>
            <w:tcW w:w="2229" w:type="dxa"/>
            <w:vMerge/>
            <w:shd w:val="clear" w:color="auto" w:fill="C0C0C0"/>
            <w:vAlign w:val="bottom"/>
          </w:tcPr>
          <w:p w14:paraId="62FFCCF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816" w:type="dxa"/>
            <w:shd w:val="clear" w:color="auto" w:fill="C0C0C0"/>
            <w:vAlign w:val="bottom"/>
          </w:tcPr>
          <w:p w14:paraId="0A68012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194" w:type="dxa"/>
            <w:shd w:val="clear" w:color="auto" w:fill="C0C0C0"/>
            <w:vAlign w:val="bottom"/>
          </w:tcPr>
          <w:p w14:paraId="5301A0B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Extremely important</w:t>
            </w:r>
          </w:p>
        </w:tc>
        <w:tc>
          <w:tcPr>
            <w:tcW w:w="1170" w:type="dxa"/>
            <w:shd w:val="clear" w:color="auto" w:fill="C0C0C0"/>
            <w:vAlign w:val="bottom"/>
          </w:tcPr>
          <w:p w14:paraId="008075D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 important</w:t>
            </w:r>
          </w:p>
        </w:tc>
        <w:tc>
          <w:tcPr>
            <w:tcW w:w="1194" w:type="dxa"/>
            <w:shd w:val="clear" w:color="auto" w:fill="C0C0C0"/>
            <w:vAlign w:val="bottom"/>
          </w:tcPr>
          <w:p w14:paraId="5B3654C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important</w:t>
            </w:r>
          </w:p>
        </w:tc>
        <w:tc>
          <w:tcPr>
            <w:tcW w:w="1170" w:type="dxa"/>
            <w:vMerge/>
            <w:shd w:val="clear" w:color="auto" w:fill="C0C0C0"/>
            <w:vAlign w:val="bottom"/>
          </w:tcPr>
          <w:p w14:paraId="4E5F710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3" w:type="dxa"/>
            <w:vMerge/>
            <w:shd w:val="clear" w:color="auto" w:fill="C0C0C0"/>
            <w:vAlign w:val="bottom"/>
          </w:tcPr>
          <w:p w14:paraId="3E7FB57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74" w:type="dxa"/>
            <w:vMerge/>
            <w:shd w:val="clear" w:color="auto" w:fill="C0C0C0"/>
            <w:vAlign w:val="bottom"/>
          </w:tcPr>
          <w:p w14:paraId="4462731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2B104674" w14:textId="77777777" w:rsidTr="007E2376">
        <w:trPr>
          <w:jc w:val="center"/>
        </w:trPr>
        <w:tc>
          <w:tcPr>
            <w:tcW w:w="2229" w:type="dxa"/>
          </w:tcPr>
          <w:p w14:paraId="125CC5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816" w:type="dxa"/>
          </w:tcPr>
          <w:p w14:paraId="0BFF88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194" w:type="dxa"/>
          </w:tcPr>
          <w:p w14:paraId="65345E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170" w:type="dxa"/>
          </w:tcPr>
          <w:p w14:paraId="25076D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194" w:type="dxa"/>
          </w:tcPr>
          <w:p w14:paraId="28F66F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170" w:type="dxa"/>
          </w:tcPr>
          <w:p w14:paraId="113210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03" w:type="dxa"/>
          </w:tcPr>
          <w:p w14:paraId="489E9A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74" w:type="dxa"/>
          </w:tcPr>
          <w:p w14:paraId="07A6F4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6DB58C7" w14:textId="77777777" w:rsidTr="007E2376">
        <w:trPr>
          <w:jc w:val="center"/>
        </w:trPr>
        <w:tc>
          <w:tcPr>
            <w:tcW w:w="2229" w:type="dxa"/>
          </w:tcPr>
          <w:p w14:paraId="2A6B95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816" w:type="dxa"/>
          </w:tcPr>
          <w:p w14:paraId="7C5CB6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1194" w:type="dxa"/>
          </w:tcPr>
          <w:p w14:paraId="0BDCA3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170" w:type="dxa"/>
          </w:tcPr>
          <w:p w14:paraId="2A780E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194" w:type="dxa"/>
          </w:tcPr>
          <w:p w14:paraId="5ADDCB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170" w:type="dxa"/>
          </w:tcPr>
          <w:p w14:paraId="09E27F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803" w:type="dxa"/>
          </w:tcPr>
          <w:p w14:paraId="514338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1AD20A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F51639A" w14:textId="77777777" w:rsidTr="007E2376">
        <w:trPr>
          <w:jc w:val="center"/>
        </w:trPr>
        <w:tc>
          <w:tcPr>
            <w:tcW w:w="2229" w:type="dxa"/>
          </w:tcPr>
          <w:p w14:paraId="27E974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816" w:type="dxa"/>
          </w:tcPr>
          <w:p w14:paraId="421511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194" w:type="dxa"/>
          </w:tcPr>
          <w:p w14:paraId="3D3BF7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170" w:type="dxa"/>
          </w:tcPr>
          <w:p w14:paraId="409CDE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194" w:type="dxa"/>
          </w:tcPr>
          <w:p w14:paraId="5D00E1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170" w:type="dxa"/>
          </w:tcPr>
          <w:p w14:paraId="05DA16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03" w:type="dxa"/>
          </w:tcPr>
          <w:p w14:paraId="1A9FCC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74" w:type="dxa"/>
          </w:tcPr>
          <w:p w14:paraId="7F7179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291DA46" w14:textId="77777777" w:rsidTr="007E2376">
        <w:trPr>
          <w:jc w:val="center"/>
        </w:trPr>
        <w:tc>
          <w:tcPr>
            <w:tcW w:w="2229" w:type="dxa"/>
          </w:tcPr>
          <w:p w14:paraId="3066E0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816" w:type="dxa"/>
          </w:tcPr>
          <w:p w14:paraId="75B18C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194" w:type="dxa"/>
          </w:tcPr>
          <w:p w14:paraId="376FEE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170" w:type="dxa"/>
          </w:tcPr>
          <w:p w14:paraId="5C1C4F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194" w:type="dxa"/>
          </w:tcPr>
          <w:p w14:paraId="4510AC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170" w:type="dxa"/>
          </w:tcPr>
          <w:p w14:paraId="2BC194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03" w:type="dxa"/>
          </w:tcPr>
          <w:p w14:paraId="3C7576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74" w:type="dxa"/>
          </w:tcPr>
          <w:p w14:paraId="014FEF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0AAF2C6" w14:textId="77777777" w:rsidTr="007E2376">
        <w:trPr>
          <w:jc w:val="center"/>
        </w:trPr>
        <w:tc>
          <w:tcPr>
            <w:tcW w:w="2229" w:type="dxa"/>
          </w:tcPr>
          <w:p w14:paraId="606F9D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816" w:type="dxa"/>
          </w:tcPr>
          <w:p w14:paraId="34FA16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93</w:t>
            </w:r>
          </w:p>
        </w:tc>
        <w:tc>
          <w:tcPr>
            <w:tcW w:w="1194" w:type="dxa"/>
          </w:tcPr>
          <w:p w14:paraId="793B7F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170" w:type="dxa"/>
          </w:tcPr>
          <w:p w14:paraId="7A9685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194" w:type="dxa"/>
          </w:tcPr>
          <w:p w14:paraId="7B95D8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170" w:type="dxa"/>
          </w:tcPr>
          <w:p w14:paraId="3E928C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03" w:type="dxa"/>
          </w:tcPr>
          <w:p w14:paraId="172EF6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74" w:type="dxa"/>
          </w:tcPr>
          <w:p w14:paraId="7FA10E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CA0264C" w14:textId="77777777" w:rsidTr="007E2376">
        <w:trPr>
          <w:jc w:val="center"/>
        </w:trPr>
        <w:tc>
          <w:tcPr>
            <w:tcW w:w="2229" w:type="dxa"/>
          </w:tcPr>
          <w:p w14:paraId="193088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816" w:type="dxa"/>
          </w:tcPr>
          <w:p w14:paraId="76027E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1194" w:type="dxa"/>
          </w:tcPr>
          <w:p w14:paraId="58C6BA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170" w:type="dxa"/>
          </w:tcPr>
          <w:p w14:paraId="5AF996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194" w:type="dxa"/>
          </w:tcPr>
          <w:p w14:paraId="34155D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170" w:type="dxa"/>
          </w:tcPr>
          <w:p w14:paraId="32AC54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03" w:type="dxa"/>
          </w:tcPr>
          <w:p w14:paraId="183F86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581AF1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043F74A" w14:textId="77777777" w:rsidTr="007E2376">
        <w:trPr>
          <w:jc w:val="center"/>
        </w:trPr>
        <w:tc>
          <w:tcPr>
            <w:tcW w:w="2229" w:type="dxa"/>
          </w:tcPr>
          <w:p w14:paraId="46E9FF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816" w:type="dxa"/>
          </w:tcPr>
          <w:p w14:paraId="1A05A0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194" w:type="dxa"/>
          </w:tcPr>
          <w:p w14:paraId="64EFEA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170" w:type="dxa"/>
          </w:tcPr>
          <w:p w14:paraId="62F96D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194" w:type="dxa"/>
          </w:tcPr>
          <w:p w14:paraId="15DFAF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170" w:type="dxa"/>
          </w:tcPr>
          <w:p w14:paraId="414A3D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03" w:type="dxa"/>
          </w:tcPr>
          <w:p w14:paraId="58157E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4B9E3A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1A7299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highlight w:val="green"/>
        </w:rPr>
      </w:pPr>
    </w:p>
    <w:p w14:paraId="397DE90C" w14:textId="77777777" w:rsidR="00400CE4" w:rsidRPr="00DE6C92" w:rsidRDefault="00400CE4">
      <w:pPr>
        <w:rPr>
          <w:rFonts w:ascii="Georgia" w:hAnsi="Georgia"/>
          <w:sz w:val="22"/>
          <w:szCs w:val="22"/>
        </w:rPr>
      </w:pPr>
      <w:r w:rsidRPr="00DE6C92">
        <w:rPr>
          <w:rFonts w:ascii="Georgia" w:hAnsi="Georgia"/>
          <w:sz w:val="22"/>
          <w:szCs w:val="22"/>
        </w:rPr>
        <w:br w:type="page"/>
      </w:r>
    </w:p>
    <w:p w14:paraId="2E6246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23.</w:t>
      </w:r>
      <w:r w:rsidRPr="00DE6C92">
        <w:rPr>
          <w:rFonts w:ascii="Georgia" w:hAnsi="Georgia"/>
          <w:sz w:val="22"/>
          <w:szCs w:val="22"/>
        </w:rPr>
        <w:tab/>
        <w:t xml:space="preserve">Would you say your overall opinion of Marco Rubio is very favorable, mostly favorable, mostly unfavorable, or very unfavorable? </w:t>
      </w:r>
    </w:p>
    <w:p w14:paraId="0B369D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0"/>
        <w:gridCol w:w="756"/>
        <w:gridCol w:w="790"/>
        <w:gridCol w:w="975"/>
        <w:gridCol w:w="703"/>
        <w:gridCol w:w="965"/>
        <w:gridCol w:w="792"/>
        <w:gridCol w:w="876"/>
        <w:gridCol w:w="823"/>
        <w:gridCol w:w="833"/>
        <w:gridCol w:w="1157"/>
      </w:tblGrid>
      <w:tr w:rsidR="00925683" w:rsidRPr="00DE6C92" w14:paraId="5A1FE27F" w14:textId="77777777" w:rsidTr="00925683">
        <w:trPr>
          <w:trHeight w:val="237"/>
          <w:jc w:val="center"/>
        </w:trPr>
        <w:tc>
          <w:tcPr>
            <w:tcW w:w="608" w:type="pct"/>
            <w:vMerge w:val="restart"/>
            <w:shd w:val="clear" w:color="auto" w:fill="C0C0C0"/>
            <w:vAlign w:val="bottom"/>
          </w:tcPr>
          <w:p w14:paraId="493F2FC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77" w:type="pct"/>
            <w:gridSpan w:val="3"/>
            <w:shd w:val="clear" w:color="auto" w:fill="C0C0C0"/>
            <w:vAlign w:val="bottom"/>
          </w:tcPr>
          <w:p w14:paraId="1819CED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FAVORABLE</w:t>
            </w:r>
          </w:p>
        </w:tc>
        <w:tc>
          <w:tcPr>
            <w:tcW w:w="1246" w:type="pct"/>
            <w:gridSpan w:val="3"/>
            <w:shd w:val="clear" w:color="auto" w:fill="C0C0C0"/>
            <w:vAlign w:val="bottom"/>
          </w:tcPr>
          <w:p w14:paraId="3120381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UNFAVORABLE</w:t>
            </w:r>
          </w:p>
        </w:tc>
        <w:tc>
          <w:tcPr>
            <w:tcW w:w="444" w:type="pct"/>
            <w:vMerge w:val="restart"/>
            <w:shd w:val="clear" w:color="auto" w:fill="C0C0C0"/>
            <w:vAlign w:val="bottom"/>
          </w:tcPr>
          <w:p w14:paraId="3C14901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Never heard of</w:t>
            </w:r>
          </w:p>
        </w:tc>
        <w:tc>
          <w:tcPr>
            <w:tcW w:w="417" w:type="pct"/>
            <w:vMerge w:val="restart"/>
            <w:shd w:val="clear" w:color="auto" w:fill="C0C0C0"/>
            <w:vAlign w:val="bottom"/>
          </w:tcPr>
          <w:p w14:paraId="7BE9867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Can't rate</w:t>
            </w:r>
          </w:p>
        </w:tc>
        <w:tc>
          <w:tcPr>
            <w:tcW w:w="422" w:type="pct"/>
            <w:vMerge w:val="restart"/>
            <w:shd w:val="clear" w:color="auto" w:fill="C0C0C0"/>
            <w:vAlign w:val="bottom"/>
          </w:tcPr>
          <w:p w14:paraId="48D9876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586" w:type="pct"/>
            <w:vMerge w:val="restart"/>
            <w:shd w:val="clear" w:color="auto" w:fill="C0C0C0"/>
            <w:vAlign w:val="bottom"/>
          </w:tcPr>
          <w:p w14:paraId="5C2D8A4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925683" w:rsidRPr="00DE6C92" w14:paraId="02D5ADE7" w14:textId="77777777" w:rsidTr="00925683">
        <w:trPr>
          <w:trHeight w:val="242"/>
          <w:jc w:val="center"/>
        </w:trPr>
        <w:tc>
          <w:tcPr>
            <w:tcW w:w="608" w:type="pct"/>
            <w:vMerge/>
            <w:shd w:val="clear" w:color="auto" w:fill="C0C0C0"/>
            <w:vAlign w:val="bottom"/>
          </w:tcPr>
          <w:p w14:paraId="14410E4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383" w:type="pct"/>
            <w:shd w:val="clear" w:color="auto" w:fill="C0C0C0"/>
            <w:vAlign w:val="bottom"/>
          </w:tcPr>
          <w:p w14:paraId="1ECCD7F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400" w:type="pct"/>
            <w:shd w:val="clear" w:color="auto" w:fill="C0C0C0"/>
            <w:vAlign w:val="bottom"/>
          </w:tcPr>
          <w:p w14:paraId="3384E37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493" w:type="pct"/>
            <w:shd w:val="clear" w:color="auto" w:fill="C0C0C0"/>
            <w:vAlign w:val="bottom"/>
          </w:tcPr>
          <w:p w14:paraId="0C17E8F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Mostly</w:t>
            </w:r>
          </w:p>
        </w:tc>
        <w:tc>
          <w:tcPr>
            <w:tcW w:w="356" w:type="pct"/>
            <w:shd w:val="clear" w:color="auto" w:fill="C0C0C0"/>
            <w:vAlign w:val="bottom"/>
          </w:tcPr>
          <w:p w14:paraId="0C50E1D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489" w:type="pct"/>
            <w:shd w:val="clear" w:color="auto" w:fill="C0C0C0"/>
            <w:vAlign w:val="bottom"/>
          </w:tcPr>
          <w:p w14:paraId="15F498A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Mostly</w:t>
            </w:r>
          </w:p>
        </w:tc>
        <w:tc>
          <w:tcPr>
            <w:tcW w:w="400" w:type="pct"/>
            <w:shd w:val="clear" w:color="auto" w:fill="C0C0C0"/>
            <w:vAlign w:val="bottom"/>
          </w:tcPr>
          <w:p w14:paraId="638FE95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444" w:type="pct"/>
            <w:vMerge/>
            <w:shd w:val="clear" w:color="auto" w:fill="C0C0C0"/>
            <w:vAlign w:val="bottom"/>
          </w:tcPr>
          <w:p w14:paraId="22F7D02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417" w:type="pct"/>
            <w:vMerge/>
            <w:shd w:val="clear" w:color="auto" w:fill="C0C0C0"/>
            <w:vAlign w:val="bottom"/>
          </w:tcPr>
          <w:p w14:paraId="17F9335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422" w:type="pct"/>
            <w:vMerge/>
            <w:shd w:val="clear" w:color="auto" w:fill="C0C0C0"/>
            <w:vAlign w:val="bottom"/>
          </w:tcPr>
          <w:p w14:paraId="4E32B1B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586" w:type="pct"/>
            <w:vMerge/>
            <w:shd w:val="clear" w:color="auto" w:fill="C0C0C0"/>
            <w:vAlign w:val="bottom"/>
          </w:tcPr>
          <w:p w14:paraId="09D9C7E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925683" w:rsidRPr="00DE6C92" w14:paraId="1DB45BFC" w14:textId="77777777" w:rsidTr="00925683">
        <w:trPr>
          <w:trHeight w:val="237"/>
          <w:jc w:val="center"/>
        </w:trPr>
        <w:tc>
          <w:tcPr>
            <w:tcW w:w="608" w:type="pct"/>
          </w:tcPr>
          <w:p w14:paraId="5A7D1C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383" w:type="pct"/>
          </w:tcPr>
          <w:p w14:paraId="0CA84F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400" w:type="pct"/>
          </w:tcPr>
          <w:p w14:paraId="2FF313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493" w:type="pct"/>
          </w:tcPr>
          <w:p w14:paraId="1B3348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356" w:type="pct"/>
          </w:tcPr>
          <w:p w14:paraId="198203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489" w:type="pct"/>
          </w:tcPr>
          <w:p w14:paraId="2BD660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400" w:type="pct"/>
          </w:tcPr>
          <w:p w14:paraId="5A4964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444" w:type="pct"/>
          </w:tcPr>
          <w:p w14:paraId="4CAA5D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417" w:type="pct"/>
          </w:tcPr>
          <w:p w14:paraId="3EDABC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422" w:type="pct"/>
          </w:tcPr>
          <w:p w14:paraId="687204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586" w:type="pct"/>
          </w:tcPr>
          <w:p w14:paraId="791460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925683" w:rsidRPr="00DE6C92" w14:paraId="1C5B07D2" w14:textId="77777777" w:rsidTr="00925683">
        <w:trPr>
          <w:trHeight w:val="237"/>
          <w:jc w:val="center"/>
        </w:trPr>
        <w:tc>
          <w:tcPr>
            <w:tcW w:w="608" w:type="pct"/>
          </w:tcPr>
          <w:p w14:paraId="2B39A6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383" w:type="pct"/>
          </w:tcPr>
          <w:p w14:paraId="5DC82C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400" w:type="pct"/>
          </w:tcPr>
          <w:p w14:paraId="637135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493" w:type="pct"/>
          </w:tcPr>
          <w:p w14:paraId="091D62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356" w:type="pct"/>
          </w:tcPr>
          <w:p w14:paraId="47694D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489" w:type="pct"/>
          </w:tcPr>
          <w:p w14:paraId="2DE06F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400" w:type="pct"/>
          </w:tcPr>
          <w:p w14:paraId="161E42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444" w:type="pct"/>
          </w:tcPr>
          <w:p w14:paraId="21F53C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417" w:type="pct"/>
          </w:tcPr>
          <w:p w14:paraId="580E15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422" w:type="pct"/>
          </w:tcPr>
          <w:p w14:paraId="2F51C6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586" w:type="pct"/>
          </w:tcPr>
          <w:p w14:paraId="6F43EF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925683" w:rsidRPr="00DE6C92" w14:paraId="231692C8" w14:textId="77777777" w:rsidTr="00925683">
        <w:trPr>
          <w:trHeight w:val="237"/>
          <w:jc w:val="center"/>
        </w:trPr>
        <w:tc>
          <w:tcPr>
            <w:tcW w:w="608" w:type="pct"/>
          </w:tcPr>
          <w:p w14:paraId="6B47B2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383" w:type="pct"/>
          </w:tcPr>
          <w:p w14:paraId="388ED6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400" w:type="pct"/>
          </w:tcPr>
          <w:p w14:paraId="5ACCEF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493" w:type="pct"/>
          </w:tcPr>
          <w:p w14:paraId="030BE1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356" w:type="pct"/>
          </w:tcPr>
          <w:p w14:paraId="79C3BA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489" w:type="pct"/>
          </w:tcPr>
          <w:p w14:paraId="64D10A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400" w:type="pct"/>
          </w:tcPr>
          <w:p w14:paraId="428BDD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444" w:type="pct"/>
          </w:tcPr>
          <w:p w14:paraId="0ACDFE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417" w:type="pct"/>
          </w:tcPr>
          <w:p w14:paraId="1B9920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422" w:type="pct"/>
          </w:tcPr>
          <w:p w14:paraId="5C7EDE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586" w:type="pct"/>
          </w:tcPr>
          <w:p w14:paraId="0A1D5A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925683" w:rsidRPr="00DE6C92" w14:paraId="495DC4E4" w14:textId="77777777" w:rsidTr="00925683">
        <w:trPr>
          <w:trHeight w:val="237"/>
          <w:jc w:val="center"/>
        </w:trPr>
        <w:tc>
          <w:tcPr>
            <w:tcW w:w="608" w:type="pct"/>
          </w:tcPr>
          <w:p w14:paraId="3409B5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383" w:type="pct"/>
          </w:tcPr>
          <w:p w14:paraId="738049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400" w:type="pct"/>
          </w:tcPr>
          <w:p w14:paraId="1B8984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493" w:type="pct"/>
          </w:tcPr>
          <w:p w14:paraId="05B338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356" w:type="pct"/>
          </w:tcPr>
          <w:p w14:paraId="478424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489" w:type="pct"/>
          </w:tcPr>
          <w:p w14:paraId="337E57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400" w:type="pct"/>
          </w:tcPr>
          <w:p w14:paraId="10E840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444" w:type="pct"/>
          </w:tcPr>
          <w:p w14:paraId="38F4B2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417" w:type="pct"/>
          </w:tcPr>
          <w:p w14:paraId="1E6A48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422" w:type="pct"/>
          </w:tcPr>
          <w:p w14:paraId="6E7536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586" w:type="pct"/>
          </w:tcPr>
          <w:p w14:paraId="21BF77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925683" w:rsidRPr="00DE6C92" w14:paraId="6BB1F54A" w14:textId="77777777" w:rsidTr="00925683">
        <w:trPr>
          <w:trHeight w:val="237"/>
          <w:jc w:val="center"/>
        </w:trPr>
        <w:tc>
          <w:tcPr>
            <w:tcW w:w="608" w:type="pct"/>
          </w:tcPr>
          <w:p w14:paraId="2D5731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383" w:type="pct"/>
          </w:tcPr>
          <w:p w14:paraId="050EF6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400" w:type="pct"/>
          </w:tcPr>
          <w:p w14:paraId="2A0D2A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493" w:type="pct"/>
          </w:tcPr>
          <w:p w14:paraId="562D8B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356" w:type="pct"/>
          </w:tcPr>
          <w:p w14:paraId="2C44C4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489" w:type="pct"/>
          </w:tcPr>
          <w:p w14:paraId="6533A5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400" w:type="pct"/>
          </w:tcPr>
          <w:p w14:paraId="095CB1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444" w:type="pct"/>
          </w:tcPr>
          <w:p w14:paraId="442412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417" w:type="pct"/>
          </w:tcPr>
          <w:p w14:paraId="36F59D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422" w:type="pct"/>
          </w:tcPr>
          <w:p w14:paraId="07AB0E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586" w:type="pct"/>
          </w:tcPr>
          <w:p w14:paraId="484720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925683" w:rsidRPr="00DE6C92" w14:paraId="6F8F30E8" w14:textId="77777777" w:rsidTr="00925683">
        <w:trPr>
          <w:trHeight w:val="730"/>
          <w:jc w:val="center"/>
        </w:trPr>
        <w:tc>
          <w:tcPr>
            <w:tcW w:w="608" w:type="pct"/>
          </w:tcPr>
          <w:p w14:paraId="251BFF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383" w:type="pct"/>
          </w:tcPr>
          <w:p w14:paraId="3E2E9F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400" w:type="pct"/>
          </w:tcPr>
          <w:p w14:paraId="1DB705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493" w:type="pct"/>
          </w:tcPr>
          <w:p w14:paraId="1157E5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356" w:type="pct"/>
          </w:tcPr>
          <w:p w14:paraId="741C08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489" w:type="pct"/>
          </w:tcPr>
          <w:p w14:paraId="727127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400" w:type="pct"/>
          </w:tcPr>
          <w:p w14:paraId="7A05D6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444" w:type="pct"/>
          </w:tcPr>
          <w:p w14:paraId="4CF2C9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417" w:type="pct"/>
          </w:tcPr>
          <w:p w14:paraId="192761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422" w:type="pct"/>
          </w:tcPr>
          <w:p w14:paraId="16D9F6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586" w:type="pct"/>
          </w:tcPr>
          <w:p w14:paraId="42D139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925683" w:rsidRPr="00DE6C92" w14:paraId="2106831C" w14:textId="77777777" w:rsidTr="00925683">
        <w:trPr>
          <w:trHeight w:val="256"/>
          <w:jc w:val="center"/>
        </w:trPr>
        <w:tc>
          <w:tcPr>
            <w:tcW w:w="608" w:type="pct"/>
          </w:tcPr>
          <w:p w14:paraId="635425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383" w:type="pct"/>
          </w:tcPr>
          <w:p w14:paraId="2E2F64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400" w:type="pct"/>
          </w:tcPr>
          <w:p w14:paraId="6B3573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493" w:type="pct"/>
          </w:tcPr>
          <w:p w14:paraId="7CAEE3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356" w:type="pct"/>
          </w:tcPr>
          <w:p w14:paraId="5C551A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489" w:type="pct"/>
          </w:tcPr>
          <w:p w14:paraId="47E30D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400" w:type="pct"/>
          </w:tcPr>
          <w:p w14:paraId="6C9656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444" w:type="pct"/>
          </w:tcPr>
          <w:p w14:paraId="5E7321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417" w:type="pct"/>
          </w:tcPr>
          <w:p w14:paraId="01CDB3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422" w:type="pct"/>
          </w:tcPr>
          <w:p w14:paraId="4B68B6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586" w:type="pct"/>
          </w:tcPr>
          <w:p w14:paraId="0B1E35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11E098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050AD7A" w14:textId="77777777" w:rsidR="007E2376" w:rsidRPr="00DE6C92" w:rsidRDefault="007E2376" w:rsidP="007E2376">
      <w:pPr>
        <w:rPr>
          <w:rFonts w:ascii="Georgia" w:hAnsi="Georgia"/>
          <w:b/>
          <w:sz w:val="22"/>
          <w:szCs w:val="22"/>
        </w:rPr>
      </w:pPr>
    </w:p>
    <w:p w14:paraId="621C1635" w14:textId="77777777" w:rsidR="00D44F93" w:rsidRDefault="00D44F93">
      <w:pPr>
        <w:rPr>
          <w:rFonts w:ascii="Georgia" w:hAnsi="Georgia"/>
          <w:b/>
          <w:sz w:val="22"/>
          <w:szCs w:val="22"/>
        </w:rPr>
      </w:pPr>
      <w:r>
        <w:rPr>
          <w:rFonts w:ascii="Georgia" w:hAnsi="Georgia"/>
          <w:b/>
          <w:sz w:val="22"/>
          <w:szCs w:val="22"/>
        </w:rPr>
        <w:br w:type="page"/>
      </w:r>
    </w:p>
    <w:p w14:paraId="6A8CD6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DREAM ACT / DEPORTATIONS</w:t>
      </w:r>
    </w:p>
    <w:p w14:paraId="381C57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25944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subject…</w:t>
      </w:r>
    </w:p>
    <w:p w14:paraId="25A98E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4C7EF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24.</w:t>
      </w:r>
      <w:r w:rsidRPr="00DE6C92">
        <w:rPr>
          <w:rFonts w:ascii="Georgia" w:hAnsi="Georgia"/>
          <w:sz w:val="22"/>
          <w:szCs w:val="22"/>
        </w:rPr>
        <w:tab/>
        <w:t>Thinking about immigrants whose parents brought them to the United States illegally when they were children… Would you favor or oppose a law that would let these young adults become legal residents if they go to college or serve in the military for two years?</w:t>
      </w:r>
    </w:p>
    <w:p w14:paraId="352FD7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1"/>
        <w:gridCol w:w="1221"/>
        <w:gridCol w:w="1227"/>
        <w:gridCol w:w="1213"/>
        <w:gridCol w:w="1138"/>
      </w:tblGrid>
      <w:tr w:rsidR="007E2376" w:rsidRPr="00DE6C92" w14:paraId="3EEC2403" w14:textId="77777777" w:rsidTr="007E2376">
        <w:trPr>
          <w:jc w:val="center"/>
        </w:trPr>
        <w:tc>
          <w:tcPr>
            <w:tcW w:w="2456" w:type="dxa"/>
            <w:shd w:val="clear" w:color="auto" w:fill="C0C0C0"/>
            <w:vAlign w:val="bottom"/>
          </w:tcPr>
          <w:p w14:paraId="075848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29" w:type="dxa"/>
            <w:shd w:val="clear" w:color="auto" w:fill="C0C0C0"/>
            <w:vAlign w:val="bottom"/>
          </w:tcPr>
          <w:p w14:paraId="60D51D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Favor</w:t>
            </w:r>
          </w:p>
        </w:tc>
        <w:tc>
          <w:tcPr>
            <w:tcW w:w="1231" w:type="dxa"/>
            <w:shd w:val="clear" w:color="auto" w:fill="C0C0C0"/>
            <w:vAlign w:val="bottom"/>
          </w:tcPr>
          <w:p w14:paraId="6AEB7B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Oppose</w:t>
            </w:r>
          </w:p>
        </w:tc>
        <w:tc>
          <w:tcPr>
            <w:tcW w:w="1221" w:type="dxa"/>
            <w:shd w:val="clear" w:color="auto" w:fill="C0C0C0"/>
            <w:vAlign w:val="bottom"/>
          </w:tcPr>
          <w:p w14:paraId="66DE5D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93" w:type="dxa"/>
            <w:shd w:val="clear" w:color="auto" w:fill="C0C0C0"/>
            <w:vAlign w:val="bottom"/>
          </w:tcPr>
          <w:p w14:paraId="7BAD35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600FE3EE" w14:textId="77777777" w:rsidTr="007E2376">
        <w:trPr>
          <w:jc w:val="center"/>
        </w:trPr>
        <w:tc>
          <w:tcPr>
            <w:tcW w:w="2456" w:type="dxa"/>
          </w:tcPr>
          <w:p w14:paraId="042E4D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9" w:type="dxa"/>
          </w:tcPr>
          <w:p w14:paraId="7F527E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1231" w:type="dxa"/>
          </w:tcPr>
          <w:p w14:paraId="1AC32A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21" w:type="dxa"/>
          </w:tcPr>
          <w:p w14:paraId="4C465A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93" w:type="dxa"/>
          </w:tcPr>
          <w:p w14:paraId="4215F9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2ACA9CA" w14:textId="77777777" w:rsidTr="007E2376">
        <w:trPr>
          <w:jc w:val="center"/>
        </w:trPr>
        <w:tc>
          <w:tcPr>
            <w:tcW w:w="2456" w:type="dxa"/>
          </w:tcPr>
          <w:p w14:paraId="5CA806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9" w:type="dxa"/>
          </w:tcPr>
          <w:p w14:paraId="351E16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1231" w:type="dxa"/>
          </w:tcPr>
          <w:p w14:paraId="5E55D2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21" w:type="dxa"/>
          </w:tcPr>
          <w:p w14:paraId="1D74DB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93" w:type="dxa"/>
          </w:tcPr>
          <w:p w14:paraId="2716D9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F6508A7" w14:textId="77777777" w:rsidTr="007E2376">
        <w:trPr>
          <w:jc w:val="center"/>
        </w:trPr>
        <w:tc>
          <w:tcPr>
            <w:tcW w:w="2456" w:type="dxa"/>
          </w:tcPr>
          <w:p w14:paraId="24FA7A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9" w:type="dxa"/>
          </w:tcPr>
          <w:p w14:paraId="384240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231" w:type="dxa"/>
          </w:tcPr>
          <w:p w14:paraId="60BCEA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21" w:type="dxa"/>
          </w:tcPr>
          <w:p w14:paraId="4A7D8E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93" w:type="dxa"/>
          </w:tcPr>
          <w:p w14:paraId="4DE258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8353208" w14:textId="77777777" w:rsidTr="007E2376">
        <w:trPr>
          <w:jc w:val="center"/>
        </w:trPr>
        <w:tc>
          <w:tcPr>
            <w:tcW w:w="2456" w:type="dxa"/>
          </w:tcPr>
          <w:p w14:paraId="6209EE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9" w:type="dxa"/>
          </w:tcPr>
          <w:p w14:paraId="3203D4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231" w:type="dxa"/>
          </w:tcPr>
          <w:p w14:paraId="57E8C3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21" w:type="dxa"/>
          </w:tcPr>
          <w:p w14:paraId="17A81F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93" w:type="dxa"/>
          </w:tcPr>
          <w:p w14:paraId="27DD19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4618CE3" w14:textId="77777777" w:rsidTr="007E2376">
        <w:trPr>
          <w:jc w:val="center"/>
        </w:trPr>
        <w:tc>
          <w:tcPr>
            <w:tcW w:w="2456" w:type="dxa"/>
          </w:tcPr>
          <w:p w14:paraId="5BCD50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9" w:type="dxa"/>
          </w:tcPr>
          <w:p w14:paraId="6E9402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231" w:type="dxa"/>
          </w:tcPr>
          <w:p w14:paraId="3F386C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21" w:type="dxa"/>
          </w:tcPr>
          <w:p w14:paraId="72A0FA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93" w:type="dxa"/>
          </w:tcPr>
          <w:p w14:paraId="24C569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CE97E4B" w14:textId="77777777" w:rsidTr="007E2376">
        <w:trPr>
          <w:jc w:val="center"/>
        </w:trPr>
        <w:tc>
          <w:tcPr>
            <w:tcW w:w="2456" w:type="dxa"/>
          </w:tcPr>
          <w:p w14:paraId="6D66C5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9" w:type="dxa"/>
          </w:tcPr>
          <w:p w14:paraId="1AB820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96</w:t>
            </w:r>
          </w:p>
        </w:tc>
        <w:tc>
          <w:tcPr>
            <w:tcW w:w="1231" w:type="dxa"/>
          </w:tcPr>
          <w:p w14:paraId="24C2DF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21" w:type="dxa"/>
          </w:tcPr>
          <w:p w14:paraId="630BFD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3" w:type="dxa"/>
          </w:tcPr>
          <w:p w14:paraId="5E0D3C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C50EDC0" w14:textId="77777777" w:rsidTr="007E2376">
        <w:trPr>
          <w:jc w:val="center"/>
        </w:trPr>
        <w:tc>
          <w:tcPr>
            <w:tcW w:w="2456" w:type="dxa"/>
          </w:tcPr>
          <w:p w14:paraId="649EC8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9" w:type="dxa"/>
          </w:tcPr>
          <w:p w14:paraId="3A80CA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88</w:t>
            </w:r>
          </w:p>
        </w:tc>
        <w:tc>
          <w:tcPr>
            <w:tcW w:w="1231" w:type="dxa"/>
          </w:tcPr>
          <w:p w14:paraId="79D60B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21" w:type="dxa"/>
          </w:tcPr>
          <w:p w14:paraId="2374E5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93" w:type="dxa"/>
          </w:tcPr>
          <w:p w14:paraId="569424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17BDA8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203A5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25.</w:t>
      </w:r>
      <w:r w:rsidRPr="00DE6C92">
        <w:rPr>
          <w:rFonts w:ascii="Georgia" w:hAnsi="Georgia"/>
          <w:sz w:val="22"/>
          <w:szCs w:val="22"/>
        </w:rPr>
        <w:tab/>
        <w:t xml:space="preserve">What should be the priority for dealing with illegal immigration in the U.S.? </w:t>
      </w:r>
    </w:p>
    <w:p w14:paraId="40F819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3"/>
        <w:gridCol w:w="2201"/>
        <w:gridCol w:w="1767"/>
        <w:gridCol w:w="1125"/>
        <w:gridCol w:w="819"/>
        <w:gridCol w:w="875"/>
        <w:gridCol w:w="1138"/>
      </w:tblGrid>
      <w:tr w:rsidR="007E2376" w:rsidRPr="00DE6C92" w14:paraId="1234527C" w14:textId="77777777" w:rsidTr="007E2376">
        <w:trPr>
          <w:jc w:val="center"/>
        </w:trPr>
        <w:tc>
          <w:tcPr>
            <w:tcW w:w="1996" w:type="dxa"/>
            <w:shd w:val="clear" w:color="auto" w:fill="C0C0C0"/>
            <w:vAlign w:val="bottom"/>
          </w:tcPr>
          <w:p w14:paraId="08F303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817" w:type="dxa"/>
            <w:shd w:val="clear" w:color="auto" w:fill="C0C0C0"/>
            <w:vAlign w:val="bottom"/>
          </w:tcPr>
          <w:p w14:paraId="6DEC17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border security/stronger enforcement of our immigration laws</w:t>
            </w:r>
          </w:p>
        </w:tc>
        <w:tc>
          <w:tcPr>
            <w:tcW w:w="1631" w:type="dxa"/>
            <w:shd w:val="clear" w:color="auto" w:fill="C0C0C0"/>
            <w:vAlign w:val="bottom"/>
          </w:tcPr>
          <w:p w14:paraId="154DDA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Creating a way for illegal immigrants already here to become citizens if meet  requirements</w:t>
            </w:r>
          </w:p>
        </w:tc>
        <w:tc>
          <w:tcPr>
            <w:tcW w:w="1186" w:type="dxa"/>
            <w:shd w:val="clear" w:color="auto" w:fill="C0C0C0"/>
            <w:vAlign w:val="bottom"/>
          </w:tcPr>
          <w:p w14:paraId="66C21E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Should BOTH be given equal priority</w:t>
            </w:r>
          </w:p>
        </w:tc>
        <w:tc>
          <w:tcPr>
            <w:tcW w:w="817" w:type="dxa"/>
            <w:shd w:val="clear" w:color="auto" w:fill="C0C0C0"/>
            <w:vAlign w:val="bottom"/>
          </w:tcPr>
          <w:p w14:paraId="401B10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None of these</w:t>
            </w:r>
          </w:p>
        </w:tc>
        <w:tc>
          <w:tcPr>
            <w:tcW w:w="954" w:type="dxa"/>
            <w:shd w:val="clear" w:color="auto" w:fill="C0C0C0"/>
            <w:vAlign w:val="bottom"/>
          </w:tcPr>
          <w:p w14:paraId="6965C1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17" w:type="dxa"/>
            <w:shd w:val="clear" w:color="auto" w:fill="C0C0C0"/>
            <w:vAlign w:val="bottom"/>
          </w:tcPr>
          <w:p w14:paraId="7FCA62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1A0A7723" w14:textId="77777777" w:rsidTr="007E2376">
        <w:trPr>
          <w:jc w:val="center"/>
        </w:trPr>
        <w:tc>
          <w:tcPr>
            <w:tcW w:w="1996" w:type="dxa"/>
          </w:tcPr>
          <w:p w14:paraId="7C4D11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817" w:type="dxa"/>
          </w:tcPr>
          <w:p w14:paraId="33A9F1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631" w:type="dxa"/>
          </w:tcPr>
          <w:p w14:paraId="19B20F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1186" w:type="dxa"/>
          </w:tcPr>
          <w:p w14:paraId="5F0B45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817" w:type="dxa"/>
          </w:tcPr>
          <w:p w14:paraId="4E7713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54" w:type="dxa"/>
          </w:tcPr>
          <w:p w14:paraId="493200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17" w:type="dxa"/>
          </w:tcPr>
          <w:p w14:paraId="1E4D64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25F4EF7" w14:textId="77777777" w:rsidTr="007E2376">
        <w:trPr>
          <w:jc w:val="center"/>
        </w:trPr>
        <w:tc>
          <w:tcPr>
            <w:tcW w:w="1996" w:type="dxa"/>
          </w:tcPr>
          <w:p w14:paraId="1E8935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817" w:type="dxa"/>
          </w:tcPr>
          <w:p w14:paraId="10D3B4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631" w:type="dxa"/>
          </w:tcPr>
          <w:p w14:paraId="24B6B5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186" w:type="dxa"/>
          </w:tcPr>
          <w:p w14:paraId="1056DB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817" w:type="dxa"/>
          </w:tcPr>
          <w:p w14:paraId="6F3D75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54" w:type="dxa"/>
          </w:tcPr>
          <w:p w14:paraId="23C987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17" w:type="dxa"/>
          </w:tcPr>
          <w:p w14:paraId="054FD3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A37AD15" w14:textId="77777777" w:rsidTr="007E2376">
        <w:trPr>
          <w:jc w:val="center"/>
        </w:trPr>
        <w:tc>
          <w:tcPr>
            <w:tcW w:w="1996" w:type="dxa"/>
          </w:tcPr>
          <w:p w14:paraId="7D6546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817" w:type="dxa"/>
          </w:tcPr>
          <w:p w14:paraId="313B59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631" w:type="dxa"/>
          </w:tcPr>
          <w:p w14:paraId="4CF495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186" w:type="dxa"/>
          </w:tcPr>
          <w:p w14:paraId="5E1C5F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817" w:type="dxa"/>
          </w:tcPr>
          <w:p w14:paraId="01821B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54" w:type="dxa"/>
          </w:tcPr>
          <w:p w14:paraId="776C36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17" w:type="dxa"/>
          </w:tcPr>
          <w:p w14:paraId="0D6657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CB6944A" w14:textId="77777777" w:rsidTr="007E2376">
        <w:trPr>
          <w:jc w:val="center"/>
        </w:trPr>
        <w:tc>
          <w:tcPr>
            <w:tcW w:w="1996" w:type="dxa"/>
          </w:tcPr>
          <w:p w14:paraId="34F7C1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817" w:type="dxa"/>
          </w:tcPr>
          <w:p w14:paraId="1FC5CC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631" w:type="dxa"/>
          </w:tcPr>
          <w:p w14:paraId="02551E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186" w:type="dxa"/>
          </w:tcPr>
          <w:p w14:paraId="168607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817" w:type="dxa"/>
          </w:tcPr>
          <w:p w14:paraId="2EE20A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54" w:type="dxa"/>
          </w:tcPr>
          <w:p w14:paraId="30B556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17" w:type="dxa"/>
          </w:tcPr>
          <w:p w14:paraId="37D0B4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A68ADBE" w14:textId="77777777" w:rsidTr="007E2376">
        <w:trPr>
          <w:jc w:val="center"/>
        </w:trPr>
        <w:tc>
          <w:tcPr>
            <w:tcW w:w="1996" w:type="dxa"/>
          </w:tcPr>
          <w:p w14:paraId="6363C2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817" w:type="dxa"/>
          </w:tcPr>
          <w:p w14:paraId="051E57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631" w:type="dxa"/>
          </w:tcPr>
          <w:p w14:paraId="78137B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186" w:type="dxa"/>
          </w:tcPr>
          <w:p w14:paraId="1E73AF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817" w:type="dxa"/>
          </w:tcPr>
          <w:p w14:paraId="5728B7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54" w:type="dxa"/>
          </w:tcPr>
          <w:p w14:paraId="50072B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17" w:type="dxa"/>
          </w:tcPr>
          <w:p w14:paraId="3E1A1A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013DF58" w14:textId="77777777" w:rsidTr="007E2376">
        <w:trPr>
          <w:jc w:val="center"/>
        </w:trPr>
        <w:tc>
          <w:tcPr>
            <w:tcW w:w="1996" w:type="dxa"/>
          </w:tcPr>
          <w:p w14:paraId="6CDE18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817" w:type="dxa"/>
          </w:tcPr>
          <w:p w14:paraId="1F5A30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631" w:type="dxa"/>
          </w:tcPr>
          <w:p w14:paraId="62069A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186" w:type="dxa"/>
          </w:tcPr>
          <w:p w14:paraId="327409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817" w:type="dxa"/>
          </w:tcPr>
          <w:p w14:paraId="28AE20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54" w:type="dxa"/>
          </w:tcPr>
          <w:p w14:paraId="3B3389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17" w:type="dxa"/>
          </w:tcPr>
          <w:p w14:paraId="432867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545E38B" w14:textId="77777777" w:rsidTr="007E2376">
        <w:trPr>
          <w:jc w:val="center"/>
        </w:trPr>
        <w:tc>
          <w:tcPr>
            <w:tcW w:w="1996" w:type="dxa"/>
          </w:tcPr>
          <w:p w14:paraId="156BEF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817" w:type="dxa"/>
          </w:tcPr>
          <w:p w14:paraId="68C7A5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631" w:type="dxa"/>
          </w:tcPr>
          <w:p w14:paraId="4E3183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186" w:type="dxa"/>
          </w:tcPr>
          <w:p w14:paraId="5C80A4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817" w:type="dxa"/>
          </w:tcPr>
          <w:p w14:paraId="4E26BF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54" w:type="dxa"/>
          </w:tcPr>
          <w:p w14:paraId="3F9D59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17" w:type="dxa"/>
          </w:tcPr>
          <w:p w14:paraId="1291FA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653709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highlight w:val="green"/>
        </w:rPr>
      </w:pPr>
    </w:p>
    <w:p w14:paraId="0B7B75A4" w14:textId="77777777" w:rsidR="003A082C" w:rsidRPr="00DE6C92" w:rsidRDefault="003A082C" w:rsidP="007E2376">
      <w:pPr>
        <w:rPr>
          <w:rFonts w:ascii="Georgia" w:hAnsi="Georgia"/>
          <w:b/>
          <w:sz w:val="22"/>
          <w:szCs w:val="22"/>
        </w:rPr>
      </w:pPr>
      <w:r w:rsidRPr="00DE6C92">
        <w:rPr>
          <w:rFonts w:ascii="Georgia" w:hAnsi="Georgia"/>
          <w:b/>
          <w:sz w:val="22"/>
          <w:szCs w:val="22"/>
        </w:rPr>
        <w:t>NO QUESTION 26</w:t>
      </w:r>
    </w:p>
    <w:p w14:paraId="1A5CB9BF" w14:textId="77777777" w:rsidR="007E2376" w:rsidRPr="00DE6C92" w:rsidRDefault="003A082C" w:rsidP="007E2376">
      <w:pPr>
        <w:rPr>
          <w:rFonts w:ascii="Georgia" w:hAnsi="Georgia"/>
          <w:b/>
          <w:sz w:val="22"/>
          <w:szCs w:val="22"/>
        </w:rPr>
      </w:pPr>
      <w:r w:rsidRPr="00DE6C92">
        <w:rPr>
          <w:rFonts w:ascii="Georgia" w:hAnsi="Georgia"/>
          <w:b/>
          <w:sz w:val="22"/>
          <w:szCs w:val="22"/>
        </w:rPr>
        <w:t>QUESTIONS 27-29 AFTER QUESTION 30</w:t>
      </w:r>
    </w:p>
    <w:p w14:paraId="724E8B75" w14:textId="77777777" w:rsidR="00400CE4" w:rsidRPr="00DE6C92" w:rsidRDefault="00400CE4" w:rsidP="007E2376">
      <w:pPr>
        <w:rPr>
          <w:rFonts w:ascii="Georgia" w:hAnsi="Georgia"/>
          <w:sz w:val="22"/>
          <w:szCs w:val="22"/>
        </w:rPr>
      </w:pPr>
    </w:p>
    <w:p w14:paraId="4A48F4C0" w14:textId="77777777" w:rsidR="00D44F93" w:rsidRDefault="00D44F93">
      <w:pPr>
        <w:rPr>
          <w:rFonts w:ascii="Georgia" w:hAnsi="Georgia"/>
          <w:sz w:val="22"/>
          <w:szCs w:val="22"/>
        </w:rPr>
      </w:pPr>
      <w:r>
        <w:rPr>
          <w:rFonts w:ascii="Georgia" w:hAnsi="Georgia"/>
          <w:sz w:val="22"/>
          <w:szCs w:val="22"/>
        </w:rPr>
        <w:br w:type="page"/>
      </w:r>
    </w:p>
    <w:p w14:paraId="6BE23D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30.</w:t>
      </w:r>
      <w:r w:rsidRPr="00DE6C92">
        <w:rPr>
          <w:rFonts w:ascii="Georgia" w:hAnsi="Georgia"/>
          <w:sz w:val="22"/>
          <w:szCs w:val="22"/>
        </w:rPr>
        <w:tab/>
        <w:t>Do you think an illegal immigrant who went to high school in your state and is accepted to a public college should be eligible for the in-state tuition rate, or shouldn’t they?</w:t>
      </w:r>
    </w:p>
    <w:p w14:paraId="615654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2"/>
        <w:gridCol w:w="1295"/>
        <w:gridCol w:w="1260"/>
        <w:gridCol w:w="990"/>
        <w:gridCol w:w="1161"/>
      </w:tblGrid>
      <w:tr w:rsidR="007E2376" w:rsidRPr="00DE6C92" w14:paraId="5EC983F4" w14:textId="77777777" w:rsidTr="007E2376">
        <w:trPr>
          <w:jc w:val="center"/>
        </w:trPr>
        <w:tc>
          <w:tcPr>
            <w:tcW w:w="3682" w:type="dxa"/>
            <w:shd w:val="clear" w:color="auto" w:fill="C0C0C0"/>
            <w:vAlign w:val="bottom"/>
          </w:tcPr>
          <w:p w14:paraId="47F05A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95" w:type="dxa"/>
            <w:shd w:val="clear" w:color="auto" w:fill="C0C0C0"/>
            <w:vAlign w:val="bottom"/>
          </w:tcPr>
          <w:p w14:paraId="6AD6F4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Should be eligible</w:t>
            </w:r>
          </w:p>
        </w:tc>
        <w:tc>
          <w:tcPr>
            <w:tcW w:w="1260" w:type="dxa"/>
            <w:shd w:val="clear" w:color="auto" w:fill="C0C0C0"/>
            <w:vAlign w:val="bottom"/>
          </w:tcPr>
          <w:p w14:paraId="536566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Should not be eligible</w:t>
            </w:r>
          </w:p>
        </w:tc>
        <w:tc>
          <w:tcPr>
            <w:tcW w:w="990" w:type="dxa"/>
            <w:shd w:val="clear" w:color="auto" w:fill="C0C0C0"/>
            <w:vAlign w:val="bottom"/>
          </w:tcPr>
          <w:p w14:paraId="742418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61" w:type="dxa"/>
            <w:shd w:val="clear" w:color="auto" w:fill="C0C0C0"/>
            <w:vAlign w:val="bottom"/>
          </w:tcPr>
          <w:p w14:paraId="27BED3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CC21D1C" w14:textId="77777777" w:rsidTr="007E2376">
        <w:trPr>
          <w:jc w:val="center"/>
        </w:trPr>
        <w:tc>
          <w:tcPr>
            <w:tcW w:w="3682" w:type="dxa"/>
          </w:tcPr>
          <w:p w14:paraId="73D817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95" w:type="dxa"/>
          </w:tcPr>
          <w:p w14:paraId="441916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84</w:t>
            </w:r>
          </w:p>
        </w:tc>
        <w:tc>
          <w:tcPr>
            <w:tcW w:w="1260" w:type="dxa"/>
          </w:tcPr>
          <w:p w14:paraId="118832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90" w:type="dxa"/>
          </w:tcPr>
          <w:p w14:paraId="3112E7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61" w:type="dxa"/>
          </w:tcPr>
          <w:p w14:paraId="3D47F6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9E20177" w14:textId="77777777" w:rsidTr="007E2376">
        <w:trPr>
          <w:jc w:val="center"/>
        </w:trPr>
        <w:tc>
          <w:tcPr>
            <w:tcW w:w="3682" w:type="dxa"/>
          </w:tcPr>
          <w:p w14:paraId="0DE362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95" w:type="dxa"/>
          </w:tcPr>
          <w:p w14:paraId="67527C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1260" w:type="dxa"/>
          </w:tcPr>
          <w:p w14:paraId="627BA0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990" w:type="dxa"/>
          </w:tcPr>
          <w:p w14:paraId="3BC894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61" w:type="dxa"/>
          </w:tcPr>
          <w:p w14:paraId="190181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E521336" w14:textId="77777777" w:rsidTr="007E2376">
        <w:trPr>
          <w:jc w:val="center"/>
        </w:trPr>
        <w:tc>
          <w:tcPr>
            <w:tcW w:w="3682" w:type="dxa"/>
          </w:tcPr>
          <w:p w14:paraId="1E5F1E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95" w:type="dxa"/>
          </w:tcPr>
          <w:p w14:paraId="4210C1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1260" w:type="dxa"/>
          </w:tcPr>
          <w:p w14:paraId="17CF96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90" w:type="dxa"/>
          </w:tcPr>
          <w:p w14:paraId="11D7B8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61" w:type="dxa"/>
          </w:tcPr>
          <w:p w14:paraId="1BD24F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73BBB57" w14:textId="77777777" w:rsidTr="007E2376">
        <w:trPr>
          <w:jc w:val="center"/>
        </w:trPr>
        <w:tc>
          <w:tcPr>
            <w:tcW w:w="3682" w:type="dxa"/>
          </w:tcPr>
          <w:p w14:paraId="5DB7FB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95" w:type="dxa"/>
          </w:tcPr>
          <w:p w14:paraId="7627D6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85</w:t>
            </w:r>
          </w:p>
        </w:tc>
        <w:tc>
          <w:tcPr>
            <w:tcW w:w="1260" w:type="dxa"/>
          </w:tcPr>
          <w:p w14:paraId="715CDB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90" w:type="dxa"/>
          </w:tcPr>
          <w:p w14:paraId="124E05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61" w:type="dxa"/>
          </w:tcPr>
          <w:p w14:paraId="563415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C0FC1C4" w14:textId="77777777" w:rsidTr="007E2376">
        <w:trPr>
          <w:jc w:val="center"/>
        </w:trPr>
        <w:tc>
          <w:tcPr>
            <w:tcW w:w="3682" w:type="dxa"/>
          </w:tcPr>
          <w:p w14:paraId="398EAF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95" w:type="dxa"/>
          </w:tcPr>
          <w:p w14:paraId="31FC2C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1260" w:type="dxa"/>
          </w:tcPr>
          <w:p w14:paraId="3250D8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90" w:type="dxa"/>
          </w:tcPr>
          <w:p w14:paraId="629DAA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61" w:type="dxa"/>
          </w:tcPr>
          <w:p w14:paraId="55954F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4FE5340" w14:textId="77777777" w:rsidTr="007E2376">
        <w:trPr>
          <w:jc w:val="center"/>
        </w:trPr>
        <w:tc>
          <w:tcPr>
            <w:tcW w:w="3682" w:type="dxa"/>
          </w:tcPr>
          <w:p w14:paraId="63896E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95" w:type="dxa"/>
          </w:tcPr>
          <w:p w14:paraId="2A4E8C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260" w:type="dxa"/>
          </w:tcPr>
          <w:p w14:paraId="226897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90" w:type="dxa"/>
          </w:tcPr>
          <w:p w14:paraId="2189C2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61" w:type="dxa"/>
          </w:tcPr>
          <w:p w14:paraId="3CFF30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C6481C3" w14:textId="77777777" w:rsidTr="007E2376">
        <w:trPr>
          <w:jc w:val="center"/>
        </w:trPr>
        <w:tc>
          <w:tcPr>
            <w:tcW w:w="3682" w:type="dxa"/>
          </w:tcPr>
          <w:p w14:paraId="4BCC90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95" w:type="dxa"/>
          </w:tcPr>
          <w:p w14:paraId="01D9C8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1260" w:type="dxa"/>
          </w:tcPr>
          <w:p w14:paraId="1AF568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990" w:type="dxa"/>
          </w:tcPr>
          <w:p w14:paraId="53BC78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61" w:type="dxa"/>
          </w:tcPr>
          <w:p w14:paraId="005B5F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46D2FF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firstLine="286"/>
        <w:rPr>
          <w:rFonts w:ascii="Georgia" w:hAnsi="Georgia"/>
          <w:b/>
          <w:strike/>
          <w:sz w:val="22"/>
          <w:szCs w:val="22"/>
          <w:highlight w:val="green"/>
        </w:rPr>
      </w:pPr>
    </w:p>
    <w:p w14:paraId="27ABCA77" w14:textId="77777777" w:rsidR="003A082C" w:rsidRPr="00DE6C92" w:rsidRDefault="003A082C" w:rsidP="003A082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31</w:t>
      </w:r>
    </w:p>
    <w:p w14:paraId="04830828" w14:textId="77777777" w:rsidR="003A082C" w:rsidRPr="00DE6C92" w:rsidRDefault="003A082C" w:rsidP="003A082C">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NO QUESTION 32</w:t>
      </w:r>
    </w:p>
    <w:p w14:paraId="31DCA09A" w14:textId="77777777" w:rsidR="003A082C" w:rsidRPr="00DE6C92" w:rsidRDefault="003A082C"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firstLine="286"/>
        <w:rPr>
          <w:rFonts w:ascii="Georgia" w:hAnsi="Georgia"/>
          <w:b/>
          <w:strike/>
          <w:sz w:val="22"/>
          <w:szCs w:val="22"/>
          <w:highlight w:val="green"/>
        </w:rPr>
      </w:pPr>
    </w:p>
    <w:p w14:paraId="780A05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27.</w:t>
      </w:r>
      <w:r w:rsidRPr="00DE6C92">
        <w:rPr>
          <w:rFonts w:ascii="Georgia" w:hAnsi="Georgia"/>
          <w:sz w:val="22"/>
          <w:szCs w:val="22"/>
        </w:rPr>
        <w:tab/>
        <w:t>Do you personally know someone who has been deported or detained by the federal government for immigration reasons in the last twelve months?</w:t>
      </w:r>
    </w:p>
    <w:p w14:paraId="336F58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firstLine="720"/>
        <w:rPr>
          <w:rFonts w:ascii="Georgia" w:hAnsi="Georgia"/>
          <w:sz w:val="22"/>
          <w:szCs w:val="22"/>
        </w:rPr>
      </w:pPr>
    </w:p>
    <w:tbl>
      <w:tblPr>
        <w:tblW w:w="8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7"/>
        <w:gridCol w:w="1158"/>
        <w:gridCol w:w="980"/>
        <w:gridCol w:w="1515"/>
        <w:gridCol w:w="1138"/>
      </w:tblGrid>
      <w:tr w:rsidR="007E2376" w:rsidRPr="00DE6C92" w14:paraId="5CC090CC" w14:textId="77777777" w:rsidTr="007E2376">
        <w:trPr>
          <w:jc w:val="center"/>
        </w:trPr>
        <w:tc>
          <w:tcPr>
            <w:tcW w:w="3659" w:type="dxa"/>
            <w:shd w:val="clear" w:color="auto" w:fill="C0C0C0"/>
          </w:tcPr>
          <w:p w14:paraId="51AF5F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70" w:type="dxa"/>
            <w:shd w:val="clear" w:color="auto" w:fill="C0C0C0"/>
          </w:tcPr>
          <w:p w14:paraId="4FF1C0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tcPr>
          <w:p w14:paraId="08796A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34F810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49" w:type="dxa"/>
            <w:shd w:val="clear" w:color="auto" w:fill="C0C0C0"/>
          </w:tcPr>
          <w:p w14:paraId="2B93B6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4C2945DC" w14:textId="77777777" w:rsidTr="007E2376">
        <w:trPr>
          <w:jc w:val="center"/>
        </w:trPr>
        <w:tc>
          <w:tcPr>
            <w:tcW w:w="3659" w:type="dxa"/>
          </w:tcPr>
          <w:p w14:paraId="627FC1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70" w:type="dxa"/>
          </w:tcPr>
          <w:p w14:paraId="5A34A1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990" w:type="dxa"/>
          </w:tcPr>
          <w:p w14:paraId="3015F5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75</w:t>
            </w:r>
          </w:p>
        </w:tc>
        <w:tc>
          <w:tcPr>
            <w:tcW w:w="1530" w:type="dxa"/>
          </w:tcPr>
          <w:p w14:paraId="55728E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26DB75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DE1FA95" w14:textId="77777777" w:rsidTr="007E2376">
        <w:trPr>
          <w:jc w:val="center"/>
        </w:trPr>
        <w:tc>
          <w:tcPr>
            <w:tcW w:w="3659" w:type="dxa"/>
          </w:tcPr>
          <w:p w14:paraId="6669DE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70" w:type="dxa"/>
          </w:tcPr>
          <w:p w14:paraId="0691EB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990" w:type="dxa"/>
          </w:tcPr>
          <w:p w14:paraId="270438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78</w:t>
            </w:r>
          </w:p>
        </w:tc>
        <w:tc>
          <w:tcPr>
            <w:tcW w:w="1530" w:type="dxa"/>
          </w:tcPr>
          <w:p w14:paraId="680716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72F576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7E89B8C" w14:textId="77777777" w:rsidTr="007E2376">
        <w:trPr>
          <w:jc w:val="center"/>
        </w:trPr>
        <w:tc>
          <w:tcPr>
            <w:tcW w:w="3659" w:type="dxa"/>
          </w:tcPr>
          <w:p w14:paraId="715714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70" w:type="dxa"/>
          </w:tcPr>
          <w:p w14:paraId="34CB7A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990" w:type="dxa"/>
          </w:tcPr>
          <w:p w14:paraId="7D2970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73</w:t>
            </w:r>
          </w:p>
        </w:tc>
        <w:tc>
          <w:tcPr>
            <w:tcW w:w="1530" w:type="dxa"/>
          </w:tcPr>
          <w:p w14:paraId="39BF73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00D073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6CC5549" w14:textId="77777777" w:rsidTr="007E2376">
        <w:trPr>
          <w:jc w:val="center"/>
        </w:trPr>
        <w:tc>
          <w:tcPr>
            <w:tcW w:w="3659" w:type="dxa"/>
          </w:tcPr>
          <w:p w14:paraId="11A435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70" w:type="dxa"/>
          </w:tcPr>
          <w:p w14:paraId="639B08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990" w:type="dxa"/>
          </w:tcPr>
          <w:p w14:paraId="4DB152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1530" w:type="dxa"/>
          </w:tcPr>
          <w:p w14:paraId="26A55E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313344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D4C1B66" w14:textId="77777777" w:rsidTr="007E2376">
        <w:trPr>
          <w:jc w:val="center"/>
        </w:trPr>
        <w:tc>
          <w:tcPr>
            <w:tcW w:w="3659" w:type="dxa"/>
          </w:tcPr>
          <w:p w14:paraId="37F095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70" w:type="dxa"/>
          </w:tcPr>
          <w:p w14:paraId="23A63F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990" w:type="dxa"/>
          </w:tcPr>
          <w:p w14:paraId="3BE7A5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75</w:t>
            </w:r>
          </w:p>
        </w:tc>
        <w:tc>
          <w:tcPr>
            <w:tcW w:w="1530" w:type="dxa"/>
          </w:tcPr>
          <w:p w14:paraId="40D549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516D68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2A32B10" w14:textId="77777777" w:rsidTr="007E2376">
        <w:trPr>
          <w:jc w:val="center"/>
        </w:trPr>
        <w:tc>
          <w:tcPr>
            <w:tcW w:w="3659" w:type="dxa"/>
          </w:tcPr>
          <w:p w14:paraId="1BC417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70" w:type="dxa"/>
          </w:tcPr>
          <w:p w14:paraId="4CBE0F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990" w:type="dxa"/>
          </w:tcPr>
          <w:p w14:paraId="3264B1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1530" w:type="dxa"/>
          </w:tcPr>
          <w:p w14:paraId="5C0806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49" w:type="dxa"/>
          </w:tcPr>
          <w:p w14:paraId="3ADC5B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0256BEE" w14:textId="77777777" w:rsidTr="007E2376">
        <w:trPr>
          <w:jc w:val="center"/>
        </w:trPr>
        <w:tc>
          <w:tcPr>
            <w:tcW w:w="3659" w:type="dxa"/>
          </w:tcPr>
          <w:p w14:paraId="38B7CA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70" w:type="dxa"/>
          </w:tcPr>
          <w:p w14:paraId="7DE041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990" w:type="dxa"/>
          </w:tcPr>
          <w:p w14:paraId="1F2F64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79</w:t>
            </w:r>
          </w:p>
        </w:tc>
        <w:tc>
          <w:tcPr>
            <w:tcW w:w="1530" w:type="dxa"/>
          </w:tcPr>
          <w:p w14:paraId="782BC6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4263F7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6AA4CC0" w14:textId="77777777" w:rsidR="003A082C" w:rsidRPr="00DE6C92" w:rsidRDefault="003A082C"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4E4F19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28.</w:t>
      </w:r>
      <w:r w:rsidRPr="00DE6C92">
        <w:rPr>
          <w:rFonts w:ascii="Georgia" w:hAnsi="Georgia"/>
          <w:sz w:val="22"/>
          <w:szCs w:val="22"/>
        </w:rPr>
        <w:tab/>
        <w:t>Compared with the George W. Bush administration, would you say the Obama administration is deporting more illegal immigrants, fewer illegal immigrants, or about the same number of illegal immigrants?</w:t>
      </w:r>
    </w:p>
    <w:p w14:paraId="4B94DC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tbl>
      <w:tblPr>
        <w:tblW w:w="8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6"/>
        <w:gridCol w:w="1222"/>
        <w:gridCol w:w="1225"/>
        <w:gridCol w:w="1226"/>
        <w:gridCol w:w="1214"/>
        <w:gridCol w:w="1138"/>
      </w:tblGrid>
      <w:tr w:rsidR="007E2376" w:rsidRPr="00DE6C92" w14:paraId="53E8FE0B" w14:textId="77777777" w:rsidTr="007E2376">
        <w:trPr>
          <w:jc w:val="center"/>
        </w:trPr>
        <w:tc>
          <w:tcPr>
            <w:tcW w:w="2456" w:type="dxa"/>
            <w:shd w:val="clear" w:color="auto" w:fill="C0C0C0"/>
            <w:vAlign w:val="bottom"/>
          </w:tcPr>
          <w:p w14:paraId="28D207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29" w:type="dxa"/>
            <w:shd w:val="clear" w:color="auto" w:fill="C0C0C0"/>
            <w:vAlign w:val="bottom"/>
          </w:tcPr>
          <w:p w14:paraId="1C6621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More</w:t>
            </w:r>
          </w:p>
        </w:tc>
        <w:tc>
          <w:tcPr>
            <w:tcW w:w="1231" w:type="dxa"/>
            <w:shd w:val="clear" w:color="auto" w:fill="C0C0C0"/>
          </w:tcPr>
          <w:p w14:paraId="151FC4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About the same</w:t>
            </w:r>
          </w:p>
        </w:tc>
        <w:tc>
          <w:tcPr>
            <w:tcW w:w="1231" w:type="dxa"/>
            <w:shd w:val="clear" w:color="auto" w:fill="C0C0C0"/>
            <w:vAlign w:val="bottom"/>
          </w:tcPr>
          <w:p w14:paraId="7EC05C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Fewer</w:t>
            </w:r>
          </w:p>
        </w:tc>
        <w:tc>
          <w:tcPr>
            <w:tcW w:w="1221" w:type="dxa"/>
            <w:shd w:val="clear" w:color="auto" w:fill="C0C0C0"/>
            <w:vAlign w:val="bottom"/>
          </w:tcPr>
          <w:p w14:paraId="34A0C3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93" w:type="dxa"/>
            <w:shd w:val="clear" w:color="auto" w:fill="C0C0C0"/>
            <w:vAlign w:val="bottom"/>
          </w:tcPr>
          <w:p w14:paraId="1686FE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5FBDBCFD" w14:textId="77777777" w:rsidTr="007E2376">
        <w:trPr>
          <w:jc w:val="center"/>
        </w:trPr>
        <w:tc>
          <w:tcPr>
            <w:tcW w:w="2456" w:type="dxa"/>
          </w:tcPr>
          <w:p w14:paraId="2C66DF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9" w:type="dxa"/>
          </w:tcPr>
          <w:p w14:paraId="019788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231" w:type="dxa"/>
          </w:tcPr>
          <w:p w14:paraId="2D5056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231" w:type="dxa"/>
          </w:tcPr>
          <w:p w14:paraId="7E136E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21" w:type="dxa"/>
          </w:tcPr>
          <w:p w14:paraId="4A74B0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93" w:type="dxa"/>
          </w:tcPr>
          <w:p w14:paraId="7994E2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74FCB9B" w14:textId="77777777" w:rsidTr="007E2376">
        <w:trPr>
          <w:jc w:val="center"/>
        </w:trPr>
        <w:tc>
          <w:tcPr>
            <w:tcW w:w="2456" w:type="dxa"/>
          </w:tcPr>
          <w:p w14:paraId="0D082B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9" w:type="dxa"/>
          </w:tcPr>
          <w:p w14:paraId="0D7E5A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231" w:type="dxa"/>
          </w:tcPr>
          <w:p w14:paraId="435B89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231" w:type="dxa"/>
          </w:tcPr>
          <w:p w14:paraId="29C815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221" w:type="dxa"/>
          </w:tcPr>
          <w:p w14:paraId="7BF85F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093" w:type="dxa"/>
          </w:tcPr>
          <w:p w14:paraId="027CC2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BEF04C1" w14:textId="77777777" w:rsidTr="007E2376">
        <w:trPr>
          <w:jc w:val="center"/>
        </w:trPr>
        <w:tc>
          <w:tcPr>
            <w:tcW w:w="2456" w:type="dxa"/>
          </w:tcPr>
          <w:p w14:paraId="1B42BF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9" w:type="dxa"/>
          </w:tcPr>
          <w:p w14:paraId="6AB183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231" w:type="dxa"/>
          </w:tcPr>
          <w:p w14:paraId="3717E3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231" w:type="dxa"/>
          </w:tcPr>
          <w:p w14:paraId="2A6C90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21" w:type="dxa"/>
          </w:tcPr>
          <w:p w14:paraId="21FA0B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093" w:type="dxa"/>
          </w:tcPr>
          <w:p w14:paraId="109695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924BAAA" w14:textId="77777777" w:rsidTr="007E2376">
        <w:trPr>
          <w:jc w:val="center"/>
        </w:trPr>
        <w:tc>
          <w:tcPr>
            <w:tcW w:w="2456" w:type="dxa"/>
          </w:tcPr>
          <w:p w14:paraId="1B966C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9" w:type="dxa"/>
          </w:tcPr>
          <w:p w14:paraId="74DF9F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231" w:type="dxa"/>
          </w:tcPr>
          <w:p w14:paraId="41ECE0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231" w:type="dxa"/>
          </w:tcPr>
          <w:p w14:paraId="378057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221" w:type="dxa"/>
          </w:tcPr>
          <w:p w14:paraId="51AD74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93" w:type="dxa"/>
          </w:tcPr>
          <w:p w14:paraId="066B9A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2F0ACC9" w14:textId="77777777" w:rsidTr="007E2376">
        <w:trPr>
          <w:jc w:val="center"/>
        </w:trPr>
        <w:tc>
          <w:tcPr>
            <w:tcW w:w="2456" w:type="dxa"/>
          </w:tcPr>
          <w:p w14:paraId="4119E9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9" w:type="dxa"/>
          </w:tcPr>
          <w:p w14:paraId="1A2AE9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231" w:type="dxa"/>
          </w:tcPr>
          <w:p w14:paraId="7B39F0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231" w:type="dxa"/>
          </w:tcPr>
          <w:p w14:paraId="78DACA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21" w:type="dxa"/>
          </w:tcPr>
          <w:p w14:paraId="7CA86C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093" w:type="dxa"/>
          </w:tcPr>
          <w:p w14:paraId="644E82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77B3507" w14:textId="77777777" w:rsidTr="007E2376">
        <w:trPr>
          <w:jc w:val="center"/>
        </w:trPr>
        <w:tc>
          <w:tcPr>
            <w:tcW w:w="2456" w:type="dxa"/>
          </w:tcPr>
          <w:p w14:paraId="562157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9" w:type="dxa"/>
          </w:tcPr>
          <w:p w14:paraId="582340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1231" w:type="dxa"/>
          </w:tcPr>
          <w:p w14:paraId="5B6B2A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231" w:type="dxa"/>
          </w:tcPr>
          <w:p w14:paraId="394D44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21" w:type="dxa"/>
          </w:tcPr>
          <w:p w14:paraId="643E9A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93" w:type="dxa"/>
          </w:tcPr>
          <w:p w14:paraId="50B1FE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4CE73D7" w14:textId="77777777" w:rsidTr="007E2376">
        <w:trPr>
          <w:jc w:val="center"/>
        </w:trPr>
        <w:tc>
          <w:tcPr>
            <w:tcW w:w="2456" w:type="dxa"/>
          </w:tcPr>
          <w:p w14:paraId="2CAE30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9" w:type="dxa"/>
          </w:tcPr>
          <w:p w14:paraId="318E1C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231" w:type="dxa"/>
          </w:tcPr>
          <w:p w14:paraId="33DE1D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1231" w:type="dxa"/>
          </w:tcPr>
          <w:p w14:paraId="6B1569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21" w:type="dxa"/>
          </w:tcPr>
          <w:p w14:paraId="2F8335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093" w:type="dxa"/>
          </w:tcPr>
          <w:p w14:paraId="57A6CB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6F3ED2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829D831" w14:textId="77777777" w:rsidR="00D44F93" w:rsidRDefault="00D44F93">
      <w:pPr>
        <w:rPr>
          <w:rFonts w:ascii="Georgia" w:hAnsi="Georgia"/>
          <w:sz w:val="22"/>
          <w:szCs w:val="22"/>
        </w:rPr>
      </w:pPr>
      <w:r>
        <w:rPr>
          <w:rFonts w:ascii="Georgia" w:hAnsi="Georgia"/>
          <w:sz w:val="22"/>
          <w:szCs w:val="22"/>
        </w:rPr>
        <w:br w:type="page"/>
      </w:r>
    </w:p>
    <w:p w14:paraId="5857A1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29.</w:t>
      </w:r>
      <w:r w:rsidRPr="00DE6C92">
        <w:rPr>
          <w:rFonts w:ascii="Georgia" w:hAnsi="Georgia"/>
          <w:sz w:val="22"/>
          <w:szCs w:val="22"/>
        </w:rPr>
        <w:tab/>
        <w:t>In general, do you approve or disapprove of the way the Obama administration is handling the issue of deportations?</w:t>
      </w:r>
    </w:p>
    <w:p w14:paraId="34E8D7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1218"/>
        <w:gridCol w:w="1516"/>
        <w:gridCol w:w="1060"/>
        <w:gridCol w:w="1138"/>
      </w:tblGrid>
      <w:tr w:rsidR="007E2376" w:rsidRPr="00DE6C92" w14:paraId="3E1C73DB" w14:textId="77777777" w:rsidTr="007E2376">
        <w:trPr>
          <w:jc w:val="center"/>
        </w:trPr>
        <w:tc>
          <w:tcPr>
            <w:tcW w:w="2418" w:type="dxa"/>
            <w:shd w:val="clear" w:color="auto" w:fill="C0C0C0"/>
            <w:vAlign w:val="bottom"/>
          </w:tcPr>
          <w:p w14:paraId="63A7CE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23" w:type="dxa"/>
            <w:shd w:val="clear" w:color="auto" w:fill="C0C0C0"/>
            <w:vAlign w:val="bottom"/>
          </w:tcPr>
          <w:p w14:paraId="379716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Approve</w:t>
            </w:r>
          </w:p>
        </w:tc>
        <w:tc>
          <w:tcPr>
            <w:tcW w:w="1414" w:type="dxa"/>
            <w:shd w:val="clear" w:color="auto" w:fill="C0C0C0"/>
            <w:vAlign w:val="bottom"/>
          </w:tcPr>
          <w:p w14:paraId="3A4F4B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Disapprove</w:t>
            </w:r>
          </w:p>
        </w:tc>
        <w:tc>
          <w:tcPr>
            <w:tcW w:w="1085" w:type="dxa"/>
            <w:shd w:val="clear" w:color="auto" w:fill="C0C0C0"/>
            <w:vAlign w:val="bottom"/>
          </w:tcPr>
          <w:p w14:paraId="0F0543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90" w:type="dxa"/>
            <w:shd w:val="clear" w:color="auto" w:fill="C0C0C0"/>
            <w:vAlign w:val="bottom"/>
          </w:tcPr>
          <w:p w14:paraId="57FDC9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966DC75" w14:textId="77777777" w:rsidTr="007E2376">
        <w:trPr>
          <w:jc w:val="center"/>
        </w:trPr>
        <w:tc>
          <w:tcPr>
            <w:tcW w:w="2418" w:type="dxa"/>
          </w:tcPr>
          <w:p w14:paraId="649579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3" w:type="dxa"/>
          </w:tcPr>
          <w:p w14:paraId="556678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414" w:type="dxa"/>
          </w:tcPr>
          <w:p w14:paraId="572262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085" w:type="dxa"/>
          </w:tcPr>
          <w:p w14:paraId="5D283B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90" w:type="dxa"/>
          </w:tcPr>
          <w:p w14:paraId="6B6E81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C3A9270" w14:textId="77777777" w:rsidTr="007E2376">
        <w:trPr>
          <w:jc w:val="center"/>
        </w:trPr>
        <w:tc>
          <w:tcPr>
            <w:tcW w:w="2418" w:type="dxa"/>
          </w:tcPr>
          <w:p w14:paraId="4A2423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3" w:type="dxa"/>
          </w:tcPr>
          <w:p w14:paraId="6766A2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414" w:type="dxa"/>
          </w:tcPr>
          <w:p w14:paraId="6766C6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085" w:type="dxa"/>
          </w:tcPr>
          <w:p w14:paraId="6CEB0E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090" w:type="dxa"/>
          </w:tcPr>
          <w:p w14:paraId="109918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562F77B" w14:textId="77777777" w:rsidTr="007E2376">
        <w:trPr>
          <w:jc w:val="center"/>
        </w:trPr>
        <w:tc>
          <w:tcPr>
            <w:tcW w:w="2418" w:type="dxa"/>
          </w:tcPr>
          <w:p w14:paraId="4E10B5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3" w:type="dxa"/>
          </w:tcPr>
          <w:p w14:paraId="721918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414" w:type="dxa"/>
          </w:tcPr>
          <w:p w14:paraId="47D98E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085" w:type="dxa"/>
          </w:tcPr>
          <w:p w14:paraId="00399B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90" w:type="dxa"/>
          </w:tcPr>
          <w:p w14:paraId="3D02F4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4EE57ED" w14:textId="77777777" w:rsidTr="007E2376">
        <w:trPr>
          <w:jc w:val="center"/>
        </w:trPr>
        <w:tc>
          <w:tcPr>
            <w:tcW w:w="2418" w:type="dxa"/>
          </w:tcPr>
          <w:p w14:paraId="30BCF2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3" w:type="dxa"/>
          </w:tcPr>
          <w:p w14:paraId="5BBBFA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414" w:type="dxa"/>
          </w:tcPr>
          <w:p w14:paraId="557A01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1085" w:type="dxa"/>
          </w:tcPr>
          <w:p w14:paraId="449720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90" w:type="dxa"/>
          </w:tcPr>
          <w:p w14:paraId="74B37D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C6794DF" w14:textId="77777777" w:rsidTr="007E2376">
        <w:trPr>
          <w:jc w:val="center"/>
        </w:trPr>
        <w:tc>
          <w:tcPr>
            <w:tcW w:w="2418" w:type="dxa"/>
          </w:tcPr>
          <w:p w14:paraId="66AFDD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3" w:type="dxa"/>
          </w:tcPr>
          <w:p w14:paraId="03E30F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414" w:type="dxa"/>
          </w:tcPr>
          <w:p w14:paraId="38D348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73</w:t>
            </w:r>
          </w:p>
        </w:tc>
        <w:tc>
          <w:tcPr>
            <w:tcW w:w="1085" w:type="dxa"/>
          </w:tcPr>
          <w:p w14:paraId="1C97CF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90" w:type="dxa"/>
          </w:tcPr>
          <w:p w14:paraId="06F83D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CC11B32" w14:textId="77777777" w:rsidTr="007E2376">
        <w:trPr>
          <w:jc w:val="center"/>
        </w:trPr>
        <w:tc>
          <w:tcPr>
            <w:tcW w:w="2418" w:type="dxa"/>
          </w:tcPr>
          <w:p w14:paraId="2CC720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3" w:type="dxa"/>
          </w:tcPr>
          <w:p w14:paraId="6E267C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414" w:type="dxa"/>
          </w:tcPr>
          <w:p w14:paraId="55908C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76</w:t>
            </w:r>
          </w:p>
        </w:tc>
        <w:tc>
          <w:tcPr>
            <w:tcW w:w="1085" w:type="dxa"/>
          </w:tcPr>
          <w:p w14:paraId="255840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90" w:type="dxa"/>
          </w:tcPr>
          <w:p w14:paraId="45B35B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C6EFA37" w14:textId="77777777" w:rsidTr="007E2376">
        <w:trPr>
          <w:jc w:val="center"/>
        </w:trPr>
        <w:tc>
          <w:tcPr>
            <w:tcW w:w="2418" w:type="dxa"/>
          </w:tcPr>
          <w:p w14:paraId="673CF8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3" w:type="dxa"/>
          </w:tcPr>
          <w:p w14:paraId="290F53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414" w:type="dxa"/>
          </w:tcPr>
          <w:p w14:paraId="4C0737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085" w:type="dxa"/>
          </w:tcPr>
          <w:p w14:paraId="4BF398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090" w:type="dxa"/>
          </w:tcPr>
          <w:p w14:paraId="5B266E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788207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2F57DC8C" w14:textId="77777777" w:rsidR="003A082C" w:rsidRPr="00DE6C92" w:rsidRDefault="003A082C"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QUESTION 30 PRIOR TO QUESTION 27</w:t>
      </w:r>
    </w:p>
    <w:p w14:paraId="58B4A7D2" w14:textId="77777777" w:rsidR="003A082C" w:rsidRPr="00DE6C92" w:rsidRDefault="003A082C"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25970FA3" w14:textId="77777777" w:rsidR="00400CE4" w:rsidRPr="00DE6C92" w:rsidRDefault="00400CE4">
      <w:pPr>
        <w:rPr>
          <w:rFonts w:ascii="Georgia" w:hAnsi="Georgia"/>
          <w:b/>
          <w:sz w:val="22"/>
          <w:szCs w:val="22"/>
        </w:rPr>
      </w:pPr>
      <w:r w:rsidRPr="00DE6C92">
        <w:rPr>
          <w:rFonts w:ascii="Georgia" w:hAnsi="Georgia"/>
          <w:b/>
          <w:sz w:val="22"/>
          <w:szCs w:val="22"/>
        </w:rPr>
        <w:br w:type="page"/>
      </w:r>
    </w:p>
    <w:p w14:paraId="2F3FAC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ECONOMY</w:t>
      </w:r>
    </w:p>
    <w:p w14:paraId="38D1D3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4B657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topic…</w:t>
      </w:r>
    </w:p>
    <w:p w14:paraId="424109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42116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33.</w:t>
      </w:r>
      <w:r w:rsidRPr="00DE6C92">
        <w:rPr>
          <w:rFonts w:ascii="Georgia" w:hAnsi="Georgia"/>
          <w:sz w:val="22"/>
          <w:szCs w:val="22"/>
        </w:rPr>
        <w:tab/>
        <w:t>How would you rate your own personal financial situation? Would you say you are in excellent shape, good shape, only fair shape or poor shape financially?</w:t>
      </w:r>
    </w:p>
    <w:p w14:paraId="1466F6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
    <w:tbl>
      <w:tblPr>
        <w:tblW w:w="9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2"/>
        <w:gridCol w:w="1264"/>
        <w:gridCol w:w="1220"/>
        <w:gridCol w:w="1208"/>
        <w:gridCol w:w="1209"/>
        <w:gridCol w:w="1211"/>
        <w:gridCol w:w="1138"/>
      </w:tblGrid>
      <w:tr w:rsidR="007E2376" w:rsidRPr="00DE6C92" w14:paraId="618DBE45" w14:textId="77777777" w:rsidTr="007E2376">
        <w:trPr>
          <w:jc w:val="center"/>
        </w:trPr>
        <w:tc>
          <w:tcPr>
            <w:tcW w:w="2456" w:type="dxa"/>
            <w:shd w:val="clear" w:color="auto" w:fill="C0C0C0"/>
            <w:vAlign w:val="bottom"/>
          </w:tcPr>
          <w:p w14:paraId="4D0FF8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29" w:type="dxa"/>
            <w:shd w:val="clear" w:color="auto" w:fill="C0C0C0"/>
            <w:vAlign w:val="bottom"/>
          </w:tcPr>
          <w:p w14:paraId="78AE86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Excellent</w:t>
            </w:r>
          </w:p>
        </w:tc>
        <w:tc>
          <w:tcPr>
            <w:tcW w:w="1231" w:type="dxa"/>
            <w:shd w:val="clear" w:color="auto" w:fill="C0C0C0"/>
            <w:vAlign w:val="bottom"/>
          </w:tcPr>
          <w:p w14:paraId="5A60CF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Good</w:t>
            </w:r>
          </w:p>
        </w:tc>
        <w:tc>
          <w:tcPr>
            <w:tcW w:w="1221" w:type="dxa"/>
            <w:shd w:val="clear" w:color="auto" w:fill="C0C0C0"/>
            <w:vAlign w:val="bottom"/>
          </w:tcPr>
          <w:p w14:paraId="4EFA50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Only fair</w:t>
            </w:r>
          </w:p>
        </w:tc>
        <w:tc>
          <w:tcPr>
            <w:tcW w:w="1221" w:type="dxa"/>
            <w:shd w:val="clear" w:color="auto" w:fill="C0C0C0"/>
            <w:vAlign w:val="bottom"/>
          </w:tcPr>
          <w:p w14:paraId="7400E1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Poor</w:t>
            </w:r>
          </w:p>
        </w:tc>
        <w:tc>
          <w:tcPr>
            <w:tcW w:w="1221" w:type="dxa"/>
            <w:shd w:val="clear" w:color="auto" w:fill="C0C0C0"/>
            <w:vAlign w:val="bottom"/>
          </w:tcPr>
          <w:p w14:paraId="60D240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93" w:type="dxa"/>
            <w:shd w:val="clear" w:color="auto" w:fill="C0C0C0"/>
            <w:vAlign w:val="bottom"/>
          </w:tcPr>
          <w:p w14:paraId="7D0C72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3AD73ECD" w14:textId="77777777" w:rsidTr="007E2376">
        <w:trPr>
          <w:jc w:val="center"/>
        </w:trPr>
        <w:tc>
          <w:tcPr>
            <w:tcW w:w="2456" w:type="dxa"/>
          </w:tcPr>
          <w:p w14:paraId="15C949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9" w:type="dxa"/>
          </w:tcPr>
          <w:p w14:paraId="662093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31" w:type="dxa"/>
          </w:tcPr>
          <w:p w14:paraId="0AC22D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21" w:type="dxa"/>
          </w:tcPr>
          <w:p w14:paraId="565781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221" w:type="dxa"/>
          </w:tcPr>
          <w:p w14:paraId="76057B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221" w:type="dxa"/>
          </w:tcPr>
          <w:p w14:paraId="4B5006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3" w:type="dxa"/>
          </w:tcPr>
          <w:p w14:paraId="580B0B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9C57D32" w14:textId="77777777" w:rsidTr="007E2376">
        <w:trPr>
          <w:jc w:val="center"/>
        </w:trPr>
        <w:tc>
          <w:tcPr>
            <w:tcW w:w="2456" w:type="dxa"/>
          </w:tcPr>
          <w:p w14:paraId="6E9115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9" w:type="dxa"/>
          </w:tcPr>
          <w:p w14:paraId="4EE5CC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1" w:type="dxa"/>
          </w:tcPr>
          <w:p w14:paraId="60D654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221" w:type="dxa"/>
          </w:tcPr>
          <w:p w14:paraId="196C0C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221" w:type="dxa"/>
          </w:tcPr>
          <w:p w14:paraId="612E02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221" w:type="dxa"/>
          </w:tcPr>
          <w:p w14:paraId="3D233C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3" w:type="dxa"/>
          </w:tcPr>
          <w:p w14:paraId="0BE7E1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E5DBC93" w14:textId="77777777" w:rsidTr="007E2376">
        <w:trPr>
          <w:jc w:val="center"/>
        </w:trPr>
        <w:tc>
          <w:tcPr>
            <w:tcW w:w="2456" w:type="dxa"/>
          </w:tcPr>
          <w:p w14:paraId="0860DB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9" w:type="dxa"/>
          </w:tcPr>
          <w:p w14:paraId="06C727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31" w:type="dxa"/>
          </w:tcPr>
          <w:p w14:paraId="214D99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221" w:type="dxa"/>
          </w:tcPr>
          <w:p w14:paraId="39026F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221" w:type="dxa"/>
          </w:tcPr>
          <w:p w14:paraId="2D7FBA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221" w:type="dxa"/>
          </w:tcPr>
          <w:p w14:paraId="1828D8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3" w:type="dxa"/>
          </w:tcPr>
          <w:p w14:paraId="71FA67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77AD15E" w14:textId="77777777" w:rsidTr="007E2376">
        <w:trPr>
          <w:jc w:val="center"/>
        </w:trPr>
        <w:tc>
          <w:tcPr>
            <w:tcW w:w="2456" w:type="dxa"/>
          </w:tcPr>
          <w:p w14:paraId="5D182B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9" w:type="dxa"/>
          </w:tcPr>
          <w:p w14:paraId="034778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31" w:type="dxa"/>
          </w:tcPr>
          <w:p w14:paraId="67DEEB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221" w:type="dxa"/>
          </w:tcPr>
          <w:p w14:paraId="6DF108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221" w:type="dxa"/>
          </w:tcPr>
          <w:p w14:paraId="52F116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221" w:type="dxa"/>
          </w:tcPr>
          <w:p w14:paraId="05F792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3" w:type="dxa"/>
          </w:tcPr>
          <w:p w14:paraId="05AC8B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8FC3302" w14:textId="77777777" w:rsidTr="007E2376">
        <w:trPr>
          <w:jc w:val="center"/>
        </w:trPr>
        <w:tc>
          <w:tcPr>
            <w:tcW w:w="2456" w:type="dxa"/>
          </w:tcPr>
          <w:p w14:paraId="4DBEE3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9" w:type="dxa"/>
          </w:tcPr>
          <w:p w14:paraId="2F3BFB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1" w:type="dxa"/>
          </w:tcPr>
          <w:p w14:paraId="2B2E50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21" w:type="dxa"/>
          </w:tcPr>
          <w:p w14:paraId="2ACD57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221" w:type="dxa"/>
          </w:tcPr>
          <w:p w14:paraId="229EC1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221" w:type="dxa"/>
          </w:tcPr>
          <w:p w14:paraId="3F74A5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3" w:type="dxa"/>
          </w:tcPr>
          <w:p w14:paraId="78FEFB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55871EB" w14:textId="77777777" w:rsidTr="007E2376">
        <w:trPr>
          <w:jc w:val="center"/>
        </w:trPr>
        <w:tc>
          <w:tcPr>
            <w:tcW w:w="2456" w:type="dxa"/>
          </w:tcPr>
          <w:p w14:paraId="2E3DB2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9" w:type="dxa"/>
          </w:tcPr>
          <w:p w14:paraId="10019C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31" w:type="dxa"/>
          </w:tcPr>
          <w:p w14:paraId="28D5D5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21" w:type="dxa"/>
          </w:tcPr>
          <w:p w14:paraId="2E5BD5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221" w:type="dxa"/>
          </w:tcPr>
          <w:p w14:paraId="141F3C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221" w:type="dxa"/>
          </w:tcPr>
          <w:p w14:paraId="0D706B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3" w:type="dxa"/>
          </w:tcPr>
          <w:p w14:paraId="2CE056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7188BAD" w14:textId="77777777" w:rsidTr="007E2376">
        <w:trPr>
          <w:jc w:val="center"/>
        </w:trPr>
        <w:tc>
          <w:tcPr>
            <w:tcW w:w="2456" w:type="dxa"/>
          </w:tcPr>
          <w:p w14:paraId="1D171A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9" w:type="dxa"/>
          </w:tcPr>
          <w:p w14:paraId="1A5F15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31" w:type="dxa"/>
          </w:tcPr>
          <w:p w14:paraId="4CD274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221" w:type="dxa"/>
          </w:tcPr>
          <w:p w14:paraId="40D558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221" w:type="dxa"/>
          </w:tcPr>
          <w:p w14:paraId="53B1A2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221" w:type="dxa"/>
          </w:tcPr>
          <w:p w14:paraId="60AD83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3" w:type="dxa"/>
          </w:tcPr>
          <w:p w14:paraId="7BA153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03B372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641F5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34. </w:t>
      </w:r>
      <w:r w:rsidRPr="00DE6C92">
        <w:rPr>
          <w:rFonts w:ascii="Georgia" w:hAnsi="Georgia"/>
          <w:sz w:val="22"/>
          <w:szCs w:val="22"/>
        </w:rPr>
        <w:tab/>
        <w:t xml:space="preserve">Over the course of the next year, do you think the financial situation of you and your family will improve a lot, improve some, get a little worse or get a lot worse? </w:t>
      </w:r>
    </w:p>
    <w:p w14:paraId="7B6442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710"/>
        <w:gridCol w:w="1187"/>
        <w:gridCol w:w="1187"/>
        <w:gridCol w:w="710"/>
        <w:gridCol w:w="1069"/>
        <w:gridCol w:w="963"/>
        <w:gridCol w:w="839"/>
        <w:gridCol w:w="838"/>
        <w:gridCol w:w="1138"/>
      </w:tblGrid>
      <w:tr w:rsidR="004D6E25" w:rsidRPr="00DE6C92" w14:paraId="4C8241A3" w14:textId="77777777" w:rsidTr="007E2376">
        <w:trPr>
          <w:jc w:val="center"/>
        </w:trPr>
        <w:tc>
          <w:tcPr>
            <w:tcW w:w="1873" w:type="dxa"/>
            <w:vMerge w:val="restart"/>
            <w:shd w:val="clear" w:color="auto" w:fill="C0C0C0"/>
            <w:vAlign w:val="bottom"/>
          </w:tcPr>
          <w:p w14:paraId="50517B9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2754" w:type="dxa"/>
            <w:gridSpan w:val="3"/>
            <w:shd w:val="clear" w:color="auto" w:fill="C0C0C0"/>
          </w:tcPr>
          <w:p w14:paraId="60FF190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IMPROVE</w:t>
            </w:r>
          </w:p>
        </w:tc>
        <w:tc>
          <w:tcPr>
            <w:tcW w:w="2943" w:type="dxa"/>
            <w:gridSpan w:val="3"/>
            <w:shd w:val="clear" w:color="auto" w:fill="C0C0C0"/>
          </w:tcPr>
          <w:p w14:paraId="3571400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WORSEN</w:t>
            </w:r>
          </w:p>
        </w:tc>
        <w:tc>
          <w:tcPr>
            <w:tcW w:w="868" w:type="dxa"/>
            <w:vMerge w:val="restart"/>
            <w:shd w:val="clear" w:color="auto" w:fill="C0C0C0"/>
            <w:vAlign w:val="bottom"/>
          </w:tcPr>
          <w:p w14:paraId="54B2DFE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Stay the same</w:t>
            </w:r>
          </w:p>
        </w:tc>
        <w:tc>
          <w:tcPr>
            <w:tcW w:w="787" w:type="dxa"/>
            <w:vMerge w:val="restart"/>
            <w:shd w:val="clear" w:color="auto" w:fill="C0C0C0"/>
            <w:vAlign w:val="bottom"/>
          </w:tcPr>
          <w:p w14:paraId="6D448F0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vMerge w:val="restart"/>
            <w:shd w:val="clear" w:color="auto" w:fill="C0C0C0"/>
            <w:vAlign w:val="bottom"/>
          </w:tcPr>
          <w:p w14:paraId="7A31331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0FFAD206" w14:textId="77777777" w:rsidTr="007E2376">
        <w:trPr>
          <w:jc w:val="center"/>
        </w:trPr>
        <w:tc>
          <w:tcPr>
            <w:tcW w:w="1873" w:type="dxa"/>
            <w:vMerge/>
            <w:shd w:val="clear" w:color="auto" w:fill="C0C0C0"/>
            <w:vAlign w:val="bottom"/>
          </w:tcPr>
          <w:p w14:paraId="3C1CF84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08" w:type="dxa"/>
            <w:shd w:val="clear" w:color="auto" w:fill="C0C0C0"/>
            <w:vAlign w:val="bottom"/>
          </w:tcPr>
          <w:p w14:paraId="3E6DDBD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023" w:type="dxa"/>
            <w:shd w:val="clear" w:color="auto" w:fill="C0C0C0"/>
            <w:vAlign w:val="bottom"/>
          </w:tcPr>
          <w:p w14:paraId="1797A05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Improve a lot</w:t>
            </w:r>
          </w:p>
        </w:tc>
        <w:tc>
          <w:tcPr>
            <w:tcW w:w="1023" w:type="dxa"/>
            <w:shd w:val="clear" w:color="auto" w:fill="C0C0C0"/>
            <w:vAlign w:val="bottom"/>
          </w:tcPr>
          <w:p w14:paraId="2EEF369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Improve some</w:t>
            </w:r>
          </w:p>
        </w:tc>
        <w:tc>
          <w:tcPr>
            <w:tcW w:w="669" w:type="dxa"/>
            <w:shd w:val="clear" w:color="auto" w:fill="C0C0C0"/>
            <w:vAlign w:val="bottom"/>
          </w:tcPr>
          <w:p w14:paraId="2A0F45C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245" w:type="dxa"/>
            <w:shd w:val="clear" w:color="auto" w:fill="C0C0C0"/>
            <w:vAlign w:val="bottom"/>
          </w:tcPr>
          <w:p w14:paraId="26F3EEB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Get a little worse</w:t>
            </w:r>
          </w:p>
        </w:tc>
        <w:tc>
          <w:tcPr>
            <w:tcW w:w="1029" w:type="dxa"/>
            <w:shd w:val="clear" w:color="auto" w:fill="C0C0C0"/>
            <w:vAlign w:val="bottom"/>
          </w:tcPr>
          <w:p w14:paraId="7719575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Get a lot worse</w:t>
            </w:r>
          </w:p>
        </w:tc>
        <w:tc>
          <w:tcPr>
            <w:tcW w:w="868" w:type="dxa"/>
            <w:vMerge/>
            <w:shd w:val="clear" w:color="auto" w:fill="C0C0C0"/>
            <w:vAlign w:val="bottom"/>
          </w:tcPr>
          <w:p w14:paraId="223795C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87" w:type="dxa"/>
            <w:vMerge/>
            <w:shd w:val="clear" w:color="auto" w:fill="C0C0C0"/>
            <w:vAlign w:val="bottom"/>
          </w:tcPr>
          <w:p w14:paraId="497A5EC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74" w:type="dxa"/>
            <w:vMerge/>
            <w:shd w:val="clear" w:color="auto" w:fill="C0C0C0"/>
            <w:vAlign w:val="bottom"/>
          </w:tcPr>
          <w:p w14:paraId="7693679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2709CFC0" w14:textId="77777777" w:rsidTr="007E2376">
        <w:trPr>
          <w:jc w:val="center"/>
        </w:trPr>
        <w:tc>
          <w:tcPr>
            <w:tcW w:w="1873" w:type="dxa"/>
          </w:tcPr>
          <w:p w14:paraId="2457D7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08" w:type="dxa"/>
          </w:tcPr>
          <w:p w14:paraId="58F3CA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023" w:type="dxa"/>
          </w:tcPr>
          <w:p w14:paraId="1BB251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023" w:type="dxa"/>
          </w:tcPr>
          <w:p w14:paraId="22ED2D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669" w:type="dxa"/>
          </w:tcPr>
          <w:p w14:paraId="7FE579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245" w:type="dxa"/>
          </w:tcPr>
          <w:p w14:paraId="2162C0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029" w:type="dxa"/>
          </w:tcPr>
          <w:p w14:paraId="64872A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868" w:type="dxa"/>
          </w:tcPr>
          <w:p w14:paraId="307B44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787" w:type="dxa"/>
          </w:tcPr>
          <w:p w14:paraId="040545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74" w:type="dxa"/>
          </w:tcPr>
          <w:p w14:paraId="5954D8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187E905" w14:textId="77777777" w:rsidTr="007E2376">
        <w:trPr>
          <w:jc w:val="center"/>
        </w:trPr>
        <w:tc>
          <w:tcPr>
            <w:tcW w:w="1873" w:type="dxa"/>
          </w:tcPr>
          <w:p w14:paraId="3E73BD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08" w:type="dxa"/>
          </w:tcPr>
          <w:p w14:paraId="792F81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1023" w:type="dxa"/>
          </w:tcPr>
          <w:p w14:paraId="2E837D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023" w:type="dxa"/>
          </w:tcPr>
          <w:p w14:paraId="057606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669" w:type="dxa"/>
          </w:tcPr>
          <w:p w14:paraId="1BEE38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45" w:type="dxa"/>
          </w:tcPr>
          <w:p w14:paraId="1D0652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29" w:type="dxa"/>
          </w:tcPr>
          <w:p w14:paraId="16965C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868" w:type="dxa"/>
          </w:tcPr>
          <w:p w14:paraId="217989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787" w:type="dxa"/>
          </w:tcPr>
          <w:p w14:paraId="4EA4C9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74" w:type="dxa"/>
          </w:tcPr>
          <w:p w14:paraId="22C02C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DCF31EB" w14:textId="77777777" w:rsidTr="007E2376">
        <w:trPr>
          <w:jc w:val="center"/>
        </w:trPr>
        <w:tc>
          <w:tcPr>
            <w:tcW w:w="1873" w:type="dxa"/>
          </w:tcPr>
          <w:p w14:paraId="160340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08" w:type="dxa"/>
          </w:tcPr>
          <w:p w14:paraId="15D801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023" w:type="dxa"/>
          </w:tcPr>
          <w:p w14:paraId="1AAE5B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023" w:type="dxa"/>
          </w:tcPr>
          <w:p w14:paraId="2E017A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669" w:type="dxa"/>
          </w:tcPr>
          <w:p w14:paraId="09C79C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245" w:type="dxa"/>
          </w:tcPr>
          <w:p w14:paraId="49BFA7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029" w:type="dxa"/>
          </w:tcPr>
          <w:p w14:paraId="5899AA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868" w:type="dxa"/>
          </w:tcPr>
          <w:p w14:paraId="1A4113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787" w:type="dxa"/>
          </w:tcPr>
          <w:p w14:paraId="4D840E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74" w:type="dxa"/>
          </w:tcPr>
          <w:p w14:paraId="5E2A0A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5597F0C" w14:textId="77777777" w:rsidTr="007E2376">
        <w:trPr>
          <w:jc w:val="center"/>
        </w:trPr>
        <w:tc>
          <w:tcPr>
            <w:tcW w:w="1873" w:type="dxa"/>
          </w:tcPr>
          <w:p w14:paraId="60BABE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08" w:type="dxa"/>
          </w:tcPr>
          <w:p w14:paraId="772BA5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023" w:type="dxa"/>
          </w:tcPr>
          <w:p w14:paraId="608BEB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023" w:type="dxa"/>
          </w:tcPr>
          <w:p w14:paraId="72D73D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669" w:type="dxa"/>
          </w:tcPr>
          <w:p w14:paraId="464D55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245" w:type="dxa"/>
          </w:tcPr>
          <w:p w14:paraId="1FD39B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029" w:type="dxa"/>
          </w:tcPr>
          <w:p w14:paraId="14017A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68" w:type="dxa"/>
          </w:tcPr>
          <w:p w14:paraId="17BED9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787" w:type="dxa"/>
          </w:tcPr>
          <w:p w14:paraId="0FB986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74" w:type="dxa"/>
          </w:tcPr>
          <w:p w14:paraId="5B5B36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DFED723" w14:textId="77777777" w:rsidTr="007E2376">
        <w:trPr>
          <w:jc w:val="center"/>
        </w:trPr>
        <w:tc>
          <w:tcPr>
            <w:tcW w:w="1873" w:type="dxa"/>
          </w:tcPr>
          <w:p w14:paraId="656BC1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08" w:type="dxa"/>
          </w:tcPr>
          <w:p w14:paraId="71F8C7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023" w:type="dxa"/>
          </w:tcPr>
          <w:p w14:paraId="7018A3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023" w:type="dxa"/>
          </w:tcPr>
          <w:p w14:paraId="7C4A4D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669" w:type="dxa"/>
          </w:tcPr>
          <w:p w14:paraId="499784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5" w:type="dxa"/>
          </w:tcPr>
          <w:p w14:paraId="54B45A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029" w:type="dxa"/>
          </w:tcPr>
          <w:p w14:paraId="25F629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68" w:type="dxa"/>
          </w:tcPr>
          <w:p w14:paraId="6F91CA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787" w:type="dxa"/>
          </w:tcPr>
          <w:p w14:paraId="4715C7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74" w:type="dxa"/>
          </w:tcPr>
          <w:p w14:paraId="299E6E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2C62FC6" w14:textId="77777777" w:rsidTr="007E2376">
        <w:trPr>
          <w:jc w:val="center"/>
        </w:trPr>
        <w:tc>
          <w:tcPr>
            <w:tcW w:w="1873" w:type="dxa"/>
          </w:tcPr>
          <w:p w14:paraId="749032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08" w:type="dxa"/>
          </w:tcPr>
          <w:p w14:paraId="5AEE62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1023" w:type="dxa"/>
          </w:tcPr>
          <w:p w14:paraId="063512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23" w:type="dxa"/>
          </w:tcPr>
          <w:p w14:paraId="3D22CA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669" w:type="dxa"/>
          </w:tcPr>
          <w:p w14:paraId="7AC0C0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245" w:type="dxa"/>
          </w:tcPr>
          <w:p w14:paraId="4FA44E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029" w:type="dxa"/>
          </w:tcPr>
          <w:p w14:paraId="6D6EEE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68" w:type="dxa"/>
          </w:tcPr>
          <w:p w14:paraId="53D1C5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787" w:type="dxa"/>
          </w:tcPr>
          <w:p w14:paraId="31846F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74" w:type="dxa"/>
          </w:tcPr>
          <w:p w14:paraId="40BE62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C771C22" w14:textId="77777777" w:rsidTr="007E2376">
        <w:trPr>
          <w:jc w:val="center"/>
        </w:trPr>
        <w:tc>
          <w:tcPr>
            <w:tcW w:w="1873" w:type="dxa"/>
          </w:tcPr>
          <w:p w14:paraId="68239E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08" w:type="dxa"/>
          </w:tcPr>
          <w:p w14:paraId="399164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023" w:type="dxa"/>
          </w:tcPr>
          <w:p w14:paraId="19D371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23" w:type="dxa"/>
          </w:tcPr>
          <w:p w14:paraId="5FBD7F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669" w:type="dxa"/>
          </w:tcPr>
          <w:p w14:paraId="03DF6F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45" w:type="dxa"/>
          </w:tcPr>
          <w:p w14:paraId="2DC23A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029" w:type="dxa"/>
          </w:tcPr>
          <w:p w14:paraId="0F56D0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68" w:type="dxa"/>
          </w:tcPr>
          <w:p w14:paraId="107637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787" w:type="dxa"/>
          </w:tcPr>
          <w:p w14:paraId="2235C5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74" w:type="dxa"/>
          </w:tcPr>
          <w:p w14:paraId="03F797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107F31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A9BAE1A" w14:textId="77777777" w:rsidR="00400CE4"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p>
    <w:p w14:paraId="41732623" w14:textId="77777777" w:rsidR="00400CE4" w:rsidRPr="00DE6C92" w:rsidRDefault="00400CE4">
      <w:pPr>
        <w:rPr>
          <w:rFonts w:ascii="Georgia" w:hAnsi="Georgia"/>
          <w:sz w:val="22"/>
          <w:szCs w:val="22"/>
        </w:rPr>
      </w:pPr>
      <w:r w:rsidRPr="00DE6C92">
        <w:rPr>
          <w:rFonts w:ascii="Georgia" w:hAnsi="Georgia"/>
          <w:sz w:val="22"/>
          <w:szCs w:val="22"/>
        </w:rPr>
        <w:br w:type="page"/>
      </w:r>
    </w:p>
    <w:p w14:paraId="798AEE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35.</w:t>
      </w:r>
      <w:r w:rsidRPr="00DE6C92">
        <w:rPr>
          <w:rFonts w:ascii="Georgia" w:hAnsi="Georgia"/>
          <w:sz w:val="22"/>
          <w:szCs w:val="22"/>
        </w:rPr>
        <w:tab/>
        <w:t xml:space="preserve">Compared to your parents when they were the age you are now, do you think your own standard of living now is much better, somewhat better, about the same, somewhat worse, or much worse than theirs was?   </w:t>
      </w:r>
    </w:p>
    <w:p w14:paraId="61FD98C6" w14:textId="77777777" w:rsidR="007E2376" w:rsidRPr="00DE6C92" w:rsidRDefault="007E2376" w:rsidP="007E2376">
      <w:pPr>
        <w:tabs>
          <w:tab w:val="left" w:pos="-1620"/>
          <w:tab w:val="left" w:pos="-1440"/>
          <w:tab w:val="left" w:pos="-720"/>
          <w:tab w:val="left" w:pos="286"/>
          <w:tab w:val="left" w:pos="720"/>
          <w:tab w:val="left" w:pos="2160"/>
          <w:tab w:val="left" w:pos="2880"/>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p>
    <w:tbl>
      <w:tblPr>
        <w:tblW w:w="10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710"/>
        <w:gridCol w:w="899"/>
        <w:gridCol w:w="1406"/>
        <w:gridCol w:w="902"/>
        <w:gridCol w:w="710"/>
        <w:gridCol w:w="1406"/>
        <w:gridCol w:w="971"/>
        <w:gridCol w:w="838"/>
        <w:gridCol w:w="1237"/>
      </w:tblGrid>
      <w:tr w:rsidR="004D6E25" w:rsidRPr="00DE6C92" w14:paraId="09199D66" w14:textId="77777777" w:rsidTr="00925683">
        <w:trPr>
          <w:jc w:val="center"/>
        </w:trPr>
        <w:tc>
          <w:tcPr>
            <w:tcW w:w="1253" w:type="dxa"/>
            <w:vMerge w:val="restart"/>
            <w:shd w:val="clear" w:color="auto" w:fill="C0C0C0"/>
            <w:vAlign w:val="bottom"/>
          </w:tcPr>
          <w:p w14:paraId="58DABC4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3013" w:type="dxa"/>
            <w:gridSpan w:val="3"/>
            <w:shd w:val="clear" w:color="auto" w:fill="C0C0C0"/>
          </w:tcPr>
          <w:p w14:paraId="5A7582D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w:t>
            </w:r>
          </w:p>
        </w:tc>
        <w:tc>
          <w:tcPr>
            <w:tcW w:w="901" w:type="dxa"/>
            <w:vMerge w:val="restart"/>
            <w:shd w:val="clear" w:color="auto" w:fill="C0C0C0"/>
            <w:vAlign w:val="bottom"/>
          </w:tcPr>
          <w:p w14:paraId="6928B7B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About the same</w:t>
            </w:r>
          </w:p>
        </w:tc>
        <w:tc>
          <w:tcPr>
            <w:tcW w:w="3085" w:type="dxa"/>
            <w:gridSpan w:val="3"/>
            <w:shd w:val="clear" w:color="auto" w:fill="C0C0C0"/>
          </w:tcPr>
          <w:p w14:paraId="5A1D9464" w14:textId="77777777" w:rsidR="004D6E25" w:rsidRPr="00DE6C92" w:rsidRDefault="004D6E25" w:rsidP="007E2376">
            <w:pPr>
              <w:pStyle w:val="ListParagraph"/>
              <w:numPr>
                <w:ilvl w:val="0"/>
                <w:numId w:val="0"/>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
              <w:jc w:val="center"/>
              <w:rPr>
                <w:rFonts w:ascii="Georgia" w:hAnsi="Georgia" w:cs="Times New Roman"/>
                <w:b/>
              </w:rPr>
            </w:pPr>
            <w:r w:rsidRPr="00DE6C92">
              <w:rPr>
                <w:rFonts w:ascii="Georgia" w:hAnsi="Georgia" w:cs="Times New Roman"/>
                <w:b/>
              </w:rPr>
              <w:t>WORSE</w:t>
            </w:r>
          </w:p>
        </w:tc>
        <w:tc>
          <w:tcPr>
            <w:tcW w:w="837" w:type="dxa"/>
            <w:vMerge w:val="restart"/>
            <w:shd w:val="clear" w:color="auto" w:fill="C0C0C0"/>
            <w:vAlign w:val="bottom"/>
          </w:tcPr>
          <w:p w14:paraId="3BD2AC2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44" w:type="dxa"/>
            <w:vMerge w:val="restart"/>
            <w:shd w:val="clear" w:color="auto" w:fill="C0C0C0"/>
            <w:vAlign w:val="bottom"/>
          </w:tcPr>
          <w:p w14:paraId="1C23164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925683" w:rsidRPr="00DE6C92" w14:paraId="2E68B4E7" w14:textId="77777777" w:rsidTr="00925683">
        <w:trPr>
          <w:jc w:val="center"/>
        </w:trPr>
        <w:tc>
          <w:tcPr>
            <w:tcW w:w="1253" w:type="dxa"/>
            <w:vMerge/>
            <w:shd w:val="clear" w:color="auto" w:fill="C0C0C0"/>
            <w:vAlign w:val="bottom"/>
          </w:tcPr>
          <w:p w14:paraId="36B8071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10" w:type="dxa"/>
            <w:shd w:val="clear" w:color="auto" w:fill="C0C0C0"/>
            <w:vAlign w:val="bottom"/>
          </w:tcPr>
          <w:p w14:paraId="4CF5615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898" w:type="dxa"/>
            <w:shd w:val="clear" w:color="auto" w:fill="C0C0C0"/>
            <w:vAlign w:val="bottom"/>
          </w:tcPr>
          <w:p w14:paraId="7CA4FC5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Much better</w:t>
            </w:r>
          </w:p>
        </w:tc>
        <w:tc>
          <w:tcPr>
            <w:tcW w:w="1405" w:type="dxa"/>
            <w:shd w:val="clear" w:color="auto" w:fill="C0C0C0"/>
            <w:vAlign w:val="bottom"/>
          </w:tcPr>
          <w:p w14:paraId="60722B8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better</w:t>
            </w:r>
          </w:p>
        </w:tc>
        <w:tc>
          <w:tcPr>
            <w:tcW w:w="901" w:type="dxa"/>
            <w:vMerge/>
            <w:shd w:val="clear" w:color="auto" w:fill="C0C0C0"/>
            <w:vAlign w:val="bottom"/>
          </w:tcPr>
          <w:p w14:paraId="16FC358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10" w:type="dxa"/>
            <w:shd w:val="clear" w:color="auto" w:fill="C0C0C0"/>
            <w:vAlign w:val="bottom"/>
          </w:tcPr>
          <w:p w14:paraId="649F50D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405" w:type="dxa"/>
            <w:shd w:val="clear" w:color="auto" w:fill="C0C0C0"/>
            <w:vAlign w:val="bottom"/>
          </w:tcPr>
          <w:p w14:paraId="4EEC3FA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worse</w:t>
            </w:r>
          </w:p>
        </w:tc>
        <w:tc>
          <w:tcPr>
            <w:tcW w:w="970" w:type="dxa"/>
            <w:shd w:val="clear" w:color="auto" w:fill="C0C0C0"/>
            <w:vAlign w:val="bottom"/>
          </w:tcPr>
          <w:p w14:paraId="58531926" w14:textId="77777777" w:rsidR="004D6E25" w:rsidRPr="00DE6C92" w:rsidRDefault="004D6E25" w:rsidP="007E2376">
            <w:pPr>
              <w:pStyle w:val="ListParagraph"/>
              <w:numPr>
                <w:ilvl w:val="0"/>
                <w:numId w:val="0"/>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
              <w:jc w:val="center"/>
              <w:rPr>
                <w:rFonts w:ascii="Georgia" w:hAnsi="Georgia" w:cs="Times New Roman"/>
                <w:b/>
              </w:rPr>
            </w:pPr>
            <w:r w:rsidRPr="00DE6C92">
              <w:rPr>
                <w:rFonts w:ascii="Georgia" w:hAnsi="Georgia" w:cs="Times New Roman"/>
                <w:b/>
              </w:rPr>
              <w:t>Much worse</w:t>
            </w:r>
          </w:p>
        </w:tc>
        <w:tc>
          <w:tcPr>
            <w:tcW w:w="837" w:type="dxa"/>
            <w:vMerge/>
            <w:shd w:val="clear" w:color="auto" w:fill="C0C0C0"/>
            <w:vAlign w:val="bottom"/>
          </w:tcPr>
          <w:p w14:paraId="06F8B01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44" w:type="dxa"/>
            <w:vMerge/>
            <w:shd w:val="clear" w:color="auto" w:fill="C0C0C0"/>
            <w:vAlign w:val="bottom"/>
          </w:tcPr>
          <w:p w14:paraId="0D87D0F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252024E3" w14:textId="77777777" w:rsidTr="00925683">
        <w:trPr>
          <w:jc w:val="center"/>
        </w:trPr>
        <w:tc>
          <w:tcPr>
            <w:tcW w:w="1253" w:type="dxa"/>
          </w:tcPr>
          <w:p w14:paraId="01F0D0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10" w:type="dxa"/>
          </w:tcPr>
          <w:p w14:paraId="0E7F26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898" w:type="dxa"/>
          </w:tcPr>
          <w:p w14:paraId="3EF1B0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405" w:type="dxa"/>
          </w:tcPr>
          <w:p w14:paraId="590C7F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901" w:type="dxa"/>
          </w:tcPr>
          <w:p w14:paraId="4F77E4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710" w:type="dxa"/>
          </w:tcPr>
          <w:p w14:paraId="4581EA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405" w:type="dxa"/>
          </w:tcPr>
          <w:p w14:paraId="242075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970" w:type="dxa"/>
          </w:tcPr>
          <w:p w14:paraId="0C45B3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37" w:type="dxa"/>
          </w:tcPr>
          <w:p w14:paraId="68F325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44" w:type="dxa"/>
          </w:tcPr>
          <w:p w14:paraId="52FF3E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BAF7402" w14:textId="77777777" w:rsidTr="00925683">
        <w:trPr>
          <w:jc w:val="center"/>
        </w:trPr>
        <w:tc>
          <w:tcPr>
            <w:tcW w:w="1253" w:type="dxa"/>
          </w:tcPr>
          <w:p w14:paraId="5D33DC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10" w:type="dxa"/>
          </w:tcPr>
          <w:p w14:paraId="298DB2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898" w:type="dxa"/>
          </w:tcPr>
          <w:p w14:paraId="3C0288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405" w:type="dxa"/>
          </w:tcPr>
          <w:p w14:paraId="483EDA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901" w:type="dxa"/>
          </w:tcPr>
          <w:p w14:paraId="2E60A5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710" w:type="dxa"/>
          </w:tcPr>
          <w:p w14:paraId="4CC4F0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405" w:type="dxa"/>
          </w:tcPr>
          <w:p w14:paraId="3A3823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70" w:type="dxa"/>
          </w:tcPr>
          <w:p w14:paraId="16C981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837" w:type="dxa"/>
          </w:tcPr>
          <w:p w14:paraId="4B7F5D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44" w:type="dxa"/>
          </w:tcPr>
          <w:p w14:paraId="7033BB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009FB09" w14:textId="77777777" w:rsidTr="00925683">
        <w:trPr>
          <w:jc w:val="center"/>
        </w:trPr>
        <w:tc>
          <w:tcPr>
            <w:tcW w:w="1253" w:type="dxa"/>
          </w:tcPr>
          <w:p w14:paraId="65022B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10" w:type="dxa"/>
          </w:tcPr>
          <w:p w14:paraId="1F47A4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898" w:type="dxa"/>
          </w:tcPr>
          <w:p w14:paraId="1A7113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405" w:type="dxa"/>
          </w:tcPr>
          <w:p w14:paraId="7EFAA4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901" w:type="dxa"/>
          </w:tcPr>
          <w:p w14:paraId="70758C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710" w:type="dxa"/>
          </w:tcPr>
          <w:p w14:paraId="689EC0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405" w:type="dxa"/>
          </w:tcPr>
          <w:p w14:paraId="2D41C0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70" w:type="dxa"/>
          </w:tcPr>
          <w:p w14:paraId="4E7354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37" w:type="dxa"/>
          </w:tcPr>
          <w:p w14:paraId="396C4F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44" w:type="dxa"/>
          </w:tcPr>
          <w:p w14:paraId="0B3EB7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C8A8BD8" w14:textId="77777777" w:rsidTr="00925683">
        <w:trPr>
          <w:jc w:val="center"/>
        </w:trPr>
        <w:tc>
          <w:tcPr>
            <w:tcW w:w="1253" w:type="dxa"/>
          </w:tcPr>
          <w:p w14:paraId="19F02C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10" w:type="dxa"/>
          </w:tcPr>
          <w:p w14:paraId="2DE39A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898" w:type="dxa"/>
          </w:tcPr>
          <w:p w14:paraId="0FADBA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405" w:type="dxa"/>
          </w:tcPr>
          <w:p w14:paraId="16E845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901" w:type="dxa"/>
          </w:tcPr>
          <w:p w14:paraId="67B2A2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710" w:type="dxa"/>
          </w:tcPr>
          <w:p w14:paraId="4B1473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405" w:type="dxa"/>
          </w:tcPr>
          <w:p w14:paraId="6A9F6D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970" w:type="dxa"/>
          </w:tcPr>
          <w:p w14:paraId="012C77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837" w:type="dxa"/>
          </w:tcPr>
          <w:p w14:paraId="21F8B6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44" w:type="dxa"/>
          </w:tcPr>
          <w:p w14:paraId="5D7AD6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6737A3D" w14:textId="77777777" w:rsidTr="00925683">
        <w:trPr>
          <w:jc w:val="center"/>
        </w:trPr>
        <w:tc>
          <w:tcPr>
            <w:tcW w:w="1253" w:type="dxa"/>
          </w:tcPr>
          <w:p w14:paraId="7A23A9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10" w:type="dxa"/>
          </w:tcPr>
          <w:p w14:paraId="45229B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76</w:t>
            </w:r>
          </w:p>
        </w:tc>
        <w:tc>
          <w:tcPr>
            <w:tcW w:w="898" w:type="dxa"/>
          </w:tcPr>
          <w:p w14:paraId="5BB673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405" w:type="dxa"/>
          </w:tcPr>
          <w:p w14:paraId="0176D2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901" w:type="dxa"/>
          </w:tcPr>
          <w:p w14:paraId="4666D7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710" w:type="dxa"/>
          </w:tcPr>
          <w:p w14:paraId="72561D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405" w:type="dxa"/>
          </w:tcPr>
          <w:p w14:paraId="6CC3A4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70" w:type="dxa"/>
          </w:tcPr>
          <w:p w14:paraId="289A56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37" w:type="dxa"/>
          </w:tcPr>
          <w:p w14:paraId="43F0E2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44" w:type="dxa"/>
          </w:tcPr>
          <w:p w14:paraId="0B2ADD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00BFD71" w14:textId="77777777" w:rsidTr="00925683">
        <w:trPr>
          <w:jc w:val="center"/>
        </w:trPr>
        <w:tc>
          <w:tcPr>
            <w:tcW w:w="1253" w:type="dxa"/>
          </w:tcPr>
          <w:p w14:paraId="172531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10" w:type="dxa"/>
          </w:tcPr>
          <w:p w14:paraId="08F475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898" w:type="dxa"/>
          </w:tcPr>
          <w:p w14:paraId="2557AA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405" w:type="dxa"/>
          </w:tcPr>
          <w:p w14:paraId="2F4589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901" w:type="dxa"/>
          </w:tcPr>
          <w:p w14:paraId="19C794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10" w:type="dxa"/>
          </w:tcPr>
          <w:p w14:paraId="18ABB1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405" w:type="dxa"/>
          </w:tcPr>
          <w:p w14:paraId="0DCD5A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70" w:type="dxa"/>
          </w:tcPr>
          <w:p w14:paraId="1A0285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37" w:type="dxa"/>
          </w:tcPr>
          <w:p w14:paraId="6DC453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44" w:type="dxa"/>
          </w:tcPr>
          <w:p w14:paraId="1FD381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083DF5A" w14:textId="77777777" w:rsidTr="00925683">
        <w:trPr>
          <w:jc w:val="center"/>
        </w:trPr>
        <w:tc>
          <w:tcPr>
            <w:tcW w:w="1253" w:type="dxa"/>
          </w:tcPr>
          <w:p w14:paraId="370680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10" w:type="dxa"/>
          </w:tcPr>
          <w:p w14:paraId="0F773E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898" w:type="dxa"/>
          </w:tcPr>
          <w:p w14:paraId="6CB823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405" w:type="dxa"/>
          </w:tcPr>
          <w:p w14:paraId="6F29BF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901" w:type="dxa"/>
          </w:tcPr>
          <w:p w14:paraId="2F922F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710" w:type="dxa"/>
          </w:tcPr>
          <w:p w14:paraId="162233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405" w:type="dxa"/>
          </w:tcPr>
          <w:p w14:paraId="392CCB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70" w:type="dxa"/>
          </w:tcPr>
          <w:p w14:paraId="067B5D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837" w:type="dxa"/>
          </w:tcPr>
          <w:p w14:paraId="45ACD4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44" w:type="dxa"/>
          </w:tcPr>
          <w:p w14:paraId="124EB5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E1C6BAC" w14:textId="77777777" w:rsidR="007E2376" w:rsidRPr="00DE6C92" w:rsidRDefault="007E2376" w:rsidP="007E2376">
      <w:pPr>
        <w:rPr>
          <w:rFonts w:ascii="Georgia" w:hAnsi="Georgia"/>
          <w:sz w:val="22"/>
          <w:szCs w:val="22"/>
        </w:rPr>
      </w:pPr>
    </w:p>
    <w:p w14:paraId="735B4F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36.</w:t>
      </w:r>
      <w:r w:rsidRPr="00DE6C92">
        <w:rPr>
          <w:rFonts w:ascii="Georgia" w:hAnsi="Georgia"/>
          <w:sz w:val="22"/>
          <w:szCs w:val="22"/>
        </w:rPr>
        <w:tab/>
        <w:t xml:space="preserve">When your children are at the age you are now, do you think their standard of living will be much better, somewhat better, about the same, somewhat worse, or much worse than yours is now?  </w:t>
      </w:r>
    </w:p>
    <w:p w14:paraId="10FAF7DB" w14:textId="77777777" w:rsidR="007E2376" w:rsidRPr="00DE6C92" w:rsidRDefault="007E2376" w:rsidP="007E2376">
      <w:pPr>
        <w:tabs>
          <w:tab w:val="left" w:pos="-1620"/>
          <w:tab w:val="left" w:pos="-1440"/>
          <w:tab w:val="left" w:pos="-720"/>
          <w:tab w:val="left" w:pos="286"/>
          <w:tab w:val="left" w:pos="720"/>
          <w:tab w:val="left" w:pos="2160"/>
          <w:tab w:val="left" w:pos="2880"/>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p>
    <w:tbl>
      <w:tblPr>
        <w:tblW w:w="11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710"/>
        <w:gridCol w:w="899"/>
        <w:gridCol w:w="1406"/>
        <w:gridCol w:w="902"/>
        <w:gridCol w:w="710"/>
        <w:gridCol w:w="1406"/>
        <w:gridCol w:w="971"/>
        <w:gridCol w:w="1174"/>
        <w:gridCol w:w="838"/>
        <w:gridCol w:w="1138"/>
      </w:tblGrid>
      <w:tr w:rsidR="004D6E25" w:rsidRPr="00DE6C92" w14:paraId="59FEFEFD" w14:textId="77777777" w:rsidTr="00925683">
        <w:trPr>
          <w:jc w:val="center"/>
        </w:trPr>
        <w:tc>
          <w:tcPr>
            <w:tcW w:w="1254" w:type="dxa"/>
            <w:vMerge w:val="restart"/>
            <w:shd w:val="clear" w:color="auto" w:fill="C0C0C0"/>
            <w:vAlign w:val="bottom"/>
          </w:tcPr>
          <w:p w14:paraId="07033E3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3015" w:type="dxa"/>
            <w:gridSpan w:val="3"/>
            <w:shd w:val="clear" w:color="auto" w:fill="C0C0C0"/>
          </w:tcPr>
          <w:p w14:paraId="22776E0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w:t>
            </w:r>
          </w:p>
        </w:tc>
        <w:tc>
          <w:tcPr>
            <w:tcW w:w="902" w:type="dxa"/>
            <w:vMerge w:val="restart"/>
            <w:shd w:val="clear" w:color="auto" w:fill="C0C0C0"/>
            <w:vAlign w:val="bottom"/>
          </w:tcPr>
          <w:p w14:paraId="5AC58B9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About the same</w:t>
            </w:r>
          </w:p>
        </w:tc>
        <w:tc>
          <w:tcPr>
            <w:tcW w:w="3087" w:type="dxa"/>
            <w:gridSpan w:val="3"/>
            <w:shd w:val="clear" w:color="auto" w:fill="C0C0C0"/>
          </w:tcPr>
          <w:p w14:paraId="6787FEE8" w14:textId="77777777" w:rsidR="004D6E25" w:rsidRPr="00DE6C92" w:rsidRDefault="004D6E25" w:rsidP="007E2376">
            <w:pPr>
              <w:pStyle w:val="ListParagraph"/>
              <w:numPr>
                <w:ilvl w:val="0"/>
                <w:numId w:val="0"/>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
              <w:jc w:val="center"/>
              <w:rPr>
                <w:rFonts w:ascii="Georgia" w:hAnsi="Georgia" w:cs="Times New Roman"/>
                <w:b/>
              </w:rPr>
            </w:pPr>
            <w:r w:rsidRPr="00DE6C92">
              <w:rPr>
                <w:rFonts w:ascii="Georgia" w:hAnsi="Georgia" w:cs="Times New Roman"/>
                <w:b/>
              </w:rPr>
              <w:t>WORSE</w:t>
            </w:r>
          </w:p>
        </w:tc>
        <w:tc>
          <w:tcPr>
            <w:tcW w:w="1174" w:type="dxa"/>
            <w:vMerge w:val="restart"/>
            <w:shd w:val="clear" w:color="auto" w:fill="C0C0C0"/>
            <w:vAlign w:val="bottom"/>
          </w:tcPr>
          <w:p w14:paraId="674B043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 children</w:t>
            </w:r>
          </w:p>
        </w:tc>
        <w:tc>
          <w:tcPr>
            <w:tcW w:w="838" w:type="dxa"/>
            <w:vMerge w:val="restart"/>
            <w:shd w:val="clear" w:color="auto" w:fill="C0C0C0"/>
            <w:vAlign w:val="bottom"/>
          </w:tcPr>
          <w:p w14:paraId="43EC939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14" w:type="dxa"/>
            <w:vMerge w:val="restart"/>
            <w:shd w:val="clear" w:color="auto" w:fill="C0C0C0"/>
            <w:vAlign w:val="bottom"/>
          </w:tcPr>
          <w:p w14:paraId="65E6956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67E39A03" w14:textId="77777777" w:rsidTr="00925683">
        <w:trPr>
          <w:jc w:val="center"/>
        </w:trPr>
        <w:tc>
          <w:tcPr>
            <w:tcW w:w="1254" w:type="dxa"/>
            <w:vMerge/>
            <w:shd w:val="clear" w:color="auto" w:fill="C0C0C0"/>
            <w:vAlign w:val="bottom"/>
          </w:tcPr>
          <w:p w14:paraId="268916F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10" w:type="dxa"/>
            <w:shd w:val="clear" w:color="auto" w:fill="C0C0C0"/>
            <w:vAlign w:val="bottom"/>
          </w:tcPr>
          <w:p w14:paraId="7441C5A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899" w:type="dxa"/>
            <w:shd w:val="clear" w:color="auto" w:fill="C0C0C0"/>
            <w:vAlign w:val="bottom"/>
          </w:tcPr>
          <w:p w14:paraId="1A48C16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Much better</w:t>
            </w:r>
          </w:p>
        </w:tc>
        <w:tc>
          <w:tcPr>
            <w:tcW w:w="1406" w:type="dxa"/>
            <w:shd w:val="clear" w:color="auto" w:fill="C0C0C0"/>
            <w:vAlign w:val="bottom"/>
          </w:tcPr>
          <w:p w14:paraId="742F901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better</w:t>
            </w:r>
          </w:p>
        </w:tc>
        <w:tc>
          <w:tcPr>
            <w:tcW w:w="902" w:type="dxa"/>
            <w:vMerge/>
            <w:shd w:val="clear" w:color="auto" w:fill="C0C0C0"/>
            <w:vAlign w:val="bottom"/>
          </w:tcPr>
          <w:p w14:paraId="5FB8754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10" w:type="dxa"/>
            <w:shd w:val="clear" w:color="auto" w:fill="C0C0C0"/>
            <w:vAlign w:val="bottom"/>
          </w:tcPr>
          <w:p w14:paraId="4277652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406" w:type="dxa"/>
            <w:shd w:val="clear" w:color="auto" w:fill="C0C0C0"/>
            <w:vAlign w:val="bottom"/>
          </w:tcPr>
          <w:p w14:paraId="7971676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 worse</w:t>
            </w:r>
          </w:p>
        </w:tc>
        <w:tc>
          <w:tcPr>
            <w:tcW w:w="971" w:type="dxa"/>
            <w:shd w:val="clear" w:color="auto" w:fill="C0C0C0"/>
            <w:vAlign w:val="bottom"/>
          </w:tcPr>
          <w:p w14:paraId="0E97F3FF" w14:textId="77777777" w:rsidR="004D6E25" w:rsidRPr="00DE6C92" w:rsidRDefault="004D6E25" w:rsidP="007E2376">
            <w:pPr>
              <w:pStyle w:val="ListParagraph"/>
              <w:numPr>
                <w:ilvl w:val="0"/>
                <w:numId w:val="0"/>
              </w:num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
              <w:jc w:val="center"/>
              <w:rPr>
                <w:rFonts w:ascii="Georgia" w:hAnsi="Georgia" w:cs="Times New Roman"/>
                <w:b/>
              </w:rPr>
            </w:pPr>
            <w:r w:rsidRPr="00DE6C92">
              <w:rPr>
                <w:rFonts w:ascii="Georgia" w:hAnsi="Georgia" w:cs="Times New Roman"/>
                <w:b/>
              </w:rPr>
              <w:t>Much worse</w:t>
            </w:r>
          </w:p>
        </w:tc>
        <w:tc>
          <w:tcPr>
            <w:tcW w:w="1174" w:type="dxa"/>
            <w:vMerge/>
            <w:shd w:val="clear" w:color="auto" w:fill="C0C0C0"/>
          </w:tcPr>
          <w:p w14:paraId="7678259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38" w:type="dxa"/>
            <w:vMerge/>
            <w:shd w:val="clear" w:color="auto" w:fill="C0C0C0"/>
            <w:vAlign w:val="bottom"/>
          </w:tcPr>
          <w:p w14:paraId="7A464B1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014" w:type="dxa"/>
            <w:vMerge/>
            <w:shd w:val="clear" w:color="auto" w:fill="C0C0C0"/>
            <w:vAlign w:val="bottom"/>
          </w:tcPr>
          <w:p w14:paraId="75BCD27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227E4B60" w14:textId="77777777" w:rsidTr="00925683">
        <w:trPr>
          <w:jc w:val="center"/>
        </w:trPr>
        <w:tc>
          <w:tcPr>
            <w:tcW w:w="1254" w:type="dxa"/>
          </w:tcPr>
          <w:p w14:paraId="219863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10" w:type="dxa"/>
          </w:tcPr>
          <w:p w14:paraId="6E2DC3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899" w:type="dxa"/>
          </w:tcPr>
          <w:p w14:paraId="6C9F86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406" w:type="dxa"/>
          </w:tcPr>
          <w:p w14:paraId="3EF349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902" w:type="dxa"/>
          </w:tcPr>
          <w:p w14:paraId="164EDD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710" w:type="dxa"/>
          </w:tcPr>
          <w:p w14:paraId="6A81D3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406" w:type="dxa"/>
          </w:tcPr>
          <w:p w14:paraId="119992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71" w:type="dxa"/>
          </w:tcPr>
          <w:p w14:paraId="4BA792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74" w:type="dxa"/>
          </w:tcPr>
          <w:p w14:paraId="76BE4F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38" w:type="dxa"/>
          </w:tcPr>
          <w:p w14:paraId="7E0529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14" w:type="dxa"/>
          </w:tcPr>
          <w:p w14:paraId="27271C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7ACBA08" w14:textId="77777777" w:rsidTr="00925683">
        <w:trPr>
          <w:jc w:val="center"/>
        </w:trPr>
        <w:tc>
          <w:tcPr>
            <w:tcW w:w="1254" w:type="dxa"/>
          </w:tcPr>
          <w:p w14:paraId="621E5D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10" w:type="dxa"/>
          </w:tcPr>
          <w:p w14:paraId="41FC41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899" w:type="dxa"/>
          </w:tcPr>
          <w:p w14:paraId="0556EC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406" w:type="dxa"/>
          </w:tcPr>
          <w:p w14:paraId="72B7FC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902" w:type="dxa"/>
          </w:tcPr>
          <w:p w14:paraId="176C95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10" w:type="dxa"/>
          </w:tcPr>
          <w:p w14:paraId="3BA214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406" w:type="dxa"/>
          </w:tcPr>
          <w:p w14:paraId="53E98E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71" w:type="dxa"/>
          </w:tcPr>
          <w:p w14:paraId="421CC2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74" w:type="dxa"/>
          </w:tcPr>
          <w:p w14:paraId="644CA5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38" w:type="dxa"/>
          </w:tcPr>
          <w:p w14:paraId="6B88C9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14" w:type="dxa"/>
          </w:tcPr>
          <w:p w14:paraId="7998D8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41D3FDF" w14:textId="77777777" w:rsidTr="00925683">
        <w:trPr>
          <w:jc w:val="center"/>
        </w:trPr>
        <w:tc>
          <w:tcPr>
            <w:tcW w:w="1254" w:type="dxa"/>
          </w:tcPr>
          <w:p w14:paraId="3869BA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10" w:type="dxa"/>
          </w:tcPr>
          <w:p w14:paraId="4B1DA7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899" w:type="dxa"/>
          </w:tcPr>
          <w:p w14:paraId="4BB14B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406" w:type="dxa"/>
          </w:tcPr>
          <w:p w14:paraId="6BA941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902" w:type="dxa"/>
          </w:tcPr>
          <w:p w14:paraId="574FA9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710" w:type="dxa"/>
          </w:tcPr>
          <w:p w14:paraId="262B34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406" w:type="dxa"/>
          </w:tcPr>
          <w:p w14:paraId="629434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971" w:type="dxa"/>
          </w:tcPr>
          <w:p w14:paraId="6AB477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74" w:type="dxa"/>
          </w:tcPr>
          <w:p w14:paraId="2869C5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38" w:type="dxa"/>
          </w:tcPr>
          <w:p w14:paraId="7CBA14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14" w:type="dxa"/>
          </w:tcPr>
          <w:p w14:paraId="09B872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10D0CE5" w14:textId="77777777" w:rsidTr="00925683">
        <w:trPr>
          <w:jc w:val="center"/>
        </w:trPr>
        <w:tc>
          <w:tcPr>
            <w:tcW w:w="1254" w:type="dxa"/>
          </w:tcPr>
          <w:p w14:paraId="7127FE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10" w:type="dxa"/>
          </w:tcPr>
          <w:p w14:paraId="26638E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899" w:type="dxa"/>
          </w:tcPr>
          <w:p w14:paraId="546CB3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406" w:type="dxa"/>
          </w:tcPr>
          <w:p w14:paraId="692133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902" w:type="dxa"/>
          </w:tcPr>
          <w:p w14:paraId="39BE19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710" w:type="dxa"/>
          </w:tcPr>
          <w:p w14:paraId="4CF7C6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406" w:type="dxa"/>
          </w:tcPr>
          <w:p w14:paraId="5882CF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71" w:type="dxa"/>
          </w:tcPr>
          <w:p w14:paraId="2D5024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74" w:type="dxa"/>
          </w:tcPr>
          <w:p w14:paraId="7691B5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38" w:type="dxa"/>
          </w:tcPr>
          <w:p w14:paraId="4EF366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14" w:type="dxa"/>
          </w:tcPr>
          <w:p w14:paraId="6A9E96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69FDD15E" w14:textId="77777777" w:rsidTr="00925683">
        <w:trPr>
          <w:jc w:val="center"/>
        </w:trPr>
        <w:tc>
          <w:tcPr>
            <w:tcW w:w="1254" w:type="dxa"/>
          </w:tcPr>
          <w:p w14:paraId="4CB48A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10" w:type="dxa"/>
          </w:tcPr>
          <w:p w14:paraId="453CC9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79</w:t>
            </w:r>
          </w:p>
        </w:tc>
        <w:tc>
          <w:tcPr>
            <w:tcW w:w="899" w:type="dxa"/>
          </w:tcPr>
          <w:p w14:paraId="47FC28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406" w:type="dxa"/>
          </w:tcPr>
          <w:p w14:paraId="2FB1C8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902" w:type="dxa"/>
          </w:tcPr>
          <w:p w14:paraId="5274D4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710" w:type="dxa"/>
          </w:tcPr>
          <w:p w14:paraId="670FE8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406" w:type="dxa"/>
          </w:tcPr>
          <w:p w14:paraId="68603F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71" w:type="dxa"/>
          </w:tcPr>
          <w:p w14:paraId="4F7A7F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74" w:type="dxa"/>
          </w:tcPr>
          <w:p w14:paraId="296F52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38" w:type="dxa"/>
          </w:tcPr>
          <w:p w14:paraId="2EB6F3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14" w:type="dxa"/>
          </w:tcPr>
          <w:p w14:paraId="3BA2A7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D91C896" w14:textId="77777777" w:rsidTr="00925683">
        <w:trPr>
          <w:jc w:val="center"/>
        </w:trPr>
        <w:tc>
          <w:tcPr>
            <w:tcW w:w="1254" w:type="dxa"/>
          </w:tcPr>
          <w:p w14:paraId="4955FC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10" w:type="dxa"/>
          </w:tcPr>
          <w:p w14:paraId="02B1B2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899" w:type="dxa"/>
          </w:tcPr>
          <w:p w14:paraId="760817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406" w:type="dxa"/>
          </w:tcPr>
          <w:p w14:paraId="2F70E8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902" w:type="dxa"/>
          </w:tcPr>
          <w:p w14:paraId="1993E6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710" w:type="dxa"/>
          </w:tcPr>
          <w:p w14:paraId="59EEE2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406" w:type="dxa"/>
          </w:tcPr>
          <w:p w14:paraId="3C7A53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71" w:type="dxa"/>
          </w:tcPr>
          <w:p w14:paraId="3BD785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4" w:type="dxa"/>
          </w:tcPr>
          <w:p w14:paraId="5633F5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38" w:type="dxa"/>
          </w:tcPr>
          <w:p w14:paraId="225DA0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14" w:type="dxa"/>
          </w:tcPr>
          <w:p w14:paraId="7CD835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8B12A71" w14:textId="77777777" w:rsidTr="00925683">
        <w:trPr>
          <w:jc w:val="center"/>
        </w:trPr>
        <w:tc>
          <w:tcPr>
            <w:tcW w:w="1254" w:type="dxa"/>
          </w:tcPr>
          <w:p w14:paraId="2CC8D5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10" w:type="dxa"/>
          </w:tcPr>
          <w:p w14:paraId="2FC55C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899" w:type="dxa"/>
          </w:tcPr>
          <w:p w14:paraId="4184A4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406" w:type="dxa"/>
          </w:tcPr>
          <w:p w14:paraId="18AB29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902" w:type="dxa"/>
          </w:tcPr>
          <w:p w14:paraId="7961C6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10" w:type="dxa"/>
          </w:tcPr>
          <w:p w14:paraId="36FC2B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406" w:type="dxa"/>
          </w:tcPr>
          <w:p w14:paraId="03216D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71" w:type="dxa"/>
          </w:tcPr>
          <w:p w14:paraId="347702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74" w:type="dxa"/>
          </w:tcPr>
          <w:p w14:paraId="54A769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38" w:type="dxa"/>
          </w:tcPr>
          <w:p w14:paraId="357AC6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14" w:type="dxa"/>
          </w:tcPr>
          <w:p w14:paraId="42119C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7FB605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050C072B" w14:textId="77777777" w:rsidR="007E2376" w:rsidRPr="00DE6C92" w:rsidRDefault="00780794" w:rsidP="007E2376">
      <w:pPr>
        <w:rPr>
          <w:rFonts w:ascii="Georgia" w:hAnsi="Georgia"/>
          <w:b/>
          <w:sz w:val="22"/>
          <w:szCs w:val="22"/>
        </w:rPr>
      </w:pPr>
      <w:r w:rsidRPr="00DE6C92">
        <w:rPr>
          <w:rFonts w:ascii="Georgia" w:hAnsi="Georgia"/>
          <w:b/>
          <w:sz w:val="22"/>
          <w:szCs w:val="22"/>
        </w:rPr>
        <w:t>NO QUESTION 37</w:t>
      </w:r>
    </w:p>
    <w:p w14:paraId="397BB74A" w14:textId="77777777" w:rsidR="00780794" w:rsidRPr="00DE6C92" w:rsidRDefault="00780794" w:rsidP="00780794">
      <w:pPr>
        <w:rPr>
          <w:rFonts w:ascii="Georgia" w:hAnsi="Georgia"/>
          <w:b/>
          <w:sz w:val="22"/>
          <w:szCs w:val="22"/>
        </w:rPr>
      </w:pPr>
      <w:r w:rsidRPr="00DE6C92">
        <w:rPr>
          <w:rFonts w:ascii="Georgia" w:hAnsi="Georgia"/>
          <w:b/>
          <w:sz w:val="22"/>
          <w:szCs w:val="22"/>
        </w:rPr>
        <w:t>NO QUESTION 38</w:t>
      </w:r>
    </w:p>
    <w:p w14:paraId="5A337456" w14:textId="77777777" w:rsidR="00780794" w:rsidRPr="00DE6C92" w:rsidRDefault="00780794" w:rsidP="00780794">
      <w:pPr>
        <w:rPr>
          <w:rFonts w:ascii="Georgia" w:hAnsi="Georgia"/>
          <w:b/>
          <w:sz w:val="22"/>
          <w:szCs w:val="22"/>
        </w:rPr>
      </w:pPr>
      <w:r w:rsidRPr="00DE6C92">
        <w:rPr>
          <w:rFonts w:ascii="Georgia" w:hAnsi="Georgia"/>
          <w:b/>
          <w:sz w:val="22"/>
          <w:szCs w:val="22"/>
        </w:rPr>
        <w:t>NO QUESTION 39</w:t>
      </w:r>
    </w:p>
    <w:p w14:paraId="0302FB03" w14:textId="77777777" w:rsidR="00780794" w:rsidRPr="00DE6C92" w:rsidRDefault="00780794" w:rsidP="007E2376">
      <w:pPr>
        <w:rPr>
          <w:rFonts w:ascii="Georgia" w:hAnsi="Georgia"/>
          <w:b/>
          <w:sz w:val="22"/>
          <w:szCs w:val="22"/>
        </w:rPr>
      </w:pPr>
    </w:p>
    <w:p w14:paraId="246447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br w:type="page"/>
      </w:r>
      <w:r w:rsidRPr="00DE6C92">
        <w:rPr>
          <w:rFonts w:ascii="Georgia" w:hAnsi="Georgia"/>
          <w:sz w:val="22"/>
          <w:szCs w:val="22"/>
        </w:rPr>
        <w:tab/>
        <w:t>40.</w:t>
      </w:r>
      <w:r w:rsidRPr="00DE6C92">
        <w:rPr>
          <w:rFonts w:ascii="Georgia" w:hAnsi="Georgia"/>
          <w:sz w:val="22"/>
          <w:szCs w:val="22"/>
        </w:rPr>
        <w:tab/>
        <w:t xml:space="preserve">Now, thinking about how people have been affected by the economy in the last 4 years. Do you think </w:t>
      </w:r>
      <w:r w:rsidRPr="00DE6C92">
        <w:rPr>
          <w:rFonts w:ascii="Georgia" w:hAnsi="Georgia"/>
          <w:sz w:val="22"/>
          <w:szCs w:val="22"/>
        </w:rPr>
        <w:tab/>
        <w:t>(HISPANICS/LATINOS) have been (hurt more/hurt less), (hurt less/hurt more) or hurt about the same as other groups?</w:t>
      </w:r>
      <w:r w:rsidR="003435A1" w:rsidRPr="00DE6C92">
        <w:rPr>
          <w:rFonts w:ascii="Georgia" w:hAnsi="Georgia"/>
          <w:sz w:val="22"/>
          <w:szCs w:val="22"/>
        </w:rPr>
        <w:t xml:space="preserve"> </w:t>
      </w:r>
    </w:p>
    <w:p w14:paraId="3619E5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1223"/>
        <w:gridCol w:w="1225"/>
        <w:gridCol w:w="1223"/>
        <w:gridCol w:w="1215"/>
        <w:gridCol w:w="1138"/>
      </w:tblGrid>
      <w:tr w:rsidR="007E2376" w:rsidRPr="00DE6C92" w14:paraId="15C67FD8" w14:textId="77777777" w:rsidTr="007E2376">
        <w:trPr>
          <w:jc w:val="center"/>
        </w:trPr>
        <w:tc>
          <w:tcPr>
            <w:tcW w:w="2456" w:type="dxa"/>
            <w:shd w:val="clear" w:color="auto" w:fill="C0C0C0"/>
            <w:vAlign w:val="bottom"/>
          </w:tcPr>
          <w:p w14:paraId="1A8786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29" w:type="dxa"/>
            <w:shd w:val="clear" w:color="auto" w:fill="C0C0C0"/>
            <w:vAlign w:val="bottom"/>
          </w:tcPr>
          <w:p w14:paraId="5C3311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More</w:t>
            </w:r>
          </w:p>
        </w:tc>
        <w:tc>
          <w:tcPr>
            <w:tcW w:w="1231" w:type="dxa"/>
            <w:shd w:val="clear" w:color="auto" w:fill="C0C0C0"/>
            <w:vAlign w:val="bottom"/>
          </w:tcPr>
          <w:p w14:paraId="2E3F2B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The same</w:t>
            </w:r>
          </w:p>
        </w:tc>
        <w:tc>
          <w:tcPr>
            <w:tcW w:w="1231" w:type="dxa"/>
            <w:shd w:val="clear" w:color="auto" w:fill="C0C0C0"/>
            <w:vAlign w:val="bottom"/>
          </w:tcPr>
          <w:p w14:paraId="4874F6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Less</w:t>
            </w:r>
          </w:p>
        </w:tc>
        <w:tc>
          <w:tcPr>
            <w:tcW w:w="1221" w:type="dxa"/>
            <w:shd w:val="clear" w:color="auto" w:fill="C0C0C0"/>
            <w:vAlign w:val="bottom"/>
          </w:tcPr>
          <w:p w14:paraId="4A341C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93" w:type="dxa"/>
            <w:shd w:val="clear" w:color="auto" w:fill="C0C0C0"/>
            <w:vAlign w:val="bottom"/>
          </w:tcPr>
          <w:p w14:paraId="4C41DC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28D2EF6B" w14:textId="77777777" w:rsidTr="007E2376">
        <w:trPr>
          <w:jc w:val="center"/>
        </w:trPr>
        <w:tc>
          <w:tcPr>
            <w:tcW w:w="2456" w:type="dxa"/>
          </w:tcPr>
          <w:p w14:paraId="7B2336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9" w:type="dxa"/>
          </w:tcPr>
          <w:p w14:paraId="110096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231" w:type="dxa"/>
          </w:tcPr>
          <w:p w14:paraId="5E8AF4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231" w:type="dxa"/>
          </w:tcPr>
          <w:p w14:paraId="13BFA9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21" w:type="dxa"/>
          </w:tcPr>
          <w:p w14:paraId="3ADD07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93" w:type="dxa"/>
          </w:tcPr>
          <w:p w14:paraId="4C670F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79F619D" w14:textId="77777777" w:rsidTr="007E2376">
        <w:trPr>
          <w:jc w:val="center"/>
        </w:trPr>
        <w:tc>
          <w:tcPr>
            <w:tcW w:w="2456" w:type="dxa"/>
          </w:tcPr>
          <w:p w14:paraId="3F37B3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9" w:type="dxa"/>
          </w:tcPr>
          <w:p w14:paraId="56DE3D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231" w:type="dxa"/>
          </w:tcPr>
          <w:p w14:paraId="26E31C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231" w:type="dxa"/>
          </w:tcPr>
          <w:p w14:paraId="71CD01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21" w:type="dxa"/>
          </w:tcPr>
          <w:p w14:paraId="60AE70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93" w:type="dxa"/>
          </w:tcPr>
          <w:p w14:paraId="1F19B0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F63ED41" w14:textId="77777777" w:rsidTr="007E2376">
        <w:trPr>
          <w:jc w:val="center"/>
        </w:trPr>
        <w:tc>
          <w:tcPr>
            <w:tcW w:w="2456" w:type="dxa"/>
          </w:tcPr>
          <w:p w14:paraId="78709B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9" w:type="dxa"/>
          </w:tcPr>
          <w:p w14:paraId="12F830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1231" w:type="dxa"/>
          </w:tcPr>
          <w:p w14:paraId="567B29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231" w:type="dxa"/>
          </w:tcPr>
          <w:p w14:paraId="4E0369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21" w:type="dxa"/>
          </w:tcPr>
          <w:p w14:paraId="73EA5A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93" w:type="dxa"/>
          </w:tcPr>
          <w:p w14:paraId="00A0AE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A0F3AA3" w14:textId="77777777" w:rsidTr="007E2376">
        <w:trPr>
          <w:jc w:val="center"/>
        </w:trPr>
        <w:tc>
          <w:tcPr>
            <w:tcW w:w="2456" w:type="dxa"/>
          </w:tcPr>
          <w:p w14:paraId="279195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9" w:type="dxa"/>
          </w:tcPr>
          <w:p w14:paraId="1728FD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231" w:type="dxa"/>
          </w:tcPr>
          <w:p w14:paraId="1A914D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31" w:type="dxa"/>
          </w:tcPr>
          <w:p w14:paraId="5348F3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21" w:type="dxa"/>
          </w:tcPr>
          <w:p w14:paraId="30B9C9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93" w:type="dxa"/>
          </w:tcPr>
          <w:p w14:paraId="627F55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DF8C83C" w14:textId="77777777" w:rsidTr="007E2376">
        <w:trPr>
          <w:jc w:val="center"/>
        </w:trPr>
        <w:tc>
          <w:tcPr>
            <w:tcW w:w="2456" w:type="dxa"/>
          </w:tcPr>
          <w:p w14:paraId="454950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9" w:type="dxa"/>
          </w:tcPr>
          <w:p w14:paraId="28942F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231" w:type="dxa"/>
          </w:tcPr>
          <w:p w14:paraId="57E195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231" w:type="dxa"/>
          </w:tcPr>
          <w:p w14:paraId="043FA0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21" w:type="dxa"/>
          </w:tcPr>
          <w:p w14:paraId="180688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93" w:type="dxa"/>
          </w:tcPr>
          <w:p w14:paraId="4DA495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3694613" w14:textId="77777777" w:rsidTr="007E2376">
        <w:trPr>
          <w:jc w:val="center"/>
        </w:trPr>
        <w:tc>
          <w:tcPr>
            <w:tcW w:w="2456" w:type="dxa"/>
          </w:tcPr>
          <w:p w14:paraId="0C266B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9" w:type="dxa"/>
          </w:tcPr>
          <w:p w14:paraId="38FEC4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82</w:t>
            </w:r>
          </w:p>
        </w:tc>
        <w:tc>
          <w:tcPr>
            <w:tcW w:w="1231" w:type="dxa"/>
          </w:tcPr>
          <w:p w14:paraId="20BD13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31" w:type="dxa"/>
          </w:tcPr>
          <w:p w14:paraId="10B2BB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21" w:type="dxa"/>
          </w:tcPr>
          <w:p w14:paraId="33DD4F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93" w:type="dxa"/>
          </w:tcPr>
          <w:p w14:paraId="4C444D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FCEABE8" w14:textId="77777777" w:rsidTr="007E2376">
        <w:trPr>
          <w:jc w:val="center"/>
        </w:trPr>
        <w:tc>
          <w:tcPr>
            <w:tcW w:w="2456" w:type="dxa"/>
          </w:tcPr>
          <w:p w14:paraId="28B245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9" w:type="dxa"/>
          </w:tcPr>
          <w:p w14:paraId="5A16CB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231" w:type="dxa"/>
          </w:tcPr>
          <w:p w14:paraId="3797B8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231" w:type="dxa"/>
          </w:tcPr>
          <w:p w14:paraId="528FB5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21" w:type="dxa"/>
          </w:tcPr>
          <w:p w14:paraId="6E3FD0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93" w:type="dxa"/>
          </w:tcPr>
          <w:p w14:paraId="213EC3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36A5D4B9" w14:textId="77777777" w:rsidR="007E2376" w:rsidRPr="00DE6C92" w:rsidRDefault="003435A1" w:rsidP="003435A1">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
    <w:p w14:paraId="12DE97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41.</w:t>
      </w:r>
      <w:r w:rsidRPr="00DE6C92">
        <w:rPr>
          <w:rFonts w:ascii="Georgia" w:hAnsi="Georgia"/>
          <w:sz w:val="22"/>
          <w:szCs w:val="22"/>
        </w:rPr>
        <w:tab/>
        <w:t>As a result of what’s been happening with the economy in the last year, have you done any of the following?  Have you (INSERT)?</w:t>
      </w:r>
    </w:p>
    <w:p w14:paraId="0060F8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232AA8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a.</w:t>
      </w:r>
      <w:r w:rsidRPr="00DE6C92">
        <w:rPr>
          <w:rFonts w:ascii="Georgia" w:hAnsi="Georgia"/>
          <w:sz w:val="22"/>
          <w:szCs w:val="22"/>
        </w:rPr>
        <w:tab/>
        <w:t>Delayed or canceled plans to buy a home or make major home improvements</w:t>
      </w: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160"/>
        <w:gridCol w:w="982"/>
        <w:gridCol w:w="1518"/>
        <w:gridCol w:w="1138"/>
      </w:tblGrid>
      <w:tr w:rsidR="007E2376" w:rsidRPr="00DE6C92" w14:paraId="6CBB0102" w14:textId="77777777" w:rsidTr="007E2376">
        <w:trPr>
          <w:jc w:val="center"/>
        </w:trPr>
        <w:tc>
          <w:tcPr>
            <w:tcW w:w="4379" w:type="dxa"/>
            <w:shd w:val="clear" w:color="auto" w:fill="C0C0C0"/>
          </w:tcPr>
          <w:p w14:paraId="369CCF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70" w:type="dxa"/>
            <w:shd w:val="clear" w:color="auto" w:fill="C0C0C0"/>
          </w:tcPr>
          <w:p w14:paraId="38D6DF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tcPr>
          <w:p w14:paraId="26438D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08A7F4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49" w:type="dxa"/>
            <w:shd w:val="clear" w:color="auto" w:fill="C0C0C0"/>
          </w:tcPr>
          <w:p w14:paraId="2E4A20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5136639F" w14:textId="77777777" w:rsidTr="007E2376">
        <w:trPr>
          <w:jc w:val="center"/>
        </w:trPr>
        <w:tc>
          <w:tcPr>
            <w:tcW w:w="4379" w:type="dxa"/>
          </w:tcPr>
          <w:p w14:paraId="5D2295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70" w:type="dxa"/>
          </w:tcPr>
          <w:p w14:paraId="12CD24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990" w:type="dxa"/>
          </w:tcPr>
          <w:p w14:paraId="630182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530" w:type="dxa"/>
          </w:tcPr>
          <w:p w14:paraId="4BF1C9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15D2C0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F15E74D" w14:textId="77777777" w:rsidTr="007E2376">
        <w:trPr>
          <w:jc w:val="center"/>
        </w:trPr>
        <w:tc>
          <w:tcPr>
            <w:tcW w:w="4379" w:type="dxa"/>
          </w:tcPr>
          <w:p w14:paraId="2E989C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70" w:type="dxa"/>
          </w:tcPr>
          <w:p w14:paraId="2FAAA8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990" w:type="dxa"/>
          </w:tcPr>
          <w:p w14:paraId="4104BE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530" w:type="dxa"/>
          </w:tcPr>
          <w:p w14:paraId="6DFF5B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786D95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39573DE" w14:textId="77777777" w:rsidTr="007E2376">
        <w:trPr>
          <w:jc w:val="center"/>
        </w:trPr>
        <w:tc>
          <w:tcPr>
            <w:tcW w:w="4379" w:type="dxa"/>
          </w:tcPr>
          <w:p w14:paraId="265729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70" w:type="dxa"/>
          </w:tcPr>
          <w:p w14:paraId="78E593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990" w:type="dxa"/>
          </w:tcPr>
          <w:p w14:paraId="1A53D4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530" w:type="dxa"/>
          </w:tcPr>
          <w:p w14:paraId="1D08E1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78B2EF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01F42C1" w14:textId="77777777" w:rsidTr="007E2376">
        <w:trPr>
          <w:jc w:val="center"/>
        </w:trPr>
        <w:tc>
          <w:tcPr>
            <w:tcW w:w="4379" w:type="dxa"/>
          </w:tcPr>
          <w:p w14:paraId="178ABE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70" w:type="dxa"/>
          </w:tcPr>
          <w:p w14:paraId="40B081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990" w:type="dxa"/>
          </w:tcPr>
          <w:p w14:paraId="4E7246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530" w:type="dxa"/>
          </w:tcPr>
          <w:p w14:paraId="110034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49" w:type="dxa"/>
          </w:tcPr>
          <w:p w14:paraId="4FF61F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0A8C2E9" w14:textId="77777777" w:rsidTr="007E2376">
        <w:trPr>
          <w:jc w:val="center"/>
        </w:trPr>
        <w:tc>
          <w:tcPr>
            <w:tcW w:w="4379" w:type="dxa"/>
          </w:tcPr>
          <w:p w14:paraId="3A50B0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70" w:type="dxa"/>
          </w:tcPr>
          <w:p w14:paraId="44909F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990" w:type="dxa"/>
          </w:tcPr>
          <w:p w14:paraId="7B5531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530" w:type="dxa"/>
          </w:tcPr>
          <w:p w14:paraId="0E6B11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3C8EE3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AE897D8" w14:textId="77777777" w:rsidTr="007E2376">
        <w:trPr>
          <w:jc w:val="center"/>
        </w:trPr>
        <w:tc>
          <w:tcPr>
            <w:tcW w:w="4379" w:type="dxa"/>
          </w:tcPr>
          <w:p w14:paraId="754A3B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70" w:type="dxa"/>
          </w:tcPr>
          <w:p w14:paraId="3BC7B2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990" w:type="dxa"/>
          </w:tcPr>
          <w:p w14:paraId="771E21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530" w:type="dxa"/>
          </w:tcPr>
          <w:p w14:paraId="59EEEA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3DAE83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C65B419" w14:textId="77777777" w:rsidTr="007E2376">
        <w:trPr>
          <w:jc w:val="center"/>
        </w:trPr>
        <w:tc>
          <w:tcPr>
            <w:tcW w:w="4379" w:type="dxa"/>
          </w:tcPr>
          <w:p w14:paraId="78162F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70" w:type="dxa"/>
          </w:tcPr>
          <w:p w14:paraId="06171F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990" w:type="dxa"/>
          </w:tcPr>
          <w:p w14:paraId="4023F4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530" w:type="dxa"/>
          </w:tcPr>
          <w:p w14:paraId="3E6388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0B88DB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4BAEE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125814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b.</w:t>
      </w:r>
      <w:r w:rsidRPr="00DE6C92">
        <w:rPr>
          <w:rFonts w:ascii="Georgia" w:hAnsi="Georgia"/>
          <w:sz w:val="22"/>
          <w:szCs w:val="22"/>
        </w:rPr>
        <w:tab/>
        <w:t xml:space="preserve">Delayed or canceled plans to buy a car or make some other major purchase </w:t>
      </w: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160"/>
        <w:gridCol w:w="982"/>
        <w:gridCol w:w="1518"/>
        <w:gridCol w:w="1138"/>
      </w:tblGrid>
      <w:tr w:rsidR="007E2376" w:rsidRPr="00DE6C92" w14:paraId="5172B5AF" w14:textId="77777777" w:rsidTr="007E2376">
        <w:trPr>
          <w:jc w:val="center"/>
        </w:trPr>
        <w:tc>
          <w:tcPr>
            <w:tcW w:w="4379" w:type="dxa"/>
            <w:shd w:val="clear" w:color="auto" w:fill="C0C0C0"/>
          </w:tcPr>
          <w:p w14:paraId="58171F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70" w:type="dxa"/>
            <w:shd w:val="clear" w:color="auto" w:fill="C0C0C0"/>
          </w:tcPr>
          <w:p w14:paraId="0A1BC4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tcPr>
          <w:p w14:paraId="665C89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071EB7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49" w:type="dxa"/>
            <w:shd w:val="clear" w:color="auto" w:fill="C0C0C0"/>
          </w:tcPr>
          <w:p w14:paraId="4077DD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6389454" w14:textId="77777777" w:rsidTr="007E2376">
        <w:trPr>
          <w:jc w:val="center"/>
        </w:trPr>
        <w:tc>
          <w:tcPr>
            <w:tcW w:w="4379" w:type="dxa"/>
          </w:tcPr>
          <w:p w14:paraId="38B0D0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70" w:type="dxa"/>
          </w:tcPr>
          <w:p w14:paraId="722AFF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990" w:type="dxa"/>
          </w:tcPr>
          <w:p w14:paraId="769F98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530" w:type="dxa"/>
          </w:tcPr>
          <w:p w14:paraId="63A805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3FFA73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A746AFE" w14:textId="77777777" w:rsidTr="007E2376">
        <w:trPr>
          <w:jc w:val="center"/>
        </w:trPr>
        <w:tc>
          <w:tcPr>
            <w:tcW w:w="4379" w:type="dxa"/>
          </w:tcPr>
          <w:p w14:paraId="439F17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70" w:type="dxa"/>
          </w:tcPr>
          <w:p w14:paraId="495E4A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990" w:type="dxa"/>
          </w:tcPr>
          <w:p w14:paraId="414ED5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530" w:type="dxa"/>
          </w:tcPr>
          <w:p w14:paraId="0851AB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403D4B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9C19E62" w14:textId="77777777" w:rsidTr="007E2376">
        <w:trPr>
          <w:jc w:val="center"/>
        </w:trPr>
        <w:tc>
          <w:tcPr>
            <w:tcW w:w="4379" w:type="dxa"/>
          </w:tcPr>
          <w:p w14:paraId="2F395A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70" w:type="dxa"/>
          </w:tcPr>
          <w:p w14:paraId="464385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990" w:type="dxa"/>
          </w:tcPr>
          <w:p w14:paraId="275B92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530" w:type="dxa"/>
          </w:tcPr>
          <w:p w14:paraId="7F1ECF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5C0B54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4924EB4" w14:textId="77777777" w:rsidTr="007E2376">
        <w:trPr>
          <w:jc w:val="center"/>
        </w:trPr>
        <w:tc>
          <w:tcPr>
            <w:tcW w:w="4379" w:type="dxa"/>
          </w:tcPr>
          <w:p w14:paraId="53E5E1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70" w:type="dxa"/>
          </w:tcPr>
          <w:p w14:paraId="35174B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990" w:type="dxa"/>
          </w:tcPr>
          <w:p w14:paraId="59AA1B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530" w:type="dxa"/>
          </w:tcPr>
          <w:p w14:paraId="6DE97C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314AFB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19B6370" w14:textId="77777777" w:rsidTr="007E2376">
        <w:trPr>
          <w:jc w:val="center"/>
        </w:trPr>
        <w:tc>
          <w:tcPr>
            <w:tcW w:w="4379" w:type="dxa"/>
          </w:tcPr>
          <w:p w14:paraId="1BE21E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70" w:type="dxa"/>
          </w:tcPr>
          <w:p w14:paraId="4CA841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990" w:type="dxa"/>
          </w:tcPr>
          <w:p w14:paraId="6DE0D9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530" w:type="dxa"/>
          </w:tcPr>
          <w:p w14:paraId="660473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53D15A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8C69288" w14:textId="77777777" w:rsidTr="007E2376">
        <w:trPr>
          <w:jc w:val="center"/>
        </w:trPr>
        <w:tc>
          <w:tcPr>
            <w:tcW w:w="4379" w:type="dxa"/>
          </w:tcPr>
          <w:p w14:paraId="614291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70" w:type="dxa"/>
          </w:tcPr>
          <w:p w14:paraId="51E36E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990" w:type="dxa"/>
          </w:tcPr>
          <w:p w14:paraId="1D2292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530" w:type="dxa"/>
          </w:tcPr>
          <w:p w14:paraId="5248BE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4BC327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F7DB280" w14:textId="77777777" w:rsidTr="007E2376">
        <w:trPr>
          <w:jc w:val="center"/>
        </w:trPr>
        <w:tc>
          <w:tcPr>
            <w:tcW w:w="4379" w:type="dxa"/>
          </w:tcPr>
          <w:p w14:paraId="14F026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70" w:type="dxa"/>
          </w:tcPr>
          <w:p w14:paraId="5C0888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990" w:type="dxa"/>
          </w:tcPr>
          <w:p w14:paraId="4E62AA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530" w:type="dxa"/>
          </w:tcPr>
          <w:p w14:paraId="3A44FB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0361F1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7435BC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4C88B3F2" w14:textId="77777777" w:rsidR="00D44F93" w:rsidRDefault="00D44F93">
      <w:pPr>
        <w:rPr>
          <w:rFonts w:ascii="Georgia" w:hAnsi="Georgia"/>
          <w:sz w:val="22"/>
          <w:szCs w:val="22"/>
        </w:rPr>
      </w:pPr>
      <w:r>
        <w:rPr>
          <w:rFonts w:ascii="Georgia" w:hAnsi="Georgia"/>
          <w:sz w:val="22"/>
          <w:szCs w:val="22"/>
        </w:rPr>
        <w:br w:type="page"/>
      </w:r>
    </w:p>
    <w:p w14:paraId="336C3B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614"/>
        <w:rPr>
          <w:rFonts w:ascii="Georgia" w:hAnsi="Georgia"/>
          <w:sz w:val="22"/>
          <w:szCs w:val="22"/>
        </w:rPr>
      </w:pPr>
      <w:r w:rsidRPr="00DE6C92">
        <w:rPr>
          <w:rFonts w:ascii="Georgia" w:hAnsi="Georgia"/>
          <w:sz w:val="22"/>
          <w:szCs w:val="22"/>
        </w:rPr>
        <w:t>c.</w:t>
      </w:r>
      <w:r w:rsidRPr="00DE6C92">
        <w:rPr>
          <w:rFonts w:ascii="Georgia" w:hAnsi="Georgia"/>
          <w:sz w:val="22"/>
          <w:szCs w:val="22"/>
        </w:rPr>
        <w:tab/>
        <w:t xml:space="preserve">Cut the size of your meals or skipped meals because there wasn’t enough money for food </w:t>
      </w: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160"/>
        <w:gridCol w:w="982"/>
        <w:gridCol w:w="1518"/>
        <w:gridCol w:w="1138"/>
      </w:tblGrid>
      <w:tr w:rsidR="007E2376" w:rsidRPr="00DE6C92" w14:paraId="1C289E0D" w14:textId="77777777" w:rsidTr="007E2376">
        <w:trPr>
          <w:jc w:val="center"/>
        </w:trPr>
        <w:tc>
          <w:tcPr>
            <w:tcW w:w="4379" w:type="dxa"/>
            <w:shd w:val="clear" w:color="auto" w:fill="C0C0C0"/>
          </w:tcPr>
          <w:p w14:paraId="5A34AA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70" w:type="dxa"/>
            <w:shd w:val="clear" w:color="auto" w:fill="C0C0C0"/>
          </w:tcPr>
          <w:p w14:paraId="317CA4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tcPr>
          <w:p w14:paraId="15B2F9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0E07B7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49" w:type="dxa"/>
            <w:shd w:val="clear" w:color="auto" w:fill="C0C0C0"/>
          </w:tcPr>
          <w:p w14:paraId="59152B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377CDF69" w14:textId="77777777" w:rsidTr="007E2376">
        <w:trPr>
          <w:jc w:val="center"/>
        </w:trPr>
        <w:tc>
          <w:tcPr>
            <w:tcW w:w="4379" w:type="dxa"/>
          </w:tcPr>
          <w:p w14:paraId="5D4418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70" w:type="dxa"/>
          </w:tcPr>
          <w:p w14:paraId="187A9C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990" w:type="dxa"/>
          </w:tcPr>
          <w:p w14:paraId="32CCAF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1530" w:type="dxa"/>
          </w:tcPr>
          <w:p w14:paraId="717342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6DD8F6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A966140" w14:textId="77777777" w:rsidTr="007E2376">
        <w:trPr>
          <w:jc w:val="center"/>
        </w:trPr>
        <w:tc>
          <w:tcPr>
            <w:tcW w:w="4379" w:type="dxa"/>
          </w:tcPr>
          <w:p w14:paraId="4C9383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70" w:type="dxa"/>
          </w:tcPr>
          <w:p w14:paraId="5224F2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990" w:type="dxa"/>
          </w:tcPr>
          <w:p w14:paraId="6E7696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530" w:type="dxa"/>
          </w:tcPr>
          <w:p w14:paraId="566DDE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4FEF4E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9952825" w14:textId="77777777" w:rsidTr="007E2376">
        <w:trPr>
          <w:jc w:val="center"/>
        </w:trPr>
        <w:tc>
          <w:tcPr>
            <w:tcW w:w="4379" w:type="dxa"/>
          </w:tcPr>
          <w:p w14:paraId="661D8C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70" w:type="dxa"/>
          </w:tcPr>
          <w:p w14:paraId="169EF4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990" w:type="dxa"/>
          </w:tcPr>
          <w:p w14:paraId="6B0C15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530" w:type="dxa"/>
          </w:tcPr>
          <w:p w14:paraId="49939E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3F401C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9732AC1" w14:textId="77777777" w:rsidTr="007E2376">
        <w:trPr>
          <w:jc w:val="center"/>
        </w:trPr>
        <w:tc>
          <w:tcPr>
            <w:tcW w:w="4379" w:type="dxa"/>
          </w:tcPr>
          <w:p w14:paraId="0A31C6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70" w:type="dxa"/>
          </w:tcPr>
          <w:p w14:paraId="32A337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990" w:type="dxa"/>
          </w:tcPr>
          <w:p w14:paraId="3A8D66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1530" w:type="dxa"/>
          </w:tcPr>
          <w:p w14:paraId="5DA615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479E92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5AC31C2" w14:textId="77777777" w:rsidTr="007E2376">
        <w:trPr>
          <w:jc w:val="center"/>
        </w:trPr>
        <w:tc>
          <w:tcPr>
            <w:tcW w:w="4379" w:type="dxa"/>
          </w:tcPr>
          <w:p w14:paraId="423BE4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70" w:type="dxa"/>
          </w:tcPr>
          <w:p w14:paraId="0EC8A9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990" w:type="dxa"/>
          </w:tcPr>
          <w:p w14:paraId="43285A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530" w:type="dxa"/>
          </w:tcPr>
          <w:p w14:paraId="7E2964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150040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F3B3D7E" w14:textId="77777777" w:rsidTr="007E2376">
        <w:trPr>
          <w:jc w:val="center"/>
        </w:trPr>
        <w:tc>
          <w:tcPr>
            <w:tcW w:w="4379" w:type="dxa"/>
          </w:tcPr>
          <w:p w14:paraId="79FDA6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70" w:type="dxa"/>
          </w:tcPr>
          <w:p w14:paraId="12EF6A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990" w:type="dxa"/>
          </w:tcPr>
          <w:p w14:paraId="05CDDB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530" w:type="dxa"/>
          </w:tcPr>
          <w:p w14:paraId="4574FF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49" w:type="dxa"/>
          </w:tcPr>
          <w:p w14:paraId="347D1F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AFE0389" w14:textId="77777777" w:rsidTr="007E2376">
        <w:trPr>
          <w:jc w:val="center"/>
        </w:trPr>
        <w:tc>
          <w:tcPr>
            <w:tcW w:w="4379" w:type="dxa"/>
          </w:tcPr>
          <w:p w14:paraId="5EB2E2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70" w:type="dxa"/>
          </w:tcPr>
          <w:p w14:paraId="0F9771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990" w:type="dxa"/>
          </w:tcPr>
          <w:p w14:paraId="3FDAE4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530" w:type="dxa"/>
          </w:tcPr>
          <w:p w14:paraId="4B8AB3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231F83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4DDA66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E9469E6" w14:textId="77777777" w:rsidR="00400CE4"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2EAF7E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w:t>
      </w:r>
      <w:r w:rsidRPr="00DE6C92">
        <w:rPr>
          <w:rFonts w:ascii="Georgia" w:hAnsi="Georgia"/>
          <w:sz w:val="22"/>
          <w:szCs w:val="22"/>
        </w:rPr>
        <w:tab/>
        <w:t xml:space="preserve">Had trouble getting or paying for medical care for your family </w:t>
      </w: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160"/>
        <w:gridCol w:w="982"/>
        <w:gridCol w:w="1518"/>
        <w:gridCol w:w="1138"/>
      </w:tblGrid>
      <w:tr w:rsidR="007E2376" w:rsidRPr="00DE6C92" w14:paraId="53E817CF" w14:textId="77777777" w:rsidTr="007E2376">
        <w:trPr>
          <w:jc w:val="center"/>
        </w:trPr>
        <w:tc>
          <w:tcPr>
            <w:tcW w:w="4379" w:type="dxa"/>
            <w:shd w:val="clear" w:color="auto" w:fill="C0C0C0"/>
          </w:tcPr>
          <w:p w14:paraId="1D8305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70" w:type="dxa"/>
            <w:shd w:val="clear" w:color="auto" w:fill="C0C0C0"/>
          </w:tcPr>
          <w:p w14:paraId="466A44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tcPr>
          <w:p w14:paraId="75C068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716C69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49" w:type="dxa"/>
            <w:shd w:val="clear" w:color="auto" w:fill="C0C0C0"/>
          </w:tcPr>
          <w:p w14:paraId="672365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5748F98E" w14:textId="77777777" w:rsidTr="007E2376">
        <w:trPr>
          <w:jc w:val="center"/>
        </w:trPr>
        <w:tc>
          <w:tcPr>
            <w:tcW w:w="4379" w:type="dxa"/>
          </w:tcPr>
          <w:p w14:paraId="09E63E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70" w:type="dxa"/>
          </w:tcPr>
          <w:p w14:paraId="60FCBB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990" w:type="dxa"/>
          </w:tcPr>
          <w:p w14:paraId="5AAEBC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530" w:type="dxa"/>
          </w:tcPr>
          <w:p w14:paraId="7C714A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213708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82EF527" w14:textId="77777777" w:rsidTr="007E2376">
        <w:trPr>
          <w:jc w:val="center"/>
        </w:trPr>
        <w:tc>
          <w:tcPr>
            <w:tcW w:w="4379" w:type="dxa"/>
          </w:tcPr>
          <w:p w14:paraId="259A9C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70" w:type="dxa"/>
          </w:tcPr>
          <w:p w14:paraId="37783A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990" w:type="dxa"/>
          </w:tcPr>
          <w:p w14:paraId="1A6A76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530" w:type="dxa"/>
          </w:tcPr>
          <w:p w14:paraId="014C54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6854CC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553F233" w14:textId="77777777" w:rsidTr="007E2376">
        <w:trPr>
          <w:jc w:val="center"/>
        </w:trPr>
        <w:tc>
          <w:tcPr>
            <w:tcW w:w="4379" w:type="dxa"/>
          </w:tcPr>
          <w:p w14:paraId="5C7FA1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70" w:type="dxa"/>
          </w:tcPr>
          <w:p w14:paraId="275704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990" w:type="dxa"/>
          </w:tcPr>
          <w:p w14:paraId="504821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1530" w:type="dxa"/>
          </w:tcPr>
          <w:p w14:paraId="7A38BA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6D5307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DEAA232" w14:textId="77777777" w:rsidTr="007E2376">
        <w:trPr>
          <w:jc w:val="center"/>
        </w:trPr>
        <w:tc>
          <w:tcPr>
            <w:tcW w:w="4379" w:type="dxa"/>
          </w:tcPr>
          <w:p w14:paraId="207F5E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70" w:type="dxa"/>
          </w:tcPr>
          <w:p w14:paraId="515E00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990" w:type="dxa"/>
          </w:tcPr>
          <w:p w14:paraId="1E4B1E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530" w:type="dxa"/>
          </w:tcPr>
          <w:p w14:paraId="42ECFB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1868F7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1D541FE" w14:textId="77777777" w:rsidTr="007E2376">
        <w:trPr>
          <w:jc w:val="center"/>
        </w:trPr>
        <w:tc>
          <w:tcPr>
            <w:tcW w:w="4379" w:type="dxa"/>
          </w:tcPr>
          <w:p w14:paraId="7D5D05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70" w:type="dxa"/>
          </w:tcPr>
          <w:p w14:paraId="74A2EF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990" w:type="dxa"/>
          </w:tcPr>
          <w:p w14:paraId="29BC05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530" w:type="dxa"/>
          </w:tcPr>
          <w:p w14:paraId="2D3E04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3F42D4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0FD6C68" w14:textId="77777777" w:rsidTr="007E2376">
        <w:trPr>
          <w:jc w:val="center"/>
        </w:trPr>
        <w:tc>
          <w:tcPr>
            <w:tcW w:w="4379" w:type="dxa"/>
          </w:tcPr>
          <w:p w14:paraId="6D515D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70" w:type="dxa"/>
          </w:tcPr>
          <w:p w14:paraId="65725D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990" w:type="dxa"/>
          </w:tcPr>
          <w:p w14:paraId="6F79E9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530" w:type="dxa"/>
          </w:tcPr>
          <w:p w14:paraId="3309DE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1C9AFD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4093E55" w14:textId="77777777" w:rsidTr="007E2376">
        <w:trPr>
          <w:jc w:val="center"/>
        </w:trPr>
        <w:tc>
          <w:tcPr>
            <w:tcW w:w="4379" w:type="dxa"/>
          </w:tcPr>
          <w:p w14:paraId="15347A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70" w:type="dxa"/>
          </w:tcPr>
          <w:p w14:paraId="1939DA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990" w:type="dxa"/>
          </w:tcPr>
          <w:p w14:paraId="5B6EE7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1530" w:type="dxa"/>
          </w:tcPr>
          <w:p w14:paraId="48B7A3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480CF4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61A902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BDA1D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42.</w:t>
      </w:r>
      <w:r w:rsidRPr="00DE6C92">
        <w:rPr>
          <w:rFonts w:ascii="Georgia" w:hAnsi="Georgia"/>
          <w:sz w:val="22"/>
          <w:szCs w:val="22"/>
        </w:rPr>
        <w:tab/>
        <w:t>Over the past 12 months, has there been a time when you or someone in your household has been without a job and looking for work, or not?</w:t>
      </w:r>
    </w:p>
    <w:p w14:paraId="69A669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160"/>
        <w:gridCol w:w="982"/>
        <w:gridCol w:w="1518"/>
        <w:gridCol w:w="1138"/>
      </w:tblGrid>
      <w:tr w:rsidR="007E2376" w:rsidRPr="00DE6C92" w14:paraId="47AD984C" w14:textId="77777777" w:rsidTr="007E2376">
        <w:trPr>
          <w:jc w:val="center"/>
        </w:trPr>
        <w:tc>
          <w:tcPr>
            <w:tcW w:w="4379" w:type="dxa"/>
            <w:shd w:val="clear" w:color="auto" w:fill="C0C0C0"/>
          </w:tcPr>
          <w:p w14:paraId="3021D4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70" w:type="dxa"/>
            <w:shd w:val="clear" w:color="auto" w:fill="C0C0C0"/>
          </w:tcPr>
          <w:p w14:paraId="1CEEDB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tcPr>
          <w:p w14:paraId="1275FA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5323E0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49" w:type="dxa"/>
            <w:shd w:val="clear" w:color="auto" w:fill="C0C0C0"/>
          </w:tcPr>
          <w:p w14:paraId="226CEC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5C58D57" w14:textId="77777777" w:rsidTr="007E2376">
        <w:trPr>
          <w:jc w:val="center"/>
        </w:trPr>
        <w:tc>
          <w:tcPr>
            <w:tcW w:w="4379" w:type="dxa"/>
          </w:tcPr>
          <w:p w14:paraId="69B871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70" w:type="dxa"/>
          </w:tcPr>
          <w:p w14:paraId="63E915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990" w:type="dxa"/>
          </w:tcPr>
          <w:p w14:paraId="7FDE28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530" w:type="dxa"/>
          </w:tcPr>
          <w:p w14:paraId="08D214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7E61B7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045274A" w14:textId="77777777" w:rsidTr="007E2376">
        <w:trPr>
          <w:jc w:val="center"/>
        </w:trPr>
        <w:tc>
          <w:tcPr>
            <w:tcW w:w="4379" w:type="dxa"/>
          </w:tcPr>
          <w:p w14:paraId="06CBE8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70" w:type="dxa"/>
          </w:tcPr>
          <w:p w14:paraId="57A6EC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990" w:type="dxa"/>
          </w:tcPr>
          <w:p w14:paraId="39CED0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530" w:type="dxa"/>
          </w:tcPr>
          <w:p w14:paraId="4E100D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58E33A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9EDE02A" w14:textId="77777777" w:rsidTr="007E2376">
        <w:trPr>
          <w:jc w:val="center"/>
        </w:trPr>
        <w:tc>
          <w:tcPr>
            <w:tcW w:w="4379" w:type="dxa"/>
          </w:tcPr>
          <w:p w14:paraId="180104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70" w:type="dxa"/>
          </w:tcPr>
          <w:p w14:paraId="7A1641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990" w:type="dxa"/>
          </w:tcPr>
          <w:p w14:paraId="42EDAC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530" w:type="dxa"/>
          </w:tcPr>
          <w:p w14:paraId="32ED2F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504173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BA7ED89" w14:textId="77777777" w:rsidTr="007E2376">
        <w:trPr>
          <w:jc w:val="center"/>
        </w:trPr>
        <w:tc>
          <w:tcPr>
            <w:tcW w:w="4379" w:type="dxa"/>
          </w:tcPr>
          <w:p w14:paraId="35BDAD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70" w:type="dxa"/>
          </w:tcPr>
          <w:p w14:paraId="48BAFB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990" w:type="dxa"/>
          </w:tcPr>
          <w:p w14:paraId="485A49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530" w:type="dxa"/>
          </w:tcPr>
          <w:p w14:paraId="4ABCDA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4A2229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E0F537A" w14:textId="77777777" w:rsidTr="007E2376">
        <w:trPr>
          <w:jc w:val="center"/>
        </w:trPr>
        <w:tc>
          <w:tcPr>
            <w:tcW w:w="4379" w:type="dxa"/>
          </w:tcPr>
          <w:p w14:paraId="14506B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70" w:type="dxa"/>
          </w:tcPr>
          <w:p w14:paraId="6C2F3E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990" w:type="dxa"/>
          </w:tcPr>
          <w:p w14:paraId="6B8B31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530" w:type="dxa"/>
          </w:tcPr>
          <w:p w14:paraId="560147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0A10B5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6A6AEC8" w14:textId="77777777" w:rsidTr="007E2376">
        <w:trPr>
          <w:jc w:val="center"/>
        </w:trPr>
        <w:tc>
          <w:tcPr>
            <w:tcW w:w="4379" w:type="dxa"/>
          </w:tcPr>
          <w:p w14:paraId="6D024B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70" w:type="dxa"/>
          </w:tcPr>
          <w:p w14:paraId="0C1F37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990" w:type="dxa"/>
          </w:tcPr>
          <w:p w14:paraId="249453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530" w:type="dxa"/>
          </w:tcPr>
          <w:p w14:paraId="694E58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7D9E22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19A2E10" w14:textId="77777777" w:rsidTr="007E2376">
        <w:trPr>
          <w:jc w:val="center"/>
        </w:trPr>
        <w:tc>
          <w:tcPr>
            <w:tcW w:w="4379" w:type="dxa"/>
          </w:tcPr>
          <w:p w14:paraId="338C02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70" w:type="dxa"/>
          </w:tcPr>
          <w:p w14:paraId="1D48CC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990" w:type="dxa"/>
          </w:tcPr>
          <w:p w14:paraId="0CCCE4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530" w:type="dxa"/>
          </w:tcPr>
          <w:p w14:paraId="2B608D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322F09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22E600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6CA606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43.</w:t>
      </w:r>
      <w:r w:rsidRPr="00DE6C92">
        <w:rPr>
          <w:rFonts w:ascii="Georgia" w:hAnsi="Georgia"/>
          <w:sz w:val="22"/>
          <w:szCs w:val="22"/>
        </w:rPr>
        <w:tab/>
        <w:t>Do you own or rent your home?</w:t>
      </w:r>
    </w:p>
    <w:p w14:paraId="386674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5"/>
        <w:gridCol w:w="1027"/>
        <w:gridCol w:w="776"/>
        <w:gridCol w:w="1700"/>
        <w:gridCol w:w="915"/>
        <w:gridCol w:w="1138"/>
      </w:tblGrid>
      <w:tr w:rsidR="007E2376" w:rsidRPr="00DE6C92" w14:paraId="377710BD" w14:textId="77777777" w:rsidTr="007E2376">
        <w:trPr>
          <w:jc w:val="center"/>
        </w:trPr>
        <w:tc>
          <w:tcPr>
            <w:tcW w:w="3745" w:type="dxa"/>
            <w:shd w:val="clear" w:color="auto" w:fill="C0C0C0"/>
            <w:vAlign w:val="bottom"/>
          </w:tcPr>
          <w:p w14:paraId="4D8EFC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027" w:type="dxa"/>
            <w:shd w:val="clear" w:color="auto" w:fill="C0C0C0"/>
            <w:vAlign w:val="bottom"/>
          </w:tcPr>
          <w:p w14:paraId="018263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Own</w:t>
            </w:r>
          </w:p>
        </w:tc>
        <w:tc>
          <w:tcPr>
            <w:tcW w:w="776" w:type="dxa"/>
            <w:shd w:val="clear" w:color="auto" w:fill="C0C0C0"/>
            <w:vAlign w:val="bottom"/>
          </w:tcPr>
          <w:p w14:paraId="02288B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Rent</w:t>
            </w:r>
          </w:p>
        </w:tc>
        <w:tc>
          <w:tcPr>
            <w:tcW w:w="1438" w:type="dxa"/>
            <w:shd w:val="clear" w:color="auto" w:fill="C0C0C0"/>
            <w:vAlign w:val="bottom"/>
          </w:tcPr>
          <w:p w14:paraId="68719B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arrangement</w:t>
            </w:r>
          </w:p>
        </w:tc>
        <w:tc>
          <w:tcPr>
            <w:tcW w:w="915" w:type="dxa"/>
            <w:shd w:val="clear" w:color="auto" w:fill="C0C0C0"/>
            <w:vAlign w:val="bottom"/>
          </w:tcPr>
          <w:p w14:paraId="696EAB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shd w:val="clear" w:color="auto" w:fill="C0C0C0"/>
            <w:vAlign w:val="bottom"/>
          </w:tcPr>
          <w:p w14:paraId="55A509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3C7B6083" w14:textId="77777777" w:rsidTr="007E2376">
        <w:trPr>
          <w:jc w:val="center"/>
        </w:trPr>
        <w:tc>
          <w:tcPr>
            <w:tcW w:w="3745" w:type="dxa"/>
          </w:tcPr>
          <w:p w14:paraId="6DC9EC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027" w:type="dxa"/>
          </w:tcPr>
          <w:p w14:paraId="768CE7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776" w:type="dxa"/>
          </w:tcPr>
          <w:p w14:paraId="169370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438" w:type="dxa"/>
          </w:tcPr>
          <w:p w14:paraId="31495F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15" w:type="dxa"/>
          </w:tcPr>
          <w:p w14:paraId="66E527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002C3F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DA7E095" w14:textId="77777777" w:rsidTr="007E2376">
        <w:trPr>
          <w:jc w:val="center"/>
        </w:trPr>
        <w:tc>
          <w:tcPr>
            <w:tcW w:w="3745" w:type="dxa"/>
          </w:tcPr>
          <w:p w14:paraId="643261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027" w:type="dxa"/>
          </w:tcPr>
          <w:p w14:paraId="7BD060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776" w:type="dxa"/>
          </w:tcPr>
          <w:p w14:paraId="04198A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438" w:type="dxa"/>
          </w:tcPr>
          <w:p w14:paraId="62E970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15" w:type="dxa"/>
          </w:tcPr>
          <w:p w14:paraId="307C89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34C03B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291DB11" w14:textId="77777777" w:rsidTr="007E2376">
        <w:trPr>
          <w:jc w:val="center"/>
        </w:trPr>
        <w:tc>
          <w:tcPr>
            <w:tcW w:w="3745" w:type="dxa"/>
          </w:tcPr>
          <w:p w14:paraId="3C5F9E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027" w:type="dxa"/>
          </w:tcPr>
          <w:p w14:paraId="3B48D8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776" w:type="dxa"/>
          </w:tcPr>
          <w:p w14:paraId="74A948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1438" w:type="dxa"/>
          </w:tcPr>
          <w:p w14:paraId="1D590D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15" w:type="dxa"/>
          </w:tcPr>
          <w:p w14:paraId="7C6D64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0BBF3C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F2B5BAE" w14:textId="77777777" w:rsidTr="007E2376">
        <w:trPr>
          <w:jc w:val="center"/>
        </w:trPr>
        <w:tc>
          <w:tcPr>
            <w:tcW w:w="3745" w:type="dxa"/>
          </w:tcPr>
          <w:p w14:paraId="708DFC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027" w:type="dxa"/>
          </w:tcPr>
          <w:p w14:paraId="120E7F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776" w:type="dxa"/>
          </w:tcPr>
          <w:p w14:paraId="514B2C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438" w:type="dxa"/>
          </w:tcPr>
          <w:p w14:paraId="4BFEC7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15" w:type="dxa"/>
          </w:tcPr>
          <w:p w14:paraId="084448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3EADDE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607DF80" w14:textId="77777777" w:rsidTr="007E2376">
        <w:trPr>
          <w:jc w:val="center"/>
        </w:trPr>
        <w:tc>
          <w:tcPr>
            <w:tcW w:w="3745" w:type="dxa"/>
          </w:tcPr>
          <w:p w14:paraId="2D68F1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027" w:type="dxa"/>
          </w:tcPr>
          <w:p w14:paraId="2DFF42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776" w:type="dxa"/>
          </w:tcPr>
          <w:p w14:paraId="34B5E5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73</w:t>
            </w:r>
          </w:p>
        </w:tc>
        <w:tc>
          <w:tcPr>
            <w:tcW w:w="1438" w:type="dxa"/>
          </w:tcPr>
          <w:p w14:paraId="413A82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15" w:type="dxa"/>
          </w:tcPr>
          <w:p w14:paraId="7CBB02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2D5D79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297390A" w14:textId="77777777" w:rsidTr="007E2376">
        <w:trPr>
          <w:jc w:val="center"/>
        </w:trPr>
        <w:tc>
          <w:tcPr>
            <w:tcW w:w="3745" w:type="dxa"/>
          </w:tcPr>
          <w:p w14:paraId="271625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027" w:type="dxa"/>
          </w:tcPr>
          <w:p w14:paraId="17A34D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776" w:type="dxa"/>
          </w:tcPr>
          <w:p w14:paraId="6EE2F6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83</w:t>
            </w:r>
          </w:p>
        </w:tc>
        <w:tc>
          <w:tcPr>
            <w:tcW w:w="1438" w:type="dxa"/>
          </w:tcPr>
          <w:p w14:paraId="1429F6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15" w:type="dxa"/>
          </w:tcPr>
          <w:p w14:paraId="28E01F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391B97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CADCD0A" w14:textId="77777777" w:rsidTr="007E2376">
        <w:trPr>
          <w:jc w:val="center"/>
        </w:trPr>
        <w:tc>
          <w:tcPr>
            <w:tcW w:w="3745" w:type="dxa"/>
          </w:tcPr>
          <w:p w14:paraId="2E7429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027" w:type="dxa"/>
          </w:tcPr>
          <w:p w14:paraId="3963FB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776" w:type="dxa"/>
          </w:tcPr>
          <w:p w14:paraId="4BAE7D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438" w:type="dxa"/>
          </w:tcPr>
          <w:p w14:paraId="000C58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15" w:type="dxa"/>
          </w:tcPr>
          <w:p w14:paraId="74AD74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3D55B9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529FBC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highlight w:val="green"/>
        </w:rPr>
      </w:pPr>
    </w:p>
    <w:p w14:paraId="550A43C7" w14:textId="77777777" w:rsidR="007E2376" w:rsidRPr="00DE6C92" w:rsidRDefault="007E2376" w:rsidP="00D44F9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(Asked of total Latinos who are not homeowners; Total n =726; Native born = 251; Foreign born =475; FB U.S. citizen = 148; FB legal resident = 189; FB not citizen &amp; not legal resident = 120; Registered voter = 249)</w:t>
      </w:r>
    </w:p>
    <w:p w14:paraId="05D71D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44.</w:t>
      </w:r>
      <w:r w:rsidRPr="00DE6C92">
        <w:rPr>
          <w:rFonts w:ascii="Georgia" w:hAnsi="Georgia"/>
          <w:sz w:val="22"/>
          <w:szCs w:val="22"/>
        </w:rPr>
        <w:tab/>
        <w:t>In the past year did you have a home that went into foreclosure?</w:t>
      </w:r>
    </w:p>
    <w:p w14:paraId="288574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1160"/>
        <w:gridCol w:w="982"/>
        <w:gridCol w:w="1518"/>
        <w:gridCol w:w="1138"/>
      </w:tblGrid>
      <w:tr w:rsidR="007E2376" w:rsidRPr="00DE6C92" w14:paraId="6FCA5182" w14:textId="77777777" w:rsidTr="007E2376">
        <w:trPr>
          <w:jc w:val="center"/>
        </w:trPr>
        <w:tc>
          <w:tcPr>
            <w:tcW w:w="4379" w:type="dxa"/>
            <w:shd w:val="clear" w:color="auto" w:fill="C0C0C0"/>
          </w:tcPr>
          <w:p w14:paraId="22C5A4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70" w:type="dxa"/>
            <w:shd w:val="clear" w:color="auto" w:fill="C0C0C0"/>
          </w:tcPr>
          <w:p w14:paraId="134991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tcPr>
          <w:p w14:paraId="086478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116F84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49" w:type="dxa"/>
            <w:shd w:val="clear" w:color="auto" w:fill="C0C0C0"/>
          </w:tcPr>
          <w:p w14:paraId="7E286C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31A2CDD6" w14:textId="77777777" w:rsidTr="007E2376">
        <w:trPr>
          <w:jc w:val="center"/>
        </w:trPr>
        <w:tc>
          <w:tcPr>
            <w:tcW w:w="4379" w:type="dxa"/>
          </w:tcPr>
          <w:p w14:paraId="3FA5E8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70" w:type="dxa"/>
          </w:tcPr>
          <w:p w14:paraId="5ADE15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90" w:type="dxa"/>
          </w:tcPr>
          <w:p w14:paraId="14DFC8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93</w:t>
            </w:r>
          </w:p>
        </w:tc>
        <w:tc>
          <w:tcPr>
            <w:tcW w:w="1530" w:type="dxa"/>
          </w:tcPr>
          <w:p w14:paraId="682260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09DB00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F545387" w14:textId="77777777" w:rsidTr="007E2376">
        <w:trPr>
          <w:jc w:val="center"/>
        </w:trPr>
        <w:tc>
          <w:tcPr>
            <w:tcW w:w="4379" w:type="dxa"/>
          </w:tcPr>
          <w:p w14:paraId="4DBF5E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70" w:type="dxa"/>
          </w:tcPr>
          <w:p w14:paraId="4199A4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90" w:type="dxa"/>
          </w:tcPr>
          <w:p w14:paraId="3E4005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530" w:type="dxa"/>
          </w:tcPr>
          <w:p w14:paraId="39283A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57493A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5D1212F" w14:textId="77777777" w:rsidTr="007E2376">
        <w:trPr>
          <w:jc w:val="center"/>
        </w:trPr>
        <w:tc>
          <w:tcPr>
            <w:tcW w:w="4379" w:type="dxa"/>
          </w:tcPr>
          <w:p w14:paraId="51151E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70" w:type="dxa"/>
          </w:tcPr>
          <w:p w14:paraId="3237B1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90" w:type="dxa"/>
          </w:tcPr>
          <w:p w14:paraId="1DAF08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93</w:t>
            </w:r>
          </w:p>
        </w:tc>
        <w:tc>
          <w:tcPr>
            <w:tcW w:w="1530" w:type="dxa"/>
          </w:tcPr>
          <w:p w14:paraId="5EE636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40D5D1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C87C890" w14:textId="77777777" w:rsidTr="007E2376">
        <w:trPr>
          <w:jc w:val="center"/>
        </w:trPr>
        <w:tc>
          <w:tcPr>
            <w:tcW w:w="4379" w:type="dxa"/>
          </w:tcPr>
          <w:p w14:paraId="22F304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70" w:type="dxa"/>
          </w:tcPr>
          <w:p w14:paraId="5FF904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90" w:type="dxa"/>
          </w:tcPr>
          <w:p w14:paraId="6F278B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530" w:type="dxa"/>
          </w:tcPr>
          <w:p w14:paraId="5B1C42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9" w:type="dxa"/>
          </w:tcPr>
          <w:p w14:paraId="66260B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2483177" w14:textId="77777777" w:rsidTr="007E2376">
        <w:trPr>
          <w:jc w:val="center"/>
        </w:trPr>
        <w:tc>
          <w:tcPr>
            <w:tcW w:w="4379" w:type="dxa"/>
          </w:tcPr>
          <w:p w14:paraId="602628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70" w:type="dxa"/>
          </w:tcPr>
          <w:p w14:paraId="32FB47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90" w:type="dxa"/>
          </w:tcPr>
          <w:p w14:paraId="6CF325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1530" w:type="dxa"/>
          </w:tcPr>
          <w:p w14:paraId="46E575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6BC867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42C7337" w14:textId="77777777" w:rsidTr="007E2376">
        <w:trPr>
          <w:jc w:val="center"/>
        </w:trPr>
        <w:tc>
          <w:tcPr>
            <w:tcW w:w="4379" w:type="dxa"/>
          </w:tcPr>
          <w:p w14:paraId="269E5C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70" w:type="dxa"/>
          </w:tcPr>
          <w:p w14:paraId="245346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90" w:type="dxa"/>
          </w:tcPr>
          <w:p w14:paraId="29C59D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1530" w:type="dxa"/>
          </w:tcPr>
          <w:p w14:paraId="1D489B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05727C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56EC4A8" w14:textId="77777777" w:rsidTr="007E2376">
        <w:trPr>
          <w:jc w:val="center"/>
        </w:trPr>
        <w:tc>
          <w:tcPr>
            <w:tcW w:w="4379" w:type="dxa"/>
          </w:tcPr>
          <w:p w14:paraId="084CCB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70" w:type="dxa"/>
          </w:tcPr>
          <w:p w14:paraId="052471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90" w:type="dxa"/>
          </w:tcPr>
          <w:p w14:paraId="622168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1530" w:type="dxa"/>
          </w:tcPr>
          <w:p w14:paraId="36A281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9" w:type="dxa"/>
          </w:tcPr>
          <w:p w14:paraId="1342D1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57B02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B254F8C" w14:textId="77777777" w:rsidR="007E2376" w:rsidRPr="00DE6C92" w:rsidRDefault="007E2376" w:rsidP="00D44F9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b/>
          <w:sz w:val="22"/>
          <w:szCs w:val="22"/>
        </w:rPr>
        <w:t>(Asked of total Latinos who are homeowners; Total n =494; Native born = 241; Foreign born = 253; FB U.S. citizen = 151; FB legal resident = 72; FB not citizen &amp; not legal resident = 20; Registered voter = 308)</w:t>
      </w:r>
    </w:p>
    <w:p w14:paraId="416998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 xml:space="preserve">45. </w:t>
      </w:r>
      <w:r w:rsidRPr="00DE6C92">
        <w:rPr>
          <w:rFonts w:ascii="Georgia" w:hAnsi="Georgia"/>
          <w:sz w:val="22"/>
          <w:szCs w:val="22"/>
        </w:rPr>
        <w:tab/>
        <w:t xml:space="preserve">What year did you buy your current home? </w:t>
      </w:r>
    </w:p>
    <w:p w14:paraId="0B19F2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0"/>
        <w:gridCol w:w="900"/>
        <w:gridCol w:w="847"/>
        <w:gridCol w:w="899"/>
        <w:gridCol w:w="984"/>
        <w:gridCol w:w="1077"/>
        <w:gridCol w:w="1252"/>
        <w:gridCol w:w="1169"/>
      </w:tblGrid>
      <w:tr w:rsidR="007E2376" w:rsidRPr="00DE6C92" w14:paraId="52D3B2D3" w14:textId="77777777" w:rsidTr="007E2376">
        <w:trPr>
          <w:jc w:val="center"/>
        </w:trPr>
        <w:tc>
          <w:tcPr>
            <w:tcW w:w="2783" w:type="dxa"/>
            <w:shd w:val="clear" w:color="auto" w:fill="C0C0C0"/>
          </w:tcPr>
          <w:p w14:paraId="7D68F8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892" w:type="dxa"/>
            <w:shd w:val="clear" w:color="auto" w:fill="C0C0C0"/>
          </w:tcPr>
          <w:p w14:paraId="3F0D78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2000-2011</w:t>
            </w:r>
          </w:p>
        </w:tc>
        <w:tc>
          <w:tcPr>
            <w:tcW w:w="821" w:type="dxa"/>
            <w:shd w:val="clear" w:color="auto" w:fill="C0C0C0"/>
          </w:tcPr>
          <w:p w14:paraId="02D5C4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1990-1999</w:t>
            </w:r>
          </w:p>
        </w:tc>
        <w:tc>
          <w:tcPr>
            <w:tcW w:w="900" w:type="dxa"/>
            <w:shd w:val="clear" w:color="auto" w:fill="C0C0C0"/>
          </w:tcPr>
          <w:p w14:paraId="5DDCC3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1980-1989</w:t>
            </w:r>
          </w:p>
        </w:tc>
        <w:tc>
          <w:tcPr>
            <w:tcW w:w="986" w:type="dxa"/>
            <w:shd w:val="clear" w:color="auto" w:fill="C0C0C0"/>
          </w:tcPr>
          <w:p w14:paraId="793805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1970-1979</w:t>
            </w:r>
          </w:p>
        </w:tc>
        <w:tc>
          <w:tcPr>
            <w:tcW w:w="1079" w:type="dxa"/>
            <w:shd w:val="clear" w:color="auto" w:fill="C0C0C0"/>
          </w:tcPr>
          <w:p w14:paraId="754AA2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Before 1970</w:t>
            </w:r>
          </w:p>
        </w:tc>
        <w:tc>
          <w:tcPr>
            <w:tcW w:w="1258" w:type="dxa"/>
            <w:shd w:val="clear" w:color="auto" w:fill="C0C0C0"/>
          </w:tcPr>
          <w:p w14:paraId="4B5003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69" w:type="dxa"/>
            <w:shd w:val="clear" w:color="auto" w:fill="C0C0C0"/>
          </w:tcPr>
          <w:p w14:paraId="57A0E7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6F2C9DF4" w14:textId="77777777" w:rsidTr="007E2376">
        <w:trPr>
          <w:jc w:val="center"/>
        </w:trPr>
        <w:tc>
          <w:tcPr>
            <w:tcW w:w="2783" w:type="dxa"/>
          </w:tcPr>
          <w:p w14:paraId="1E8034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892" w:type="dxa"/>
          </w:tcPr>
          <w:p w14:paraId="375E6E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821" w:type="dxa"/>
          </w:tcPr>
          <w:p w14:paraId="3CD246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900" w:type="dxa"/>
          </w:tcPr>
          <w:p w14:paraId="69D447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86" w:type="dxa"/>
          </w:tcPr>
          <w:p w14:paraId="0FD7B4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79" w:type="dxa"/>
          </w:tcPr>
          <w:p w14:paraId="613A19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58" w:type="dxa"/>
          </w:tcPr>
          <w:p w14:paraId="0CF3EB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69" w:type="dxa"/>
          </w:tcPr>
          <w:p w14:paraId="048B4D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520858A4" w14:textId="77777777" w:rsidTr="007E2376">
        <w:trPr>
          <w:jc w:val="center"/>
        </w:trPr>
        <w:tc>
          <w:tcPr>
            <w:tcW w:w="2783" w:type="dxa"/>
          </w:tcPr>
          <w:p w14:paraId="1DB47C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892" w:type="dxa"/>
          </w:tcPr>
          <w:p w14:paraId="301518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821" w:type="dxa"/>
          </w:tcPr>
          <w:p w14:paraId="344B00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900" w:type="dxa"/>
          </w:tcPr>
          <w:p w14:paraId="3C52B0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86" w:type="dxa"/>
          </w:tcPr>
          <w:p w14:paraId="4B59D0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79" w:type="dxa"/>
          </w:tcPr>
          <w:p w14:paraId="4F9DFA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58" w:type="dxa"/>
          </w:tcPr>
          <w:p w14:paraId="7A9F17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69" w:type="dxa"/>
          </w:tcPr>
          <w:p w14:paraId="44537D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1D9B2B3A" w14:textId="77777777" w:rsidTr="007E2376">
        <w:trPr>
          <w:jc w:val="center"/>
        </w:trPr>
        <w:tc>
          <w:tcPr>
            <w:tcW w:w="2783" w:type="dxa"/>
          </w:tcPr>
          <w:p w14:paraId="253D77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892" w:type="dxa"/>
          </w:tcPr>
          <w:p w14:paraId="4228CB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821" w:type="dxa"/>
          </w:tcPr>
          <w:p w14:paraId="322184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900" w:type="dxa"/>
          </w:tcPr>
          <w:p w14:paraId="4AD590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986" w:type="dxa"/>
          </w:tcPr>
          <w:p w14:paraId="7E1045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79" w:type="dxa"/>
          </w:tcPr>
          <w:p w14:paraId="514575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58" w:type="dxa"/>
          </w:tcPr>
          <w:p w14:paraId="70ABC5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69" w:type="dxa"/>
          </w:tcPr>
          <w:p w14:paraId="08C8E2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F12E5C0" w14:textId="77777777" w:rsidTr="007E2376">
        <w:trPr>
          <w:jc w:val="center"/>
        </w:trPr>
        <w:tc>
          <w:tcPr>
            <w:tcW w:w="2783" w:type="dxa"/>
          </w:tcPr>
          <w:p w14:paraId="64D622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892" w:type="dxa"/>
          </w:tcPr>
          <w:p w14:paraId="05F04E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821" w:type="dxa"/>
          </w:tcPr>
          <w:p w14:paraId="6EFBB2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900" w:type="dxa"/>
          </w:tcPr>
          <w:p w14:paraId="490970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86" w:type="dxa"/>
          </w:tcPr>
          <w:p w14:paraId="0A344C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79" w:type="dxa"/>
          </w:tcPr>
          <w:p w14:paraId="137058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58" w:type="dxa"/>
          </w:tcPr>
          <w:p w14:paraId="57EE0A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69" w:type="dxa"/>
          </w:tcPr>
          <w:p w14:paraId="620D9B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DC9C16F" w14:textId="77777777" w:rsidTr="007E2376">
        <w:trPr>
          <w:jc w:val="center"/>
        </w:trPr>
        <w:tc>
          <w:tcPr>
            <w:tcW w:w="2783" w:type="dxa"/>
          </w:tcPr>
          <w:p w14:paraId="5304BA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892" w:type="dxa"/>
          </w:tcPr>
          <w:p w14:paraId="776D48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821" w:type="dxa"/>
          </w:tcPr>
          <w:p w14:paraId="3693F4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900" w:type="dxa"/>
          </w:tcPr>
          <w:p w14:paraId="65273A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86" w:type="dxa"/>
          </w:tcPr>
          <w:p w14:paraId="2CF57E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79" w:type="dxa"/>
          </w:tcPr>
          <w:p w14:paraId="60FE55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58" w:type="dxa"/>
          </w:tcPr>
          <w:p w14:paraId="182629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69" w:type="dxa"/>
          </w:tcPr>
          <w:p w14:paraId="0B0444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3A5A91E5" w14:textId="77777777" w:rsidTr="007E2376">
        <w:trPr>
          <w:jc w:val="center"/>
        </w:trPr>
        <w:tc>
          <w:tcPr>
            <w:tcW w:w="2783" w:type="dxa"/>
          </w:tcPr>
          <w:p w14:paraId="000E9D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892" w:type="dxa"/>
          </w:tcPr>
          <w:p w14:paraId="4BB1EA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821" w:type="dxa"/>
          </w:tcPr>
          <w:p w14:paraId="038F26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900" w:type="dxa"/>
          </w:tcPr>
          <w:p w14:paraId="25D602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86" w:type="dxa"/>
          </w:tcPr>
          <w:p w14:paraId="1E17D6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79" w:type="dxa"/>
          </w:tcPr>
          <w:p w14:paraId="1387FD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58" w:type="dxa"/>
          </w:tcPr>
          <w:p w14:paraId="6325AA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69" w:type="dxa"/>
          </w:tcPr>
          <w:p w14:paraId="370E4A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DAFDC02" w14:textId="77777777" w:rsidTr="007E2376">
        <w:trPr>
          <w:jc w:val="center"/>
        </w:trPr>
        <w:tc>
          <w:tcPr>
            <w:tcW w:w="2783" w:type="dxa"/>
          </w:tcPr>
          <w:p w14:paraId="3F9BCB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892" w:type="dxa"/>
          </w:tcPr>
          <w:p w14:paraId="56ECB1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821" w:type="dxa"/>
          </w:tcPr>
          <w:p w14:paraId="515E7A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900" w:type="dxa"/>
          </w:tcPr>
          <w:p w14:paraId="309843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86" w:type="dxa"/>
          </w:tcPr>
          <w:p w14:paraId="5C5372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79" w:type="dxa"/>
          </w:tcPr>
          <w:p w14:paraId="0868C0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58" w:type="dxa"/>
          </w:tcPr>
          <w:p w14:paraId="35ACC8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69" w:type="dxa"/>
          </w:tcPr>
          <w:p w14:paraId="40879D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bl>
    <w:p w14:paraId="4E97F8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71384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46.</w:t>
      </w:r>
      <w:r w:rsidRPr="00DE6C92">
        <w:rPr>
          <w:rFonts w:ascii="Georgia" w:hAnsi="Georgia"/>
          <w:sz w:val="22"/>
          <w:szCs w:val="22"/>
        </w:rPr>
        <w:tab/>
        <w:t xml:space="preserve">Some people say that buying a home is the best long term investment in the United States.  Do you strongly agree, somewhat agree, somewhat disagree, or strongly disagree? </w:t>
      </w:r>
    </w:p>
    <w:p w14:paraId="02C0C0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710"/>
        <w:gridCol w:w="1179"/>
        <w:gridCol w:w="1406"/>
        <w:gridCol w:w="710"/>
        <w:gridCol w:w="1406"/>
        <w:gridCol w:w="1179"/>
        <w:gridCol w:w="838"/>
        <w:gridCol w:w="1138"/>
      </w:tblGrid>
      <w:tr w:rsidR="004D6E25" w:rsidRPr="00DE6C92" w14:paraId="7642ABBA" w14:textId="77777777" w:rsidTr="00D44F93">
        <w:trPr>
          <w:jc w:val="center"/>
        </w:trPr>
        <w:tc>
          <w:tcPr>
            <w:tcW w:w="1564" w:type="dxa"/>
            <w:vMerge w:val="restart"/>
            <w:shd w:val="clear" w:color="auto" w:fill="BFBFBF"/>
          </w:tcPr>
          <w:p w14:paraId="37A2F8A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3295" w:type="dxa"/>
            <w:gridSpan w:val="3"/>
            <w:shd w:val="clear" w:color="auto" w:fill="BFBFBF"/>
          </w:tcPr>
          <w:p w14:paraId="0229FD7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AGREE</w:t>
            </w:r>
          </w:p>
        </w:tc>
        <w:tc>
          <w:tcPr>
            <w:tcW w:w="3295" w:type="dxa"/>
            <w:gridSpan w:val="3"/>
            <w:shd w:val="clear" w:color="auto" w:fill="BFBFBF"/>
          </w:tcPr>
          <w:p w14:paraId="1FED335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DISAGREE</w:t>
            </w:r>
          </w:p>
        </w:tc>
        <w:tc>
          <w:tcPr>
            <w:tcW w:w="838" w:type="dxa"/>
            <w:vMerge w:val="restart"/>
            <w:shd w:val="clear" w:color="auto" w:fill="BFBFBF"/>
            <w:vAlign w:val="bottom"/>
          </w:tcPr>
          <w:p w14:paraId="69D86A0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38" w:type="dxa"/>
            <w:vMerge w:val="restart"/>
            <w:shd w:val="clear" w:color="auto" w:fill="BFBFBF"/>
            <w:vAlign w:val="bottom"/>
          </w:tcPr>
          <w:p w14:paraId="2E6866F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36135BD0" w14:textId="77777777" w:rsidTr="00D44F93">
        <w:trPr>
          <w:jc w:val="center"/>
        </w:trPr>
        <w:tc>
          <w:tcPr>
            <w:tcW w:w="1564" w:type="dxa"/>
            <w:vMerge/>
            <w:shd w:val="clear" w:color="auto" w:fill="BFBFBF"/>
          </w:tcPr>
          <w:p w14:paraId="76C2FFE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10" w:type="dxa"/>
            <w:shd w:val="clear" w:color="auto" w:fill="BFBFBF"/>
          </w:tcPr>
          <w:p w14:paraId="31DFE1D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179" w:type="dxa"/>
            <w:shd w:val="clear" w:color="auto" w:fill="BFBFBF"/>
            <w:vAlign w:val="bottom"/>
          </w:tcPr>
          <w:p w14:paraId="74E6B88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Strongly</w:t>
            </w:r>
          </w:p>
        </w:tc>
        <w:tc>
          <w:tcPr>
            <w:tcW w:w="1406" w:type="dxa"/>
            <w:shd w:val="clear" w:color="auto" w:fill="BFBFBF"/>
            <w:vAlign w:val="bottom"/>
          </w:tcPr>
          <w:p w14:paraId="52414C2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w:t>
            </w:r>
          </w:p>
        </w:tc>
        <w:tc>
          <w:tcPr>
            <w:tcW w:w="710" w:type="dxa"/>
            <w:shd w:val="clear" w:color="auto" w:fill="BFBFBF"/>
          </w:tcPr>
          <w:p w14:paraId="2E13A15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406" w:type="dxa"/>
            <w:shd w:val="clear" w:color="auto" w:fill="BFBFBF"/>
            <w:vAlign w:val="bottom"/>
          </w:tcPr>
          <w:p w14:paraId="4220E49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w:t>
            </w:r>
          </w:p>
        </w:tc>
        <w:tc>
          <w:tcPr>
            <w:tcW w:w="1179" w:type="dxa"/>
            <w:shd w:val="clear" w:color="auto" w:fill="BFBFBF"/>
            <w:vAlign w:val="bottom"/>
          </w:tcPr>
          <w:p w14:paraId="02EE3CD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Strongly</w:t>
            </w:r>
          </w:p>
        </w:tc>
        <w:tc>
          <w:tcPr>
            <w:tcW w:w="838" w:type="dxa"/>
            <w:vMerge/>
            <w:shd w:val="clear" w:color="auto" w:fill="BFBFBF"/>
            <w:vAlign w:val="bottom"/>
          </w:tcPr>
          <w:p w14:paraId="08A1B31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138" w:type="dxa"/>
            <w:vMerge/>
            <w:shd w:val="clear" w:color="auto" w:fill="BFBFBF"/>
            <w:vAlign w:val="bottom"/>
          </w:tcPr>
          <w:p w14:paraId="3E614EA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51FC5969" w14:textId="77777777" w:rsidTr="00D44F93">
        <w:trPr>
          <w:jc w:val="center"/>
        </w:trPr>
        <w:tc>
          <w:tcPr>
            <w:tcW w:w="1564" w:type="dxa"/>
          </w:tcPr>
          <w:p w14:paraId="1FB60E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10" w:type="dxa"/>
          </w:tcPr>
          <w:p w14:paraId="26566F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75</w:t>
            </w:r>
          </w:p>
        </w:tc>
        <w:tc>
          <w:tcPr>
            <w:tcW w:w="1179" w:type="dxa"/>
          </w:tcPr>
          <w:p w14:paraId="5CF8EF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406" w:type="dxa"/>
          </w:tcPr>
          <w:p w14:paraId="550459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710" w:type="dxa"/>
          </w:tcPr>
          <w:p w14:paraId="22EDF1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406" w:type="dxa"/>
          </w:tcPr>
          <w:p w14:paraId="1D5BD6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79" w:type="dxa"/>
          </w:tcPr>
          <w:p w14:paraId="674A6A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38" w:type="dxa"/>
          </w:tcPr>
          <w:p w14:paraId="2CD545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38" w:type="dxa"/>
          </w:tcPr>
          <w:p w14:paraId="0CE897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CB22C35" w14:textId="77777777" w:rsidTr="00D44F93">
        <w:trPr>
          <w:jc w:val="center"/>
        </w:trPr>
        <w:tc>
          <w:tcPr>
            <w:tcW w:w="1564" w:type="dxa"/>
          </w:tcPr>
          <w:p w14:paraId="58FEF6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10" w:type="dxa"/>
          </w:tcPr>
          <w:p w14:paraId="484723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76</w:t>
            </w:r>
          </w:p>
        </w:tc>
        <w:tc>
          <w:tcPr>
            <w:tcW w:w="1179" w:type="dxa"/>
          </w:tcPr>
          <w:p w14:paraId="6C1D35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406" w:type="dxa"/>
          </w:tcPr>
          <w:p w14:paraId="37A541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710" w:type="dxa"/>
          </w:tcPr>
          <w:p w14:paraId="59DFF0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406" w:type="dxa"/>
          </w:tcPr>
          <w:p w14:paraId="7F21F2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179" w:type="dxa"/>
          </w:tcPr>
          <w:p w14:paraId="54677C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38" w:type="dxa"/>
          </w:tcPr>
          <w:p w14:paraId="21273B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38" w:type="dxa"/>
          </w:tcPr>
          <w:p w14:paraId="792006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D90DABC" w14:textId="77777777" w:rsidTr="00D44F93">
        <w:trPr>
          <w:jc w:val="center"/>
        </w:trPr>
        <w:tc>
          <w:tcPr>
            <w:tcW w:w="1564" w:type="dxa"/>
          </w:tcPr>
          <w:p w14:paraId="3A56D4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10" w:type="dxa"/>
          </w:tcPr>
          <w:p w14:paraId="30261E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1179" w:type="dxa"/>
          </w:tcPr>
          <w:p w14:paraId="415E0B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406" w:type="dxa"/>
          </w:tcPr>
          <w:p w14:paraId="4FDA43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710" w:type="dxa"/>
          </w:tcPr>
          <w:p w14:paraId="035EEF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406" w:type="dxa"/>
          </w:tcPr>
          <w:p w14:paraId="6C1EF1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79" w:type="dxa"/>
          </w:tcPr>
          <w:p w14:paraId="7A1F15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38" w:type="dxa"/>
          </w:tcPr>
          <w:p w14:paraId="158480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38" w:type="dxa"/>
          </w:tcPr>
          <w:p w14:paraId="1746AE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0EDEDFC" w14:textId="77777777" w:rsidTr="00D44F93">
        <w:trPr>
          <w:jc w:val="center"/>
        </w:trPr>
        <w:tc>
          <w:tcPr>
            <w:tcW w:w="1564" w:type="dxa"/>
          </w:tcPr>
          <w:p w14:paraId="09240A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10" w:type="dxa"/>
          </w:tcPr>
          <w:p w14:paraId="46C236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1179" w:type="dxa"/>
          </w:tcPr>
          <w:p w14:paraId="23B1A1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406" w:type="dxa"/>
          </w:tcPr>
          <w:p w14:paraId="708971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710" w:type="dxa"/>
          </w:tcPr>
          <w:p w14:paraId="63E015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406" w:type="dxa"/>
          </w:tcPr>
          <w:p w14:paraId="26A1C5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179" w:type="dxa"/>
          </w:tcPr>
          <w:p w14:paraId="273576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838" w:type="dxa"/>
          </w:tcPr>
          <w:p w14:paraId="490601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38" w:type="dxa"/>
          </w:tcPr>
          <w:p w14:paraId="0678BC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DEC60F8" w14:textId="77777777" w:rsidTr="00D44F93">
        <w:trPr>
          <w:jc w:val="center"/>
        </w:trPr>
        <w:tc>
          <w:tcPr>
            <w:tcW w:w="1564" w:type="dxa"/>
          </w:tcPr>
          <w:p w14:paraId="22CFCD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10" w:type="dxa"/>
          </w:tcPr>
          <w:p w14:paraId="19073D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1179" w:type="dxa"/>
          </w:tcPr>
          <w:p w14:paraId="45DFD4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406" w:type="dxa"/>
          </w:tcPr>
          <w:p w14:paraId="36D651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710" w:type="dxa"/>
          </w:tcPr>
          <w:p w14:paraId="570C50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406" w:type="dxa"/>
          </w:tcPr>
          <w:p w14:paraId="0E84BE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79" w:type="dxa"/>
          </w:tcPr>
          <w:p w14:paraId="159DB7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838" w:type="dxa"/>
          </w:tcPr>
          <w:p w14:paraId="5E8F0F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38" w:type="dxa"/>
          </w:tcPr>
          <w:p w14:paraId="316294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C62FBE9" w14:textId="77777777" w:rsidTr="00D44F93">
        <w:trPr>
          <w:jc w:val="center"/>
        </w:trPr>
        <w:tc>
          <w:tcPr>
            <w:tcW w:w="1564" w:type="dxa"/>
          </w:tcPr>
          <w:p w14:paraId="6050CF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10" w:type="dxa"/>
          </w:tcPr>
          <w:p w14:paraId="172E9D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1179" w:type="dxa"/>
          </w:tcPr>
          <w:p w14:paraId="724C36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406" w:type="dxa"/>
          </w:tcPr>
          <w:p w14:paraId="70D73F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710" w:type="dxa"/>
          </w:tcPr>
          <w:p w14:paraId="0CAC33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406" w:type="dxa"/>
          </w:tcPr>
          <w:p w14:paraId="453D7D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79" w:type="dxa"/>
          </w:tcPr>
          <w:p w14:paraId="631559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838" w:type="dxa"/>
          </w:tcPr>
          <w:p w14:paraId="452599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38" w:type="dxa"/>
          </w:tcPr>
          <w:p w14:paraId="4E7512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E84B7D9" w14:textId="77777777" w:rsidTr="00D44F93">
        <w:trPr>
          <w:jc w:val="center"/>
        </w:trPr>
        <w:tc>
          <w:tcPr>
            <w:tcW w:w="1564" w:type="dxa"/>
          </w:tcPr>
          <w:p w14:paraId="7C670B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10" w:type="dxa"/>
          </w:tcPr>
          <w:p w14:paraId="1826E4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1179" w:type="dxa"/>
          </w:tcPr>
          <w:p w14:paraId="272164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406" w:type="dxa"/>
          </w:tcPr>
          <w:p w14:paraId="471F0D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710" w:type="dxa"/>
          </w:tcPr>
          <w:p w14:paraId="0D4914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406" w:type="dxa"/>
          </w:tcPr>
          <w:p w14:paraId="47AF98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79" w:type="dxa"/>
          </w:tcPr>
          <w:p w14:paraId="367457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38" w:type="dxa"/>
          </w:tcPr>
          <w:p w14:paraId="2854CE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38" w:type="dxa"/>
          </w:tcPr>
          <w:p w14:paraId="5873D3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748DF970" w14:textId="77777777" w:rsidR="00104BE6" w:rsidRPr="00DE6C92" w:rsidRDefault="00104BE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b/>
          <w:sz w:val="22"/>
          <w:szCs w:val="22"/>
        </w:rPr>
      </w:pPr>
    </w:p>
    <w:p w14:paraId="05A73667" w14:textId="77777777" w:rsidR="00104BE6" w:rsidRPr="00DE6C92" w:rsidRDefault="00104BE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b/>
          <w:sz w:val="22"/>
          <w:szCs w:val="22"/>
        </w:rPr>
      </w:pPr>
      <w:r w:rsidRPr="00DE6C92">
        <w:rPr>
          <w:rFonts w:ascii="Georgia" w:hAnsi="Georgia"/>
          <w:b/>
          <w:sz w:val="22"/>
          <w:szCs w:val="22"/>
        </w:rPr>
        <w:t>NO QUESTION 47</w:t>
      </w:r>
    </w:p>
    <w:p w14:paraId="7ADEB281" w14:textId="77777777" w:rsidR="00400CE4" w:rsidRPr="00DE6C92" w:rsidRDefault="00400CE4"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b/>
          <w:sz w:val="22"/>
          <w:szCs w:val="22"/>
        </w:rPr>
      </w:pPr>
    </w:p>
    <w:p w14:paraId="4C72FBB2" w14:textId="77777777" w:rsidR="007E2376" w:rsidRPr="00DE6C92" w:rsidRDefault="00104BE6" w:rsidP="00400CE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b/>
          <w:sz w:val="22"/>
          <w:szCs w:val="22"/>
        </w:rPr>
        <w:t xml:space="preserve"> </w:t>
      </w:r>
      <w:r w:rsidR="007E2376" w:rsidRPr="00DE6C92">
        <w:rPr>
          <w:rFonts w:ascii="Georgia" w:hAnsi="Georgia"/>
          <w:b/>
          <w:sz w:val="22"/>
          <w:szCs w:val="22"/>
        </w:rPr>
        <w:t>(Asked of total Latinos who are homeowners; Total n =494; Native born = 241; Foreign born = 253; FB U.S. citizen = 151; FB legal resident = 72; FB not citizen &amp; not legal resident = 20; Registered voter = 308)</w:t>
      </w:r>
    </w:p>
    <w:p w14:paraId="722EA6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48.</w:t>
      </w:r>
      <w:r w:rsidRPr="00DE6C92">
        <w:rPr>
          <w:rFonts w:ascii="Georgia" w:hAnsi="Georgia"/>
          <w:sz w:val="22"/>
          <w:szCs w:val="22"/>
        </w:rPr>
        <w:tab/>
        <w:t xml:space="preserve">Now I'd like you to think about how much you could sell your home for today and how much you still owe on your home. Do you currently owe more on your home than you could sell it for today, or not? </w:t>
      </w:r>
    </w:p>
    <w:p w14:paraId="02C280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6"/>
        <w:gridCol w:w="1009"/>
        <w:gridCol w:w="1032"/>
        <w:gridCol w:w="2279"/>
        <w:gridCol w:w="1238"/>
        <w:gridCol w:w="1138"/>
      </w:tblGrid>
      <w:tr w:rsidR="007E2376" w:rsidRPr="00DE6C92" w14:paraId="27F57024" w14:textId="77777777" w:rsidTr="007E2376">
        <w:trPr>
          <w:jc w:val="center"/>
        </w:trPr>
        <w:tc>
          <w:tcPr>
            <w:tcW w:w="2860" w:type="dxa"/>
            <w:shd w:val="clear" w:color="auto" w:fill="C0C0C0"/>
          </w:tcPr>
          <w:p w14:paraId="7AD739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051" w:type="dxa"/>
            <w:shd w:val="clear" w:color="auto" w:fill="C0C0C0"/>
            <w:vAlign w:val="bottom"/>
          </w:tcPr>
          <w:p w14:paraId="2DCEE7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 owe more</w:t>
            </w:r>
          </w:p>
        </w:tc>
        <w:tc>
          <w:tcPr>
            <w:tcW w:w="1080" w:type="dxa"/>
            <w:shd w:val="clear" w:color="auto" w:fill="C0C0C0"/>
            <w:vAlign w:val="bottom"/>
          </w:tcPr>
          <w:p w14:paraId="75856A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 do not owe more</w:t>
            </w:r>
          </w:p>
        </w:tc>
        <w:tc>
          <w:tcPr>
            <w:tcW w:w="1925" w:type="dxa"/>
            <w:shd w:val="clear" w:color="auto" w:fill="C0C0C0"/>
            <w:vAlign w:val="bottom"/>
          </w:tcPr>
          <w:p w14:paraId="1A5578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 mortgage/Already paid it off</w:t>
            </w:r>
          </w:p>
        </w:tc>
        <w:tc>
          <w:tcPr>
            <w:tcW w:w="1318" w:type="dxa"/>
            <w:shd w:val="clear" w:color="auto" w:fill="C0C0C0"/>
            <w:vAlign w:val="bottom"/>
          </w:tcPr>
          <w:p w14:paraId="5BF688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28" w:type="dxa"/>
            <w:shd w:val="clear" w:color="auto" w:fill="C0C0C0"/>
            <w:vAlign w:val="bottom"/>
          </w:tcPr>
          <w:p w14:paraId="1BE47F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5B46DF03" w14:textId="77777777" w:rsidTr="007E2376">
        <w:trPr>
          <w:jc w:val="center"/>
        </w:trPr>
        <w:tc>
          <w:tcPr>
            <w:tcW w:w="2860" w:type="dxa"/>
          </w:tcPr>
          <w:p w14:paraId="0DDBD8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051" w:type="dxa"/>
          </w:tcPr>
          <w:p w14:paraId="460E05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080" w:type="dxa"/>
          </w:tcPr>
          <w:p w14:paraId="22FDF5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925" w:type="dxa"/>
          </w:tcPr>
          <w:p w14:paraId="03AFD1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318" w:type="dxa"/>
          </w:tcPr>
          <w:p w14:paraId="0B075E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28" w:type="dxa"/>
          </w:tcPr>
          <w:p w14:paraId="34B693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08291FF" w14:textId="77777777" w:rsidTr="007E2376">
        <w:trPr>
          <w:jc w:val="center"/>
        </w:trPr>
        <w:tc>
          <w:tcPr>
            <w:tcW w:w="2860" w:type="dxa"/>
          </w:tcPr>
          <w:p w14:paraId="48E653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051" w:type="dxa"/>
          </w:tcPr>
          <w:p w14:paraId="4724E8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080" w:type="dxa"/>
          </w:tcPr>
          <w:p w14:paraId="6DFEB3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925" w:type="dxa"/>
          </w:tcPr>
          <w:p w14:paraId="5F3065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318" w:type="dxa"/>
          </w:tcPr>
          <w:p w14:paraId="5EAE62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28" w:type="dxa"/>
          </w:tcPr>
          <w:p w14:paraId="63098D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F8DD6CD" w14:textId="77777777" w:rsidTr="007E2376">
        <w:trPr>
          <w:jc w:val="center"/>
        </w:trPr>
        <w:tc>
          <w:tcPr>
            <w:tcW w:w="2860" w:type="dxa"/>
          </w:tcPr>
          <w:p w14:paraId="2C2794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051" w:type="dxa"/>
          </w:tcPr>
          <w:p w14:paraId="057869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080" w:type="dxa"/>
          </w:tcPr>
          <w:p w14:paraId="777D2C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925" w:type="dxa"/>
          </w:tcPr>
          <w:p w14:paraId="18331C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318" w:type="dxa"/>
          </w:tcPr>
          <w:p w14:paraId="7BCE64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28" w:type="dxa"/>
          </w:tcPr>
          <w:p w14:paraId="37FD68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B86ED3E" w14:textId="77777777" w:rsidTr="007E2376">
        <w:trPr>
          <w:jc w:val="center"/>
        </w:trPr>
        <w:tc>
          <w:tcPr>
            <w:tcW w:w="2860" w:type="dxa"/>
          </w:tcPr>
          <w:p w14:paraId="4F7637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051" w:type="dxa"/>
          </w:tcPr>
          <w:p w14:paraId="054229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080" w:type="dxa"/>
          </w:tcPr>
          <w:p w14:paraId="563695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925" w:type="dxa"/>
          </w:tcPr>
          <w:p w14:paraId="07183A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318" w:type="dxa"/>
          </w:tcPr>
          <w:p w14:paraId="478747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28" w:type="dxa"/>
          </w:tcPr>
          <w:p w14:paraId="2BD312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28A8BD3" w14:textId="77777777" w:rsidTr="007E2376">
        <w:trPr>
          <w:jc w:val="center"/>
        </w:trPr>
        <w:tc>
          <w:tcPr>
            <w:tcW w:w="2860" w:type="dxa"/>
          </w:tcPr>
          <w:p w14:paraId="624838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051" w:type="dxa"/>
          </w:tcPr>
          <w:p w14:paraId="07A373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080" w:type="dxa"/>
          </w:tcPr>
          <w:p w14:paraId="248943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925" w:type="dxa"/>
          </w:tcPr>
          <w:p w14:paraId="40E8C8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318" w:type="dxa"/>
          </w:tcPr>
          <w:p w14:paraId="3D659D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28" w:type="dxa"/>
          </w:tcPr>
          <w:p w14:paraId="7E594A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1DE196B" w14:textId="77777777" w:rsidTr="007E2376">
        <w:trPr>
          <w:jc w:val="center"/>
        </w:trPr>
        <w:tc>
          <w:tcPr>
            <w:tcW w:w="2860" w:type="dxa"/>
          </w:tcPr>
          <w:p w14:paraId="5822FA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051" w:type="dxa"/>
          </w:tcPr>
          <w:p w14:paraId="50EAA9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080" w:type="dxa"/>
          </w:tcPr>
          <w:p w14:paraId="55769C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925" w:type="dxa"/>
          </w:tcPr>
          <w:p w14:paraId="426468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318" w:type="dxa"/>
          </w:tcPr>
          <w:p w14:paraId="211406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28" w:type="dxa"/>
          </w:tcPr>
          <w:p w14:paraId="184D8B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130D768" w14:textId="77777777" w:rsidTr="007E2376">
        <w:trPr>
          <w:jc w:val="center"/>
        </w:trPr>
        <w:tc>
          <w:tcPr>
            <w:tcW w:w="2860" w:type="dxa"/>
          </w:tcPr>
          <w:p w14:paraId="708207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051" w:type="dxa"/>
          </w:tcPr>
          <w:p w14:paraId="4772D7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080" w:type="dxa"/>
          </w:tcPr>
          <w:p w14:paraId="1BB417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1925" w:type="dxa"/>
          </w:tcPr>
          <w:p w14:paraId="66E651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318" w:type="dxa"/>
          </w:tcPr>
          <w:p w14:paraId="2CCDAE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28" w:type="dxa"/>
          </w:tcPr>
          <w:p w14:paraId="69BC20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79C4A704" w14:textId="77777777" w:rsidR="007E2376" w:rsidRPr="00DE6C92" w:rsidRDefault="007E2376" w:rsidP="007E2376">
      <w:pPr>
        <w:rPr>
          <w:rFonts w:ascii="Georgia" w:hAnsi="Georgia"/>
          <w:sz w:val="22"/>
          <w:szCs w:val="22"/>
        </w:rPr>
      </w:pPr>
    </w:p>
    <w:p w14:paraId="08483693" w14:textId="77777777" w:rsidR="00104BE6" w:rsidRPr="00DE6C92" w:rsidRDefault="00104BE6" w:rsidP="007E2376">
      <w:pPr>
        <w:rPr>
          <w:rFonts w:ascii="Georgia" w:hAnsi="Georgia"/>
          <w:b/>
          <w:sz w:val="22"/>
          <w:szCs w:val="22"/>
        </w:rPr>
      </w:pPr>
      <w:r w:rsidRPr="00DE6C92">
        <w:rPr>
          <w:rFonts w:ascii="Georgia" w:hAnsi="Georgia"/>
          <w:b/>
          <w:sz w:val="22"/>
          <w:szCs w:val="22"/>
        </w:rPr>
        <w:t>NO QUESTION 49</w:t>
      </w:r>
    </w:p>
    <w:p w14:paraId="55624B17" w14:textId="77777777" w:rsidR="00104BE6" w:rsidRPr="00DE6C92" w:rsidRDefault="00104BE6" w:rsidP="007E2376">
      <w:pPr>
        <w:rPr>
          <w:rFonts w:ascii="Georgia" w:hAnsi="Georgia"/>
          <w:b/>
          <w:sz w:val="22"/>
          <w:szCs w:val="22"/>
        </w:rPr>
      </w:pPr>
      <w:r w:rsidRPr="00DE6C92">
        <w:rPr>
          <w:rFonts w:ascii="Georgia" w:hAnsi="Georgia"/>
          <w:b/>
          <w:sz w:val="22"/>
          <w:szCs w:val="22"/>
        </w:rPr>
        <w:t>NO QUESTION 50</w:t>
      </w:r>
    </w:p>
    <w:p w14:paraId="36E79935" w14:textId="77777777" w:rsidR="00104BE6" w:rsidRPr="00DE6C92" w:rsidRDefault="00104BE6" w:rsidP="007E2376">
      <w:pPr>
        <w:rPr>
          <w:rFonts w:ascii="Georgia" w:hAnsi="Georgia"/>
          <w:sz w:val="22"/>
          <w:szCs w:val="22"/>
        </w:rPr>
      </w:pPr>
    </w:p>
    <w:p w14:paraId="6DED56A6" w14:textId="77777777" w:rsidR="00D44F93" w:rsidRDefault="00D44F93">
      <w:pPr>
        <w:rPr>
          <w:rFonts w:ascii="Georgia" w:hAnsi="Georgia"/>
          <w:sz w:val="22"/>
          <w:szCs w:val="22"/>
        </w:rPr>
      </w:pPr>
      <w:r>
        <w:rPr>
          <w:rFonts w:ascii="Georgia" w:hAnsi="Georgia"/>
          <w:sz w:val="22"/>
          <w:szCs w:val="22"/>
        </w:rPr>
        <w:br w:type="page"/>
      </w:r>
    </w:p>
    <w:p w14:paraId="45221A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topic…)</w:t>
      </w:r>
    </w:p>
    <w:p w14:paraId="486699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31B62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 xml:space="preserve">51. </w:t>
      </w:r>
      <w:r w:rsidRPr="00DE6C92">
        <w:rPr>
          <w:rFonts w:ascii="Georgia" w:hAnsi="Georgia"/>
          <w:sz w:val="22"/>
          <w:szCs w:val="22"/>
        </w:rPr>
        <w:tab/>
        <w:t xml:space="preserve">Generally speaking, would you say that most people can be trusted or that you can't be too careful in dealing with people? </w:t>
      </w:r>
    </w:p>
    <w:p w14:paraId="6C9F69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tbl>
      <w:tblPr>
        <w:tblW w:w="8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9"/>
        <w:gridCol w:w="1040"/>
        <w:gridCol w:w="1062"/>
        <w:gridCol w:w="1207"/>
        <w:gridCol w:w="1506"/>
        <w:gridCol w:w="1468"/>
      </w:tblGrid>
      <w:tr w:rsidR="007E2376" w:rsidRPr="00DE6C92" w14:paraId="568C78D8" w14:textId="77777777" w:rsidTr="007E2376">
        <w:trPr>
          <w:jc w:val="center"/>
        </w:trPr>
        <w:tc>
          <w:tcPr>
            <w:tcW w:w="2671" w:type="dxa"/>
            <w:shd w:val="clear" w:color="auto" w:fill="C0C0C0"/>
          </w:tcPr>
          <w:p w14:paraId="3AAA9D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040" w:type="dxa"/>
            <w:shd w:val="clear" w:color="auto" w:fill="C0C0C0"/>
            <w:vAlign w:val="bottom"/>
          </w:tcPr>
          <w:p w14:paraId="3E5657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Can be trusted</w:t>
            </w:r>
          </w:p>
        </w:tc>
        <w:tc>
          <w:tcPr>
            <w:tcW w:w="1064" w:type="dxa"/>
            <w:shd w:val="clear" w:color="auto" w:fill="C0C0C0"/>
            <w:vAlign w:val="bottom"/>
          </w:tcPr>
          <w:p w14:paraId="11595B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Can't be too careful</w:t>
            </w:r>
          </w:p>
        </w:tc>
        <w:tc>
          <w:tcPr>
            <w:tcW w:w="1116" w:type="dxa"/>
            <w:shd w:val="clear" w:color="auto" w:fill="C0C0C0"/>
            <w:vAlign w:val="bottom"/>
          </w:tcPr>
          <w:p w14:paraId="2C0758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Depends</w:t>
            </w:r>
          </w:p>
        </w:tc>
        <w:tc>
          <w:tcPr>
            <w:tcW w:w="1530" w:type="dxa"/>
            <w:shd w:val="clear" w:color="auto" w:fill="C0C0C0"/>
            <w:vAlign w:val="bottom"/>
          </w:tcPr>
          <w:p w14:paraId="30EDDC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481" w:type="dxa"/>
            <w:shd w:val="clear" w:color="auto" w:fill="C0C0C0"/>
            <w:vAlign w:val="bottom"/>
          </w:tcPr>
          <w:p w14:paraId="3030AD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11210D2F" w14:textId="77777777" w:rsidTr="007E2376">
        <w:trPr>
          <w:jc w:val="center"/>
        </w:trPr>
        <w:tc>
          <w:tcPr>
            <w:tcW w:w="2671" w:type="dxa"/>
          </w:tcPr>
          <w:p w14:paraId="6604CE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040" w:type="dxa"/>
          </w:tcPr>
          <w:p w14:paraId="61847A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64" w:type="dxa"/>
          </w:tcPr>
          <w:p w14:paraId="3263FB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86</w:t>
            </w:r>
          </w:p>
        </w:tc>
        <w:tc>
          <w:tcPr>
            <w:tcW w:w="1116" w:type="dxa"/>
          </w:tcPr>
          <w:p w14:paraId="40C261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530" w:type="dxa"/>
          </w:tcPr>
          <w:p w14:paraId="7C2303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81" w:type="dxa"/>
          </w:tcPr>
          <w:p w14:paraId="664C1D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BA88EC0" w14:textId="77777777" w:rsidTr="007E2376">
        <w:trPr>
          <w:jc w:val="center"/>
        </w:trPr>
        <w:tc>
          <w:tcPr>
            <w:tcW w:w="2671" w:type="dxa"/>
          </w:tcPr>
          <w:p w14:paraId="3C037C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040" w:type="dxa"/>
          </w:tcPr>
          <w:p w14:paraId="6CC345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064" w:type="dxa"/>
          </w:tcPr>
          <w:p w14:paraId="1A5792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82</w:t>
            </w:r>
          </w:p>
        </w:tc>
        <w:tc>
          <w:tcPr>
            <w:tcW w:w="1116" w:type="dxa"/>
          </w:tcPr>
          <w:p w14:paraId="2CA376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530" w:type="dxa"/>
          </w:tcPr>
          <w:p w14:paraId="15F7A4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81" w:type="dxa"/>
          </w:tcPr>
          <w:p w14:paraId="585DA5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AE1A097" w14:textId="77777777" w:rsidTr="007E2376">
        <w:trPr>
          <w:jc w:val="center"/>
        </w:trPr>
        <w:tc>
          <w:tcPr>
            <w:tcW w:w="2671" w:type="dxa"/>
          </w:tcPr>
          <w:p w14:paraId="2C790D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040" w:type="dxa"/>
          </w:tcPr>
          <w:p w14:paraId="3AF979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064" w:type="dxa"/>
          </w:tcPr>
          <w:p w14:paraId="0FB1BE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c>
          <w:tcPr>
            <w:tcW w:w="1116" w:type="dxa"/>
          </w:tcPr>
          <w:p w14:paraId="30E512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530" w:type="dxa"/>
          </w:tcPr>
          <w:p w14:paraId="5EF284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81" w:type="dxa"/>
          </w:tcPr>
          <w:p w14:paraId="18DA54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AEC1DD7" w14:textId="77777777" w:rsidTr="007E2376">
        <w:trPr>
          <w:jc w:val="center"/>
        </w:trPr>
        <w:tc>
          <w:tcPr>
            <w:tcW w:w="2671" w:type="dxa"/>
          </w:tcPr>
          <w:p w14:paraId="0CDA69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040" w:type="dxa"/>
          </w:tcPr>
          <w:p w14:paraId="320725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064" w:type="dxa"/>
          </w:tcPr>
          <w:p w14:paraId="5738D6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86</w:t>
            </w:r>
          </w:p>
        </w:tc>
        <w:tc>
          <w:tcPr>
            <w:tcW w:w="1116" w:type="dxa"/>
          </w:tcPr>
          <w:p w14:paraId="3A90DB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530" w:type="dxa"/>
          </w:tcPr>
          <w:p w14:paraId="623FCF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81" w:type="dxa"/>
          </w:tcPr>
          <w:p w14:paraId="4515A8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9A87E69" w14:textId="77777777" w:rsidTr="007E2376">
        <w:trPr>
          <w:jc w:val="center"/>
        </w:trPr>
        <w:tc>
          <w:tcPr>
            <w:tcW w:w="2671" w:type="dxa"/>
          </w:tcPr>
          <w:p w14:paraId="7F41A7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040" w:type="dxa"/>
          </w:tcPr>
          <w:p w14:paraId="14CAB1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064" w:type="dxa"/>
          </w:tcPr>
          <w:p w14:paraId="3F0F10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c>
          <w:tcPr>
            <w:tcW w:w="1116" w:type="dxa"/>
          </w:tcPr>
          <w:p w14:paraId="3FEEDE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30" w:type="dxa"/>
          </w:tcPr>
          <w:p w14:paraId="49DCEB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81" w:type="dxa"/>
          </w:tcPr>
          <w:p w14:paraId="3B33B4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10C3F99" w14:textId="77777777" w:rsidTr="007E2376">
        <w:trPr>
          <w:jc w:val="center"/>
        </w:trPr>
        <w:tc>
          <w:tcPr>
            <w:tcW w:w="2671" w:type="dxa"/>
          </w:tcPr>
          <w:p w14:paraId="600669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040" w:type="dxa"/>
          </w:tcPr>
          <w:p w14:paraId="71006D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64" w:type="dxa"/>
          </w:tcPr>
          <w:p w14:paraId="386F08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1116" w:type="dxa"/>
          </w:tcPr>
          <w:p w14:paraId="16A15B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30" w:type="dxa"/>
          </w:tcPr>
          <w:p w14:paraId="474273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81" w:type="dxa"/>
          </w:tcPr>
          <w:p w14:paraId="5B5543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E16A9AB" w14:textId="77777777" w:rsidTr="007E2376">
        <w:trPr>
          <w:jc w:val="center"/>
        </w:trPr>
        <w:tc>
          <w:tcPr>
            <w:tcW w:w="2671" w:type="dxa"/>
          </w:tcPr>
          <w:p w14:paraId="7DF0BB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040" w:type="dxa"/>
          </w:tcPr>
          <w:p w14:paraId="174AA6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064" w:type="dxa"/>
          </w:tcPr>
          <w:p w14:paraId="25CF9F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83</w:t>
            </w:r>
          </w:p>
        </w:tc>
        <w:tc>
          <w:tcPr>
            <w:tcW w:w="1116" w:type="dxa"/>
          </w:tcPr>
          <w:p w14:paraId="291866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530" w:type="dxa"/>
          </w:tcPr>
          <w:p w14:paraId="283011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81" w:type="dxa"/>
          </w:tcPr>
          <w:p w14:paraId="5720BD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6677CE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1D2A92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52.</w:t>
      </w:r>
      <w:r w:rsidRPr="00DE6C92">
        <w:rPr>
          <w:rFonts w:ascii="Georgia" w:hAnsi="Georgia"/>
          <w:sz w:val="22"/>
          <w:szCs w:val="22"/>
        </w:rPr>
        <w:tab/>
        <w:t xml:space="preserve">I'm going to read you a pair of statements. Tell me whether the FIRST statement or the SECOND statement comes closer to your own views — even if neither is exactly right. </w:t>
      </w:r>
    </w:p>
    <w:p w14:paraId="053528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1471"/>
        <w:gridCol w:w="1857"/>
        <w:gridCol w:w="1388"/>
        <w:gridCol w:w="1143"/>
        <w:gridCol w:w="1138"/>
      </w:tblGrid>
      <w:tr w:rsidR="007E2376" w:rsidRPr="00DE6C92" w14:paraId="71EB8BD3" w14:textId="77777777" w:rsidTr="007E2376">
        <w:trPr>
          <w:jc w:val="center"/>
        </w:trPr>
        <w:tc>
          <w:tcPr>
            <w:tcW w:w="2508" w:type="dxa"/>
            <w:shd w:val="clear" w:color="auto" w:fill="C0C0C0"/>
          </w:tcPr>
          <w:p w14:paraId="636448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583" w:type="dxa"/>
            <w:shd w:val="clear" w:color="auto" w:fill="C0C0C0"/>
            <w:vAlign w:val="bottom"/>
          </w:tcPr>
          <w:p w14:paraId="194905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Most people who want to get ahead can make it if they're willing to work hard</w:t>
            </w:r>
          </w:p>
        </w:tc>
        <w:tc>
          <w:tcPr>
            <w:tcW w:w="1513" w:type="dxa"/>
            <w:shd w:val="clear" w:color="auto" w:fill="C0C0C0"/>
            <w:vAlign w:val="bottom"/>
          </w:tcPr>
          <w:p w14:paraId="216538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Hard work and determination are no guarantee of success for most people</w:t>
            </w:r>
          </w:p>
        </w:tc>
        <w:tc>
          <w:tcPr>
            <w:tcW w:w="1436" w:type="dxa"/>
            <w:shd w:val="clear" w:color="auto" w:fill="C0C0C0"/>
            <w:vAlign w:val="bottom"/>
          </w:tcPr>
          <w:p w14:paraId="4340CB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 both equally</w:t>
            </w:r>
          </w:p>
        </w:tc>
        <w:tc>
          <w:tcPr>
            <w:tcW w:w="1206" w:type="dxa"/>
            <w:shd w:val="clear" w:color="auto" w:fill="C0C0C0"/>
            <w:vAlign w:val="bottom"/>
          </w:tcPr>
          <w:p w14:paraId="27CC65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16" w:type="dxa"/>
            <w:shd w:val="clear" w:color="auto" w:fill="C0C0C0"/>
            <w:vAlign w:val="bottom"/>
          </w:tcPr>
          <w:p w14:paraId="676D94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75E477E" w14:textId="77777777" w:rsidTr="007E2376">
        <w:trPr>
          <w:jc w:val="center"/>
        </w:trPr>
        <w:tc>
          <w:tcPr>
            <w:tcW w:w="2508" w:type="dxa"/>
          </w:tcPr>
          <w:p w14:paraId="746005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583" w:type="dxa"/>
          </w:tcPr>
          <w:p w14:paraId="22BA36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75</w:t>
            </w:r>
          </w:p>
        </w:tc>
        <w:tc>
          <w:tcPr>
            <w:tcW w:w="1513" w:type="dxa"/>
          </w:tcPr>
          <w:p w14:paraId="5CCA6A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436" w:type="dxa"/>
          </w:tcPr>
          <w:p w14:paraId="5C6A56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06" w:type="dxa"/>
          </w:tcPr>
          <w:p w14:paraId="76831B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16" w:type="dxa"/>
          </w:tcPr>
          <w:p w14:paraId="1ECB46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CAF1564" w14:textId="77777777" w:rsidTr="007E2376">
        <w:trPr>
          <w:jc w:val="center"/>
        </w:trPr>
        <w:tc>
          <w:tcPr>
            <w:tcW w:w="2508" w:type="dxa"/>
          </w:tcPr>
          <w:p w14:paraId="76E996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583" w:type="dxa"/>
          </w:tcPr>
          <w:p w14:paraId="7A3C8B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1513" w:type="dxa"/>
          </w:tcPr>
          <w:p w14:paraId="7FC32D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436" w:type="dxa"/>
          </w:tcPr>
          <w:p w14:paraId="7DC453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06" w:type="dxa"/>
          </w:tcPr>
          <w:p w14:paraId="6FB7CC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16" w:type="dxa"/>
          </w:tcPr>
          <w:p w14:paraId="793F4E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733C9AB" w14:textId="77777777" w:rsidTr="007E2376">
        <w:trPr>
          <w:jc w:val="center"/>
        </w:trPr>
        <w:tc>
          <w:tcPr>
            <w:tcW w:w="2508" w:type="dxa"/>
          </w:tcPr>
          <w:p w14:paraId="33D466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583" w:type="dxa"/>
          </w:tcPr>
          <w:p w14:paraId="76741A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78</w:t>
            </w:r>
          </w:p>
        </w:tc>
        <w:tc>
          <w:tcPr>
            <w:tcW w:w="1513" w:type="dxa"/>
          </w:tcPr>
          <w:p w14:paraId="5F32DC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436" w:type="dxa"/>
          </w:tcPr>
          <w:p w14:paraId="3D493A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06" w:type="dxa"/>
          </w:tcPr>
          <w:p w14:paraId="3D65B0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16" w:type="dxa"/>
          </w:tcPr>
          <w:p w14:paraId="0130C6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155B6E1" w14:textId="77777777" w:rsidTr="007E2376">
        <w:trPr>
          <w:jc w:val="center"/>
        </w:trPr>
        <w:tc>
          <w:tcPr>
            <w:tcW w:w="2508" w:type="dxa"/>
          </w:tcPr>
          <w:p w14:paraId="28CC75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583" w:type="dxa"/>
          </w:tcPr>
          <w:p w14:paraId="46B9D1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1513" w:type="dxa"/>
          </w:tcPr>
          <w:p w14:paraId="619FE0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436" w:type="dxa"/>
          </w:tcPr>
          <w:p w14:paraId="4D7275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06" w:type="dxa"/>
          </w:tcPr>
          <w:p w14:paraId="3B0B80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16" w:type="dxa"/>
          </w:tcPr>
          <w:p w14:paraId="4350E4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13FFE7C" w14:textId="77777777" w:rsidTr="007E2376">
        <w:trPr>
          <w:jc w:val="center"/>
        </w:trPr>
        <w:tc>
          <w:tcPr>
            <w:tcW w:w="2508" w:type="dxa"/>
          </w:tcPr>
          <w:p w14:paraId="205589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583" w:type="dxa"/>
          </w:tcPr>
          <w:p w14:paraId="0C7DD4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1513" w:type="dxa"/>
          </w:tcPr>
          <w:p w14:paraId="5253E4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436" w:type="dxa"/>
          </w:tcPr>
          <w:p w14:paraId="7760E1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06" w:type="dxa"/>
          </w:tcPr>
          <w:p w14:paraId="5ABE75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16" w:type="dxa"/>
          </w:tcPr>
          <w:p w14:paraId="57B260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33E2104" w14:textId="77777777" w:rsidTr="007E2376">
        <w:trPr>
          <w:jc w:val="center"/>
        </w:trPr>
        <w:tc>
          <w:tcPr>
            <w:tcW w:w="2508" w:type="dxa"/>
          </w:tcPr>
          <w:p w14:paraId="3F12D1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583" w:type="dxa"/>
          </w:tcPr>
          <w:p w14:paraId="5007C8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1513" w:type="dxa"/>
          </w:tcPr>
          <w:p w14:paraId="559BB3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436" w:type="dxa"/>
          </w:tcPr>
          <w:p w14:paraId="514C74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06" w:type="dxa"/>
          </w:tcPr>
          <w:p w14:paraId="7D125D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16" w:type="dxa"/>
          </w:tcPr>
          <w:p w14:paraId="449FD8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7E5A98C" w14:textId="77777777" w:rsidTr="007E2376">
        <w:trPr>
          <w:jc w:val="center"/>
        </w:trPr>
        <w:tc>
          <w:tcPr>
            <w:tcW w:w="2508" w:type="dxa"/>
          </w:tcPr>
          <w:p w14:paraId="41856D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583" w:type="dxa"/>
          </w:tcPr>
          <w:p w14:paraId="36C1A3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1513" w:type="dxa"/>
          </w:tcPr>
          <w:p w14:paraId="3DBBF5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436" w:type="dxa"/>
          </w:tcPr>
          <w:p w14:paraId="6EB3CD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06" w:type="dxa"/>
          </w:tcPr>
          <w:p w14:paraId="02D259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16" w:type="dxa"/>
          </w:tcPr>
          <w:p w14:paraId="5AC1CD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20A647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261421C7" w14:textId="77777777" w:rsidR="00D44F93"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p>
    <w:p w14:paraId="6D608730" w14:textId="77777777" w:rsidR="00D44F93" w:rsidRDefault="00D44F93">
      <w:pPr>
        <w:rPr>
          <w:rFonts w:ascii="Georgia" w:hAnsi="Georgia"/>
          <w:sz w:val="22"/>
          <w:szCs w:val="22"/>
        </w:rPr>
      </w:pPr>
      <w:r>
        <w:rPr>
          <w:rFonts w:ascii="Georgia" w:hAnsi="Georgia"/>
          <w:sz w:val="22"/>
          <w:szCs w:val="22"/>
        </w:rPr>
        <w:br w:type="page"/>
      </w:r>
    </w:p>
    <w:p w14:paraId="2B2F29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53.</w:t>
      </w:r>
      <w:r w:rsidRPr="00DE6C92">
        <w:rPr>
          <w:rFonts w:ascii="Georgia" w:hAnsi="Georgia"/>
          <w:sz w:val="22"/>
          <w:szCs w:val="22"/>
        </w:rPr>
        <w:tab/>
        <w:t>If you had to choose, would you rather have a smaller government providing fewer services, or a bigger government providing more services?</w:t>
      </w:r>
      <w:r w:rsidRPr="00DE6C92">
        <w:rPr>
          <w:rFonts w:ascii="Georgia" w:hAnsi="Georgia"/>
          <w:sz w:val="22"/>
          <w:szCs w:val="22"/>
        </w:rPr>
        <w:tab/>
      </w:r>
    </w:p>
    <w:p w14:paraId="4B5C12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600"/>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1661"/>
        <w:gridCol w:w="1661"/>
        <w:gridCol w:w="1366"/>
        <w:gridCol w:w="1262"/>
        <w:gridCol w:w="1138"/>
      </w:tblGrid>
      <w:tr w:rsidR="007E2376" w:rsidRPr="00DE6C92" w14:paraId="01D1F3D8" w14:textId="77777777" w:rsidTr="007E2376">
        <w:trPr>
          <w:jc w:val="center"/>
        </w:trPr>
        <w:tc>
          <w:tcPr>
            <w:tcW w:w="2383" w:type="dxa"/>
            <w:shd w:val="clear" w:color="auto" w:fill="C0C0C0"/>
          </w:tcPr>
          <w:p w14:paraId="26320D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503" w:type="dxa"/>
            <w:shd w:val="clear" w:color="auto" w:fill="C0C0C0"/>
            <w:vAlign w:val="bottom"/>
          </w:tcPr>
          <w:p w14:paraId="693461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Smaller government, fewer services</w:t>
            </w:r>
          </w:p>
        </w:tc>
        <w:tc>
          <w:tcPr>
            <w:tcW w:w="1503" w:type="dxa"/>
            <w:shd w:val="clear" w:color="auto" w:fill="C0C0C0"/>
            <w:vAlign w:val="bottom"/>
          </w:tcPr>
          <w:p w14:paraId="19816D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Bigger government, more services</w:t>
            </w:r>
          </w:p>
        </w:tc>
        <w:tc>
          <w:tcPr>
            <w:tcW w:w="1402" w:type="dxa"/>
            <w:shd w:val="clear" w:color="auto" w:fill="C0C0C0"/>
            <w:vAlign w:val="bottom"/>
          </w:tcPr>
          <w:p w14:paraId="1541FD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Depends</w:t>
            </w:r>
          </w:p>
        </w:tc>
        <w:tc>
          <w:tcPr>
            <w:tcW w:w="1350" w:type="dxa"/>
            <w:shd w:val="clear" w:color="auto" w:fill="C0C0C0"/>
            <w:vAlign w:val="bottom"/>
          </w:tcPr>
          <w:p w14:paraId="1FB8CF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21" w:type="dxa"/>
            <w:shd w:val="clear" w:color="auto" w:fill="C0C0C0"/>
            <w:vAlign w:val="bottom"/>
          </w:tcPr>
          <w:p w14:paraId="100DF0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54D9EF0A" w14:textId="77777777" w:rsidTr="007E2376">
        <w:trPr>
          <w:jc w:val="center"/>
        </w:trPr>
        <w:tc>
          <w:tcPr>
            <w:tcW w:w="2383" w:type="dxa"/>
          </w:tcPr>
          <w:p w14:paraId="6E8455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503" w:type="dxa"/>
          </w:tcPr>
          <w:p w14:paraId="65DC53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503" w:type="dxa"/>
          </w:tcPr>
          <w:p w14:paraId="5069C4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75</w:t>
            </w:r>
          </w:p>
        </w:tc>
        <w:tc>
          <w:tcPr>
            <w:tcW w:w="1402" w:type="dxa"/>
          </w:tcPr>
          <w:p w14:paraId="04A637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350" w:type="dxa"/>
          </w:tcPr>
          <w:p w14:paraId="77BE5B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21" w:type="dxa"/>
          </w:tcPr>
          <w:p w14:paraId="5CB989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DD73685" w14:textId="77777777" w:rsidTr="007E2376">
        <w:trPr>
          <w:jc w:val="center"/>
        </w:trPr>
        <w:tc>
          <w:tcPr>
            <w:tcW w:w="2383" w:type="dxa"/>
          </w:tcPr>
          <w:p w14:paraId="47B447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503" w:type="dxa"/>
          </w:tcPr>
          <w:p w14:paraId="6A2E60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503" w:type="dxa"/>
          </w:tcPr>
          <w:p w14:paraId="103FF3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402" w:type="dxa"/>
          </w:tcPr>
          <w:p w14:paraId="00615B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350" w:type="dxa"/>
          </w:tcPr>
          <w:p w14:paraId="3202AF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21" w:type="dxa"/>
          </w:tcPr>
          <w:p w14:paraId="2C10DC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9703CF4" w14:textId="77777777" w:rsidTr="007E2376">
        <w:trPr>
          <w:jc w:val="center"/>
        </w:trPr>
        <w:tc>
          <w:tcPr>
            <w:tcW w:w="2383" w:type="dxa"/>
          </w:tcPr>
          <w:p w14:paraId="645344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503" w:type="dxa"/>
          </w:tcPr>
          <w:p w14:paraId="697B18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503" w:type="dxa"/>
          </w:tcPr>
          <w:p w14:paraId="3259FB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83</w:t>
            </w:r>
          </w:p>
        </w:tc>
        <w:tc>
          <w:tcPr>
            <w:tcW w:w="1402" w:type="dxa"/>
          </w:tcPr>
          <w:p w14:paraId="41091F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350" w:type="dxa"/>
          </w:tcPr>
          <w:p w14:paraId="160BE8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21" w:type="dxa"/>
          </w:tcPr>
          <w:p w14:paraId="61D1D1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69A0816" w14:textId="77777777" w:rsidTr="007E2376">
        <w:trPr>
          <w:jc w:val="center"/>
        </w:trPr>
        <w:tc>
          <w:tcPr>
            <w:tcW w:w="2383" w:type="dxa"/>
          </w:tcPr>
          <w:p w14:paraId="71DF49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503" w:type="dxa"/>
          </w:tcPr>
          <w:p w14:paraId="1E059E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503" w:type="dxa"/>
          </w:tcPr>
          <w:p w14:paraId="589121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76</w:t>
            </w:r>
          </w:p>
        </w:tc>
        <w:tc>
          <w:tcPr>
            <w:tcW w:w="1402" w:type="dxa"/>
          </w:tcPr>
          <w:p w14:paraId="52B746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350" w:type="dxa"/>
          </w:tcPr>
          <w:p w14:paraId="5C132A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21" w:type="dxa"/>
          </w:tcPr>
          <w:p w14:paraId="66611C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87774CB" w14:textId="77777777" w:rsidTr="007E2376">
        <w:trPr>
          <w:jc w:val="center"/>
        </w:trPr>
        <w:tc>
          <w:tcPr>
            <w:tcW w:w="2383" w:type="dxa"/>
          </w:tcPr>
          <w:p w14:paraId="4E350F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503" w:type="dxa"/>
          </w:tcPr>
          <w:p w14:paraId="649713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503" w:type="dxa"/>
          </w:tcPr>
          <w:p w14:paraId="12D786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88</w:t>
            </w:r>
          </w:p>
        </w:tc>
        <w:tc>
          <w:tcPr>
            <w:tcW w:w="1402" w:type="dxa"/>
          </w:tcPr>
          <w:p w14:paraId="713DDC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350" w:type="dxa"/>
          </w:tcPr>
          <w:p w14:paraId="6D4548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21" w:type="dxa"/>
          </w:tcPr>
          <w:p w14:paraId="15FF26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325BF2E" w14:textId="77777777" w:rsidTr="007E2376">
        <w:trPr>
          <w:jc w:val="center"/>
        </w:trPr>
        <w:tc>
          <w:tcPr>
            <w:tcW w:w="2383" w:type="dxa"/>
          </w:tcPr>
          <w:p w14:paraId="19C894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503" w:type="dxa"/>
          </w:tcPr>
          <w:p w14:paraId="3EE547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503" w:type="dxa"/>
          </w:tcPr>
          <w:p w14:paraId="7D0779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1402" w:type="dxa"/>
          </w:tcPr>
          <w:p w14:paraId="22C8F2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350" w:type="dxa"/>
          </w:tcPr>
          <w:p w14:paraId="12037E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21" w:type="dxa"/>
          </w:tcPr>
          <w:p w14:paraId="2B269B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DD20070" w14:textId="77777777" w:rsidTr="007E2376">
        <w:trPr>
          <w:jc w:val="center"/>
        </w:trPr>
        <w:tc>
          <w:tcPr>
            <w:tcW w:w="2383" w:type="dxa"/>
          </w:tcPr>
          <w:p w14:paraId="5A23F0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503" w:type="dxa"/>
          </w:tcPr>
          <w:p w14:paraId="2FD2E4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503" w:type="dxa"/>
          </w:tcPr>
          <w:p w14:paraId="488EF9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1402" w:type="dxa"/>
          </w:tcPr>
          <w:p w14:paraId="3018EF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350" w:type="dxa"/>
          </w:tcPr>
          <w:p w14:paraId="479F0E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21" w:type="dxa"/>
          </w:tcPr>
          <w:p w14:paraId="3BF414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1C6796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D041B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54.</w:t>
      </w:r>
      <w:r w:rsidRPr="00DE6C92">
        <w:rPr>
          <w:rFonts w:ascii="Georgia" w:hAnsi="Georgia"/>
          <w:sz w:val="22"/>
          <w:szCs w:val="22"/>
        </w:rPr>
        <w:tab/>
        <w:t>Overall, do you think of yourself as a typical American OR very different from a typical American?</w:t>
      </w:r>
    </w:p>
    <w:p w14:paraId="31A13B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7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1501"/>
        <w:gridCol w:w="1750"/>
        <w:gridCol w:w="1097"/>
        <w:gridCol w:w="1138"/>
      </w:tblGrid>
      <w:tr w:rsidR="007E2376" w:rsidRPr="00DE6C92" w14:paraId="43DC5DE0" w14:textId="77777777" w:rsidTr="007E2376">
        <w:trPr>
          <w:jc w:val="center"/>
        </w:trPr>
        <w:tc>
          <w:tcPr>
            <w:tcW w:w="2383" w:type="dxa"/>
            <w:shd w:val="clear" w:color="auto" w:fill="C0C0C0"/>
          </w:tcPr>
          <w:p w14:paraId="11736F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503" w:type="dxa"/>
            <w:shd w:val="clear" w:color="auto" w:fill="C0C0C0"/>
            <w:vAlign w:val="bottom"/>
          </w:tcPr>
          <w:p w14:paraId="148CDD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Typical American</w:t>
            </w:r>
          </w:p>
        </w:tc>
        <w:tc>
          <w:tcPr>
            <w:tcW w:w="1754" w:type="dxa"/>
            <w:shd w:val="clear" w:color="auto" w:fill="C0C0C0"/>
            <w:vAlign w:val="bottom"/>
          </w:tcPr>
          <w:p w14:paraId="7B1A7C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 different from typical American</w:t>
            </w:r>
          </w:p>
        </w:tc>
        <w:tc>
          <w:tcPr>
            <w:tcW w:w="1099" w:type="dxa"/>
            <w:shd w:val="clear" w:color="auto" w:fill="C0C0C0"/>
            <w:vAlign w:val="bottom"/>
          </w:tcPr>
          <w:p w14:paraId="4215BE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21" w:type="dxa"/>
            <w:shd w:val="clear" w:color="auto" w:fill="C0C0C0"/>
            <w:vAlign w:val="bottom"/>
          </w:tcPr>
          <w:p w14:paraId="573C6A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20A5FB24" w14:textId="77777777" w:rsidTr="007E2376">
        <w:trPr>
          <w:jc w:val="center"/>
        </w:trPr>
        <w:tc>
          <w:tcPr>
            <w:tcW w:w="2383" w:type="dxa"/>
          </w:tcPr>
          <w:p w14:paraId="780A40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503" w:type="dxa"/>
          </w:tcPr>
          <w:p w14:paraId="3C481F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754" w:type="dxa"/>
          </w:tcPr>
          <w:p w14:paraId="35E281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099" w:type="dxa"/>
          </w:tcPr>
          <w:p w14:paraId="4D99B8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21" w:type="dxa"/>
          </w:tcPr>
          <w:p w14:paraId="1D4FFC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08EB46F" w14:textId="77777777" w:rsidTr="007E2376">
        <w:trPr>
          <w:jc w:val="center"/>
        </w:trPr>
        <w:tc>
          <w:tcPr>
            <w:tcW w:w="2383" w:type="dxa"/>
          </w:tcPr>
          <w:p w14:paraId="1AA06A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503" w:type="dxa"/>
          </w:tcPr>
          <w:p w14:paraId="171028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1754" w:type="dxa"/>
          </w:tcPr>
          <w:p w14:paraId="61F8D7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099" w:type="dxa"/>
          </w:tcPr>
          <w:p w14:paraId="225FAE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21" w:type="dxa"/>
          </w:tcPr>
          <w:p w14:paraId="4BBBD9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841320B" w14:textId="77777777" w:rsidTr="007E2376">
        <w:trPr>
          <w:jc w:val="center"/>
        </w:trPr>
        <w:tc>
          <w:tcPr>
            <w:tcW w:w="2383" w:type="dxa"/>
          </w:tcPr>
          <w:p w14:paraId="7DACAC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503" w:type="dxa"/>
          </w:tcPr>
          <w:p w14:paraId="645596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754" w:type="dxa"/>
          </w:tcPr>
          <w:p w14:paraId="42828B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099" w:type="dxa"/>
          </w:tcPr>
          <w:p w14:paraId="2525AB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21" w:type="dxa"/>
          </w:tcPr>
          <w:p w14:paraId="313C10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ADCC674" w14:textId="77777777" w:rsidTr="007E2376">
        <w:trPr>
          <w:jc w:val="center"/>
        </w:trPr>
        <w:tc>
          <w:tcPr>
            <w:tcW w:w="2383" w:type="dxa"/>
          </w:tcPr>
          <w:p w14:paraId="2829AF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503" w:type="dxa"/>
          </w:tcPr>
          <w:p w14:paraId="6250FD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754" w:type="dxa"/>
          </w:tcPr>
          <w:p w14:paraId="5825CE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099" w:type="dxa"/>
          </w:tcPr>
          <w:p w14:paraId="3D806D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21" w:type="dxa"/>
          </w:tcPr>
          <w:p w14:paraId="02F20C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724B394" w14:textId="77777777" w:rsidTr="007E2376">
        <w:trPr>
          <w:jc w:val="center"/>
        </w:trPr>
        <w:tc>
          <w:tcPr>
            <w:tcW w:w="2383" w:type="dxa"/>
          </w:tcPr>
          <w:p w14:paraId="22B60A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503" w:type="dxa"/>
          </w:tcPr>
          <w:p w14:paraId="3CC9A0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754" w:type="dxa"/>
          </w:tcPr>
          <w:p w14:paraId="1E2537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099" w:type="dxa"/>
          </w:tcPr>
          <w:p w14:paraId="14D7CD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21" w:type="dxa"/>
          </w:tcPr>
          <w:p w14:paraId="35F6C6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35A6E87" w14:textId="77777777" w:rsidTr="007E2376">
        <w:trPr>
          <w:jc w:val="center"/>
        </w:trPr>
        <w:tc>
          <w:tcPr>
            <w:tcW w:w="2383" w:type="dxa"/>
          </w:tcPr>
          <w:p w14:paraId="360A0D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503" w:type="dxa"/>
          </w:tcPr>
          <w:p w14:paraId="3ABF83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754" w:type="dxa"/>
          </w:tcPr>
          <w:p w14:paraId="6020E6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73</w:t>
            </w:r>
          </w:p>
        </w:tc>
        <w:tc>
          <w:tcPr>
            <w:tcW w:w="1099" w:type="dxa"/>
          </w:tcPr>
          <w:p w14:paraId="69422A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21" w:type="dxa"/>
          </w:tcPr>
          <w:p w14:paraId="2A6157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9E98147" w14:textId="77777777" w:rsidTr="007E2376">
        <w:trPr>
          <w:jc w:val="center"/>
        </w:trPr>
        <w:tc>
          <w:tcPr>
            <w:tcW w:w="2383" w:type="dxa"/>
          </w:tcPr>
          <w:p w14:paraId="6F4F23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503" w:type="dxa"/>
          </w:tcPr>
          <w:p w14:paraId="4A18C7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754" w:type="dxa"/>
          </w:tcPr>
          <w:p w14:paraId="339B9B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099" w:type="dxa"/>
          </w:tcPr>
          <w:p w14:paraId="73BA68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21" w:type="dxa"/>
          </w:tcPr>
          <w:p w14:paraId="5152A0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3E1168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r>
    </w:p>
    <w:p w14:paraId="3CE292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B1ED5D7" w14:textId="77777777" w:rsidR="00D44F93" w:rsidRDefault="00D44F93">
      <w:pPr>
        <w:rPr>
          <w:rFonts w:ascii="Georgia" w:hAnsi="Georgia"/>
          <w:b/>
          <w:sz w:val="22"/>
          <w:szCs w:val="22"/>
        </w:rPr>
      </w:pPr>
      <w:r>
        <w:rPr>
          <w:rFonts w:ascii="Georgia" w:hAnsi="Georgia"/>
          <w:b/>
          <w:sz w:val="22"/>
          <w:szCs w:val="22"/>
        </w:rPr>
        <w:br w:type="page"/>
      </w:r>
    </w:p>
    <w:p w14:paraId="48FE86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LANGUAGE PROFICIENCY</w:t>
      </w:r>
    </w:p>
    <w:p w14:paraId="67721E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topic…</w:t>
      </w:r>
    </w:p>
    <w:p w14:paraId="1FFE2E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highlight w:val="cyan"/>
        </w:rPr>
      </w:pPr>
    </w:p>
    <w:p w14:paraId="75515E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55.</w:t>
      </w:r>
      <w:r w:rsidRPr="00DE6C92">
        <w:rPr>
          <w:rFonts w:ascii="Georgia" w:hAnsi="Georgia"/>
          <w:sz w:val="22"/>
          <w:szCs w:val="22"/>
        </w:rPr>
        <w:tab/>
        <w:t>Would you say you can carry on a conversation in Spanish, both understanding and speaking -- very well, pretty well, just a little, or not at all?</w:t>
      </w:r>
    </w:p>
    <w:p w14:paraId="4DA891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794"/>
        <w:gridCol w:w="764"/>
        <w:gridCol w:w="1007"/>
        <w:gridCol w:w="976"/>
        <w:gridCol w:w="715"/>
        <w:gridCol w:w="852"/>
        <w:gridCol w:w="1138"/>
      </w:tblGrid>
      <w:tr w:rsidR="004D6E25" w:rsidRPr="00DE6C92" w14:paraId="084518E7" w14:textId="77777777" w:rsidTr="00CD2595">
        <w:trPr>
          <w:jc w:val="center"/>
        </w:trPr>
        <w:tc>
          <w:tcPr>
            <w:tcW w:w="3627" w:type="dxa"/>
            <w:vMerge w:val="restart"/>
            <w:shd w:val="clear" w:color="auto" w:fill="BFBFBF"/>
          </w:tcPr>
          <w:p w14:paraId="56E184F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577" w:type="dxa"/>
            <w:gridSpan w:val="3"/>
            <w:shd w:val="clear" w:color="auto" w:fill="BFBFBF"/>
            <w:vAlign w:val="bottom"/>
          </w:tcPr>
          <w:p w14:paraId="24B7699A"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WELL</w:t>
            </w:r>
          </w:p>
        </w:tc>
        <w:tc>
          <w:tcPr>
            <w:tcW w:w="990" w:type="dxa"/>
            <w:vMerge w:val="restart"/>
            <w:shd w:val="clear" w:color="auto" w:fill="BFBFBF"/>
            <w:vAlign w:val="bottom"/>
          </w:tcPr>
          <w:p w14:paraId="2B5AF94F"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Just a little</w:t>
            </w:r>
          </w:p>
        </w:tc>
        <w:tc>
          <w:tcPr>
            <w:tcW w:w="720" w:type="dxa"/>
            <w:vMerge w:val="restart"/>
            <w:shd w:val="clear" w:color="auto" w:fill="BFBFBF"/>
            <w:vAlign w:val="bottom"/>
          </w:tcPr>
          <w:p w14:paraId="5C1B26A9"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853" w:type="dxa"/>
            <w:vMerge w:val="restart"/>
            <w:shd w:val="clear" w:color="auto" w:fill="BFBFBF"/>
            <w:vAlign w:val="bottom"/>
          </w:tcPr>
          <w:p w14:paraId="18A70EDE"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vMerge w:val="restart"/>
            <w:shd w:val="clear" w:color="auto" w:fill="BFBFBF"/>
            <w:vAlign w:val="bottom"/>
          </w:tcPr>
          <w:p w14:paraId="5BF21C95"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23F7A56"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573851E5" w14:textId="77777777" w:rsidTr="00CD2595">
        <w:trPr>
          <w:jc w:val="center"/>
        </w:trPr>
        <w:tc>
          <w:tcPr>
            <w:tcW w:w="3627" w:type="dxa"/>
            <w:vMerge/>
            <w:shd w:val="clear" w:color="auto" w:fill="BFBFBF"/>
          </w:tcPr>
          <w:p w14:paraId="5DD8F98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99" w:type="dxa"/>
            <w:shd w:val="clear" w:color="auto" w:fill="BFBFBF"/>
            <w:vAlign w:val="bottom"/>
          </w:tcPr>
          <w:p w14:paraId="67E8D4C7"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765" w:type="dxa"/>
            <w:shd w:val="clear" w:color="auto" w:fill="BFBFBF"/>
            <w:vAlign w:val="bottom"/>
          </w:tcPr>
          <w:p w14:paraId="6A37CD5A"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1013" w:type="dxa"/>
            <w:shd w:val="clear" w:color="auto" w:fill="BFBFBF"/>
            <w:vAlign w:val="bottom"/>
          </w:tcPr>
          <w:p w14:paraId="79CDE795"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Pretty</w:t>
            </w:r>
          </w:p>
        </w:tc>
        <w:tc>
          <w:tcPr>
            <w:tcW w:w="990" w:type="dxa"/>
            <w:vMerge/>
            <w:shd w:val="clear" w:color="auto" w:fill="BFBFBF"/>
          </w:tcPr>
          <w:p w14:paraId="6B3A42E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20" w:type="dxa"/>
            <w:vMerge/>
            <w:shd w:val="clear" w:color="auto" w:fill="BFBFBF"/>
          </w:tcPr>
          <w:p w14:paraId="35266B6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53" w:type="dxa"/>
            <w:vMerge/>
            <w:shd w:val="clear" w:color="auto" w:fill="BFBFBF"/>
          </w:tcPr>
          <w:p w14:paraId="1DF3C25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74" w:type="dxa"/>
            <w:vMerge/>
            <w:shd w:val="clear" w:color="auto" w:fill="BFBFBF"/>
          </w:tcPr>
          <w:p w14:paraId="2B7233C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5B400501" w14:textId="77777777" w:rsidTr="007E2376">
        <w:trPr>
          <w:jc w:val="center"/>
        </w:trPr>
        <w:tc>
          <w:tcPr>
            <w:tcW w:w="3627" w:type="dxa"/>
          </w:tcPr>
          <w:p w14:paraId="26AAB5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99" w:type="dxa"/>
          </w:tcPr>
          <w:p w14:paraId="7E0C69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82</w:t>
            </w:r>
          </w:p>
        </w:tc>
        <w:tc>
          <w:tcPr>
            <w:tcW w:w="765" w:type="dxa"/>
          </w:tcPr>
          <w:p w14:paraId="3D2E09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013" w:type="dxa"/>
          </w:tcPr>
          <w:p w14:paraId="2A38D4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990" w:type="dxa"/>
          </w:tcPr>
          <w:p w14:paraId="613962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720" w:type="dxa"/>
          </w:tcPr>
          <w:p w14:paraId="71832A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53" w:type="dxa"/>
          </w:tcPr>
          <w:p w14:paraId="4FF0FE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6B69F7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6B8A3D2" w14:textId="77777777" w:rsidTr="007E2376">
        <w:trPr>
          <w:jc w:val="center"/>
        </w:trPr>
        <w:tc>
          <w:tcPr>
            <w:tcW w:w="3627" w:type="dxa"/>
          </w:tcPr>
          <w:p w14:paraId="420CE9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Native-born</w:t>
            </w:r>
          </w:p>
        </w:tc>
        <w:tc>
          <w:tcPr>
            <w:tcW w:w="799" w:type="dxa"/>
          </w:tcPr>
          <w:p w14:paraId="04715F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765" w:type="dxa"/>
          </w:tcPr>
          <w:p w14:paraId="0C5BDE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013" w:type="dxa"/>
          </w:tcPr>
          <w:p w14:paraId="3B80B4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990" w:type="dxa"/>
          </w:tcPr>
          <w:p w14:paraId="538AF7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720" w:type="dxa"/>
          </w:tcPr>
          <w:p w14:paraId="15398B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53" w:type="dxa"/>
          </w:tcPr>
          <w:p w14:paraId="5BA7E8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53A1F1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0F1F374" w14:textId="77777777" w:rsidTr="007E2376">
        <w:trPr>
          <w:jc w:val="center"/>
        </w:trPr>
        <w:tc>
          <w:tcPr>
            <w:tcW w:w="3627" w:type="dxa"/>
          </w:tcPr>
          <w:p w14:paraId="747157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99" w:type="dxa"/>
          </w:tcPr>
          <w:p w14:paraId="3B237F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765" w:type="dxa"/>
          </w:tcPr>
          <w:p w14:paraId="5BD2DC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013" w:type="dxa"/>
          </w:tcPr>
          <w:p w14:paraId="434EF9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990" w:type="dxa"/>
          </w:tcPr>
          <w:p w14:paraId="47C521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720" w:type="dxa"/>
          </w:tcPr>
          <w:p w14:paraId="70A99C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53" w:type="dxa"/>
          </w:tcPr>
          <w:p w14:paraId="35DFEC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6A80F9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DF2EECF" w14:textId="77777777" w:rsidTr="007E2376">
        <w:trPr>
          <w:jc w:val="center"/>
        </w:trPr>
        <w:tc>
          <w:tcPr>
            <w:tcW w:w="3627" w:type="dxa"/>
          </w:tcPr>
          <w:p w14:paraId="0D159E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99" w:type="dxa"/>
          </w:tcPr>
          <w:p w14:paraId="117079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765" w:type="dxa"/>
          </w:tcPr>
          <w:p w14:paraId="22EBCA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1013" w:type="dxa"/>
          </w:tcPr>
          <w:p w14:paraId="4AC797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990" w:type="dxa"/>
          </w:tcPr>
          <w:p w14:paraId="65F922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720" w:type="dxa"/>
          </w:tcPr>
          <w:p w14:paraId="21B190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53" w:type="dxa"/>
          </w:tcPr>
          <w:p w14:paraId="33FA3E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223CB4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C56F6AD" w14:textId="77777777" w:rsidTr="007E2376">
        <w:trPr>
          <w:jc w:val="center"/>
        </w:trPr>
        <w:tc>
          <w:tcPr>
            <w:tcW w:w="3627" w:type="dxa"/>
          </w:tcPr>
          <w:p w14:paraId="3BC025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99" w:type="dxa"/>
          </w:tcPr>
          <w:p w14:paraId="557E03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765" w:type="dxa"/>
          </w:tcPr>
          <w:p w14:paraId="5E59F0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013" w:type="dxa"/>
          </w:tcPr>
          <w:p w14:paraId="3B67F5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990" w:type="dxa"/>
          </w:tcPr>
          <w:p w14:paraId="1E406E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720" w:type="dxa"/>
          </w:tcPr>
          <w:p w14:paraId="28CDE6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53" w:type="dxa"/>
          </w:tcPr>
          <w:p w14:paraId="7DFE15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178109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593E2A8" w14:textId="77777777" w:rsidTr="007E2376">
        <w:trPr>
          <w:jc w:val="center"/>
        </w:trPr>
        <w:tc>
          <w:tcPr>
            <w:tcW w:w="3627" w:type="dxa"/>
          </w:tcPr>
          <w:p w14:paraId="3F4230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99" w:type="dxa"/>
          </w:tcPr>
          <w:p w14:paraId="693852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93</w:t>
            </w:r>
          </w:p>
        </w:tc>
        <w:tc>
          <w:tcPr>
            <w:tcW w:w="765" w:type="dxa"/>
          </w:tcPr>
          <w:p w14:paraId="30B1C0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013" w:type="dxa"/>
          </w:tcPr>
          <w:p w14:paraId="2E34C1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990" w:type="dxa"/>
          </w:tcPr>
          <w:p w14:paraId="38F61B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720" w:type="dxa"/>
          </w:tcPr>
          <w:p w14:paraId="547AA2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53" w:type="dxa"/>
          </w:tcPr>
          <w:p w14:paraId="7FC4F4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41EE7F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1D13FFB" w14:textId="77777777" w:rsidTr="007E2376">
        <w:trPr>
          <w:jc w:val="center"/>
        </w:trPr>
        <w:tc>
          <w:tcPr>
            <w:tcW w:w="3627" w:type="dxa"/>
          </w:tcPr>
          <w:p w14:paraId="456B3A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99" w:type="dxa"/>
          </w:tcPr>
          <w:p w14:paraId="3DA750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80</w:t>
            </w:r>
          </w:p>
        </w:tc>
        <w:tc>
          <w:tcPr>
            <w:tcW w:w="765" w:type="dxa"/>
          </w:tcPr>
          <w:p w14:paraId="56DAF7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013" w:type="dxa"/>
          </w:tcPr>
          <w:p w14:paraId="295B20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990" w:type="dxa"/>
          </w:tcPr>
          <w:p w14:paraId="27F9B0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20" w:type="dxa"/>
          </w:tcPr>
          <w:p w14:paraId="30EB6F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53" w:type="dxa"/>
          </w:tcPr>
          <w:p w14:paraId="532068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1D4A2D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13905A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3E5E9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56.</w:t>
      </w:r>
      <w:r w:rsidRPr="00DE6C92">
        <w:rPr>
          <w:rFonts w:ascii="Georgia" w:hAnsi="Georgia"/>
          <w:sz w:val="22"/>
          <w:szCs w:val="22"/>
        </w:rPr>
        <w:tab/>
        <w:t>Would you say you can read a newspaper or book in Spanish -- very well, pretty well, just a little, or not at all?</w:t>
      </w:r>
    </w:p>
    <w:p w14:paraId="463551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710"/>
        <w:gridCol w:w="748"/>
        <w:gridCol w:w="909"/>
        <w:gridCol w:w="971"/>
        <w:gridCol w:w="682"/>
        <w:gridCol w:w="838"/>
        <w:gridCol w:w="1138"/>
      </w:tblGrid>
      <w:tr w:rsidR="004D6E25" w:rsidRPr="00DE6C92" w14:paraId="42A94D79" w14:textId="77777777" w:rsidTr="00CD2595">
        <w:trPr>
          <w:jc w:val="center"/>
        </w:trPr>
        <w:tc>
          <w:tcPr>
            <w:tcW w:w="3717" w:type="dxa"/>
            <w:vMerge w:val="restart"/>
            <w:shd w:val="clear" w:color="auto" w:fill="BFBFBF"/>
          </w:tcPr>
          <w:p w14:paraId="0676EE8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267" w:type="dxa"/>
            <w:gridSpan w:val="3"/>
            <w:shd w:val="clear" w:color="auto" w:fill="BFBFBF"/>
            <w:vAlign w:val="bottom"/>
          </w:tcPr>
          <w:p w14:paraId="1BA99513"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WELL</w:t>
            </w:r>
          </w:p>
        </w:tc>
        <w:tc>
          <w:tcPr>
            <w:tcW w:w="990" w:type="dxa"/>
            <w:vMerge w:val="restart"/>
            <w:shd w:val="clear" w:color="auto" w:fill="BFBFBF"/>
            <w:vAlign w:val="bottom"/>
          </w:tcPr>
          <w:p w14:paraId="53C8C02F"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Just a little</w:t>
            </w:r>
          </w:p>
        </w:tc>
        <w:tc>
          <w:tcPr>
            <w:tcW w:w="687" w:type="dxa"/>
            <w:vMerge w:val="restart"/>
            <w:shd w:val="clear" w:color="auto" w:fill="BFBFBF"/>
            <w:vAlign w:val="bottom"/>
          </w:tcPr>
          <w:p w14:paraId="5781B373"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754" w:type="dxa"/>
            <w:vMerge w:val="restart"/>
            <w:shd w:val="clear" w:color="auto" w:fill="BFBFBF"/>
            <w:vAlign w:val="bottom"/>
          </w:tcPr>
          <w:p w14:paraId="25CE1D98"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06" w:type="dxa"/>
            <w:vMerge w:val="restart"/>
            <w:shd w:val="clear" w:color="auto" w:fill="BFBFBF"/>
            <w:vAlign w:val="bottom"/>
          </w:tcPr>
          <w:p w14:paraId="6F520963"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93F0B82"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3B44C314" w14:textId="77777777" w:rsidTr="00CD2595">
        <w:trPr>
          <w:jc w:val="center"/>
        </w:trPr>
        <w:tc>
          <w:tcPr>
            <w:tcW w:w="3717" w:type="dxa"/>
            <w:vMerge/>
            <w:shd w:val="clear" w:color="auto" w:fill="BFBFBF"/>
          </w:tcPr>
          <w:p w14:paraId="740DED3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675" w:type="dxa"/>
            <w:shd w:val="clear" w:color="auto" w:fill="BFBFBF"/>
            <w:vAlign w:val="bottom"/>
          </w:tcPr>
          <w:p w14:paraId="5552B4D8"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743" w:type="dxa"/>
            <w:shd w:val="clear" w:color="auto" w:fill="BFBFBF"/>
            <w:vAlign w:val="bottom"/>
          </w:tcPr>
          <w:p w14:paraId="60F09629"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849" w:type="dxa"/>
            <w:shd w:val="clear" w:color="auto" w:fill="BFBFBF"/>
            <w:vAlign w:val="bottom"/>
          </w:tcPr>
          <w:p w14:paraId="08BD9EFB"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Pretty</w:t>
            </w:r>
          </w:p>
        </w:tc>
        <w:tc>
          <w:tcPr>
            <w:tcW w:w="990" w:type="dxa"/>
            <w:vMerge/>
            <w:shd w:val="clear" w:color="auto" w:fill="BFBFBF"/>
            <w:vAlign w:val="bottom"/>
          </w:tcPr>
          <w:p w14:paraId="6D88AEDD"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687" w:type="dxa"/>
            <w:vMerge/>
            <w:shd w:val="clear" w:color="auto" w:fill="BFBFBF"/>
            <w:vAlign w:val="bottom"/>
          </w:tcPr>
          <w:p w14:paraId="2FA95085"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54" w:type="dxa"/>
            <w:vMerge/>
            <w:shd w:val="clear" w:color="auto" w:fill="BFBFBF"/>
            <w:vAlign w:val="bottom"/>
          </w:tcPr>
          <w:p w14:paraId="0D82B817"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106" w:type="dxa"/>
            <w:vMerge/>
            <w:shd w:val="clear" w:color="auto" w:fill="BFBFBF"/>
            <w:vAlign w:val="bottom"/>
          </w:tcPr>
          <w:p w14:paraId="6ADCFF8D"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1AEC29E1" w14:textId="77777777" w:rsidTr="007E2376">
        <w:trPr>
          <w:jc w:val="center"/>
        </w:trPr>
        <w:tc>
          <w:tcPr>
            <w:tcW w:w="3717" w:type="dxa"/>
          </w:tcPr>
          <w:p w14:paraId="57FC9D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675" w:type="dxa"/>
          </w:tcPr>
          <w:p w14:paraId="1139AD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78</w:t>
            </w:r>
          </w:p>
        </w:tc>
        <w:tc>
          <w:tcPr>
            <w:tcW w:w="743" w:type="dxa"/>
          </w:tcPr>
          <w:p w14:paraId="6CB9FF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849" w:type="dxa"/>
          </w:tcPr>
          <w:p w14:paraId="369DB2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990" w:type="dxa"/>
          </w:tcPr>
          <w:p w14:paraId="5ACBFD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687" w:type="dxa"/>
          </w:tcPr>
          <w:p w14:paraId="5EBA46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754" w:type="dxa"/>
          </w:tcPr>
          <w:p w14:paraId="2B3958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6" w:type="dxa"/>
          </w:tcPr>
          <w:p w14:paraId="520B69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5965A37" w14:textId="77777777" w:rsidTr="007E2376">
        <w:trPr>
          <w:jc w:val="center"/>
        </w:trPr>
        <w:tc>
          <w:tcPr>
            <w:tcW w:w="3717" w:type="dxa"/>
          </w:tcPr>
          <w:p w14:paraId="710F62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Native-born</w:t>
            </w:r>
          </w:p>
        </w:tc>
        <w:tc>
          <w:tcPr>
            <w:tcW w:w="675" w:type="dxa"/>
          </w:tcPr>
          <w:p w14:paraId="764B1F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743" w:type="dxa"/>
          </w:tcPr>
          <w:p w14:paraId="3B0C4E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849" w:type="dxa"/>
          </w:tcPr>
          <w:p w14:paraId="621E06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990" w:type="dxa"/>
          </w:tcPr>
          <w:p w14:paraId="34F402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687" w:type="dxa"/>
          </w:tcPr>
          <w:p w14:paraId="1010E3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754" w:type="dxa"/>
          </w:tcPr>
          <w:p w14:paraId="73041B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6" w:type="dxa"/>
          </w:tcPr>
          <w:p w14:paraId="7F99AD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A329C0D" w14:textId="77777777" w:rsidTr="007E2376">
        <w:trPr>
          <w:jc w:val="center"/>
        </w:trPr>
        <w:tc>
          <w:tcPr>
            <w:tcW w:w="3717" w:type="dxa"/>
          </w:tcPr>
          <w:p w14:paraId="340FBD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675" w:type="dxa"/>
          </w:tcPr>
          <w:p w14:paraId="5AF823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743" w:type="dxa"/>
          </w:tcPr>
          <w:p w14:paraId="7C72B2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849" w:type="dxa"/>
          </w:tcPr>
          <w:p w14:paraId="5724BC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990" w:type="dxa"/>
          </w:tcPr>
          <w:p w14:paraId="3766A4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687" w:type="dxa"/>
          </w:tcPr>
          <w:p w14:paraId="77D478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754" w:type="dxa"/>
          </w:tcPr>
          <w:p w14:paraId="2D3099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6" w:type="dxa"/>
          </w:tcPr>
          <w:p w14:paraId="3C6F70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FC76F98" w14:textId="77777777" w:rsidTr="007E2376">
        <w:trPr>
          <w:jc w:val="center"/>
        </w:trPr>
        <w:tc>
          <w:tcPr>
            <w:tcW w:w="3717" w:type="dxa"/>
          </w:tcPr>
          <w:p w14:paraId="22994C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675" w:type="dxa"/>
          </w:tcPr>
          <w:p w14:paraId="6E2449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c>
          <w:tcPr>
            <w:tcW w:w="743" w:type="dxa"/>
          </w:tcPr>
          <w:p w14:paraId="0124F5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849" w:type="dxa"/>
          </w:tcPr>
          <w:p w14:paraId="01F620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990" w:type="dxa"/>
          </w:tcPr>
          <w:p w14:paraId="5A393C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687" w:type="dxa"/>
          </w:tcPr>
          <w:p w14:paraId="60D826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754" w:type="dxa"/>
          </w:tcPr>
          <w:p w14:paraId="5F43E9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6" w:type="dxa"/>
          </w:tcPr>
          <w:p w14:paraId="4B6153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4006825" w14:textId="77777777" w:rsidTr="007E2376">
        <w:trPr>
          <w:jc w:val="center"/>
        </w:trPr>
        <w:tc>
          <w:tcPr>
            <w:tcW w:w="3717" w:type="dxa"/>
          </w:tcPr>
          <w:p w14:paraId="51111A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675" w:type="dxa"/>
          </w:tcPr>
          <w:p w14:paraId="183252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93</w:t>
            </w:r>
          </w:p>
        </w:tc>
        <w:tc>
          <w:tcPr>
            <w:tcW w:w="743" w:type="dxa"/>
          </w:tcPr>
          <w:p w14:paraId="5D9E71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849" w:type="dxa"/>
          </w:tcPr>
          <w:p w14:paraId="22776F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990" w:type="dxa"/>
          </w:tcPr>
          <w:p w14:paraId="5B0D2C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687" w:type="dxa"/>
          </w:tcPr>
          <w:p w14:paraId="2366FD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754" w:type="dxa"/>
          </w:tcPr>
          <w:p w14:paraId="41271C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6" w:type="dxa"/>
          </w:tcPr>
          <w:p w14:paraId="148E59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478310C" w14:textId="77777777" w:rsidTr="007E2376">
        <w:trPr>
          <w:jc w:val="center"/>
        </w:trPr>
        <w:tc>
          <w:tcPr>
            <w:tcW w:w="3717" w:type="dxa"/>
          </w:tcPr>
          <w:p w14:paraId="0EA827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675" w:type="dxa"/>
          </w:tcPr>
          <w:p w14:paraId="640EFE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743" w:type="dxa"/>
          </w:tcPr>
          <w:p w14:paraId="2E387A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849" w:type="dxa"/>
          </w:tcPr>
          <w:p w14:paraId="47B7CF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990" w:type="dxa"/>
          </w:tcPr>
          <w:p w14:paraId="719CAB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687" w:type="dxa"/>
          </w:tcPr>
          <w:p w14:paraId="227BEF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754" w:type="dxa"/>
          </w:tcPr>
          <w:p w14:paraId="079BE9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6" w:type="dxa"/>
          </w:tcPr>
          <w:p w14:paraId="035239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8538F7D" w14:textId="77777777" w:rsidTr="007E2376">
        <w:trPr>
          <w:jc w:val="center"/>
        </w:trPr>
        <w:tc>
          <w:tcPr>
            <w:tcW w:w="3717" w:type="dxa"/>
          </w:tcPr>
          <w:p w14:paraId="11FE4F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675" w:type="dxa"/>
          </w:tcPr>
          <w:p w14:paraId="6429F2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743" w:type="dxa"/>
          </w:tcPr>
          <w:p w14:paraId="384EFA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849" w:type="dxa"/>
          </w:tcPr>
          <w:p w14:paraId="48DB8C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990" w:type="dxa"/>
          </w:tcPr>
          <w:p w14:paraId="29B58A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687" w:type="dxa"/>
          </w:tcPr>
          <w:p w14:paraId="349453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754" w:type="dxa"/>
          </w:tcPr>
          <w:p w14:paraId="396194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06" w:type="dxa"/>
          </w:tcPr>
          <w:p w14:paraId="6F854F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68B49F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46268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57.</w:t>
      </w:r>
      <w:r w:rsidRPr="00DE6C92">
        <w:rPr>
          <w:rFonts w:ascii="Georgia" w:hAnsi="Georgia"/>
          <w:sz w:val="22"/>
          <w:szCs w:val="22"/>
        </w:rPr>
        <w:tab/>
        <w:t>Would you say you can carry on a conversation in English, both understanding and speaking -- very well, pretty well, just a little, or not at all?</w:t>
      </w:r>
    </w:p>
    <w:p w14:paraId="7E48A8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0"/>
        <w:gridCol w:w="710"/>
        <w:gridCol w:w="748"/>
        <w:gridCol w:w="937"/>
        <w:gridCol w:w="889"/>
        <w:gridCol w:w="713"/>
        <w:gridCol w:w="838"/>
        <w:gridCol w:w="1138"/>
      </w:tblGrid>
      <w:tr w:rsidR="004D6E25" w:rsidRPr="00DE6C92" w14:paraId="306FD64C" w14:textId="77777777" w:rsidTr="00CD2595">
        <w:trPr>
          <w:jc w:val="center"/>
        </w:trPr>
        <w:tc>
          <w:tcPr>
            <w:tcW w:w="3614" w:type="dxa"/>
            <w:vMerge w:val="restart"/>
            <w:shd w:val="clear" w:color="auto" w:fill="BFBFBF"/>
          </w:tcPr>
          <w:p w14:paraId="4480449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311" w:type="dxa"/>
            <w:gridSpan w:val="3"/>
            <w:shd w:val="clear" w:color="auto" w:fill="BFBFBF"/>
            <w:vAlign w:val="bottom"/>
          </w:tcPr>
          <w:p w14:paraId="07D454C3"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WELL</w:t>
            </w:r>
          </w:p>
        </w:tc>
        <w:tc>
          <w:tcPr>
            <w:tcW w:w="897" w:type="dxa"/>
            <w:vMerge w:val="restart"/>
            <w:shd w:val="clear" w:color="auto" w:fill="BFBFBF"/>
            <w:vAlign w:val="bottom"/>
          </w:tcPr>
          <w:p w14:paraId="77C472A3"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Just a little</w:t>
            </w:r>
          </w:p>
        </w:tc>
        <w:tc>
          <w:tcPr>
            <w:tcW w:w="718" w:type="dxa"/>
            <w:vMerge w:val="restart"/>
            <w:shd w:val="clear" w:color="auto" w:fill="BFBFBF"/>
            <w:vAlign w:val="bottom"/>
          </w:tcPr>
          <w:p w14:paraId="466EC117"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809" w:type="dxa"/>
            <w:vMerge w:val="restart"/>
            <w:shd w:val="clear" w:color="auto" w:fill="BFBFBF"/>
            <w:vAlign w:val="bottom"/>
          </w:tcPr>
          <w:p w14:paraId="21F25C29"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14" w:type="dxa"/>
            <w:vMerge w:val="restart"/>
            <w:shd w:val="clear" w:color="auto" w:fill="BFBFBF"/>
            <w:vAlign w:val="bottom"/>
          </w:tcPr>
          <w:p w14:paraId="69C64B56"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7451627"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49C51BD6" w14:textId="77777777" w:rsidTr="00CD2595">
        <w:trPr>
          <w:jc w:val="center"/>
        </w:trPr>
        <w:tc>
          <w:tcPr>
            <w:tcW w:w="3614" w:type="dxa"/>
            <w:vMerge/>
            <w:shd w:val="clear" w:color="auto" w:fill="BFBFBF"/>
          </w:tcPr>
          <w:p w14:paraId="4D7CEC7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669" w:type="dxa"/>
            <w:shd w:val="clear" w:color="auto" w:fill="BFBFBF"/>
            <w:vAlign w:val="bottom"/>
          </w:tcPr>
          <w:p w14:paraId="4C885650"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703" w:type="dxa"/>
            <w:shd w:val="clear" w:color="auto" w:fill="BFBFBF"/>
            <w:vAlign w:val="bottom"/>
          </w:tcPr>
          <w:p w14:paraId="25642709"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939" w:type="dxa"/>
            <w:shd w:val="clear" w:color="auto" w:fill="BFBFBF"/>
            <w:vAlign w:val="bottom"/>
          </w:tcPr>
          <w:p w14:paraId="0E3A544C"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Pretty</w:t>
            </w:r>
          </w:p>
        </w:tc>
        <w:tc>
          <w:tcPr>
            <w:tcW w:w="897" w:type="dxa"/>
            <w:vMerge/>
            <w:shd w:val="clear" w:color="auto" w:fill="BFBFBF"/>
            <w:vAlign w:val="bottom"/>
          </w:tcPr>
          <w:p w14:paraId="6EC09AC8"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18" w:type="dxa"/>
            <w:vMerge/>
            <w:shd w:val="clear" w:color="auto" w:fill="BFBFBF"/>
            <w:vAlign w:val="bottom"/>
          </w:tcPr>
          <w:p w14:paraId="6DFEED2E"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9" w:type="dxa"/>
            <w:vMerge/>
            <w:shd w:val="clear" w:color="auto" w:fill="BFBFBF"/>
            <w:vAlign w:val="bottom"/>
          </w:tcPr>
          <w:p w14:paraId="67DDE7BB"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114" w:type="dxa"/>
            <w:vMerge/>
            <w:shd w:val="clear" w:color="auto" w:fill="BFBFBF"/>
            <w:vAlign w:val="bottom"/>
          </w:tcPr>
          <w:p w14:paraId="470FF209"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2DF9637B" w14:textId="77777777" w:rsidTr="007E2376">
        <w:trPr>
          <w:jc w:val="center"/>
        </w:trPr>
        <w:tc>
          <w:tcPr>
            <w:tcW w:w="3614" w:type="dxa"/>
          </w:tcPr>
          <w:p w14:paraId="29C9AF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669" w:type="dxa"/>
          </w:tcPr>
          <w:p w14:paraId="394D0B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703" w:type="dxa"/>
          </w:tcPr>
          <w:p w14:paraId="5BC759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939" w:type="dxa"/>
          </w:tcPr>
          <w:p w14:paraId="09C909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897" w:type="dxa"/>
          </w:tcPr>
          <w:p w14:paraId="007606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718" w:type="dxa"/>
          </w:tcPr>
          <w:p w14:paraId="4AE4DD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809" w:type="dxa"/>
          </w:tcPr>
          <w:p w14:paraId="490CB9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14" w:type="dxa"/>
          </w:tcPr>
          <w:p w14:paraId="08227B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B63AEF6" w14:textId="77777777" w:rsidTr="007E2376">
        <w:trPr>
          <w:jc w:val="center"/>
        </w:trPr>
        <w:tc>
          <w:tcPr>
            <w:tcW w:w="3614" w:type="dxa"/>
          </w:tcPr>
          <w:p w14:paraId="536A2F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Native-born</w:t>
            </w:r>
          </w:p>
        </w:tc>
        <w:tc>
          <w:tcPr>
            <w:tcW w:w="669" w:type="dxa"/>
          </w:tcPr>
          <w:p w14:paraId="2BACA5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703" w:type="dxa"/>
          </w:tcPr>
          <w:p w14:paraId="1943D6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939" w:type="dxa"/>
          </w:tcPr>
          <w:p w14:paraId="5A881D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897" w:type="dxa"/>
          </w:tcPr>
          <w:p w14:paraId="32ED0C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718" w:type="dxa"/>
          </w:tcPr>
          <w:p w14:paraId="4AF73E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09" w:type="dxa"/>
          </w:tcPr>
          <w:p w14:paraId="0A157B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14" w:type="dxa"/>
          </w:tcPr>
          <w:p w14:paraId="75272F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E954F28" w14:textId="77777777" w:rsidTr="007E2376">
        <w:trPr>
          <w:jc w:val="center"/>
        </w:trPr>
        <w:tc>
          <w:tcPr>
            <w:tcW w:w="3614" w:type="dxa"/>
          </w:tcPr>
          <w:p w14:paraId="3A3BFB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669" w:type="dxa"/>
          </w:tcPr>
          <w:p w14:paraId="2A2A03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703" w:type="dxa"/>
          </w:tcPr>
          <w:p w14:paraId="28D263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939" w:type="dxa"/>
          </w:tcPr>
          <w:p w14:paraId="2A4336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897" w:type="dxa"/>
          </w:tcPr>
          <w:p w14:paraId="6F7D72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718" w:type="dxa"/>
          </w:tcPr>
          <w:p w14:paraId="3A95FA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809" w:type="dxa"/>
          </w:tcPr>
          <w:p w14:paraId="26BE22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14" w:type="dxa"/>
          </w:tcPr>
          <w:p w14:paraId="6747F5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4E57B69" w14:textId="77777777" w:rsidTr="007E2376">
        <w:trPr>
          <w:jc w:val="center"/>
        </w:trPr>
        <w:tc>
          <w:tcPr>
            <w:tcW w:w="3614" w:type="dxa"/>
          </w:tcPr>
          <w:p w14:paraId="510A97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669" w:type="dxa"/>
          </w:tcPr>
          <w:p w14:paraId="1E7197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703" w:type="dxa"/>
          </w:tcPr>
          <w:p w14:paraId="06D131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939" w:type="dxa"/>
          </w:tcPr>
          <w:p w14:paraId="22597E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897" w:type="dxa"/>
          </w:tcPr>
          <w:p w14:paraId="5E4FCE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718" w:type="dxa"/>
          </w:tcPr>
          <w:p w14:paraId="36C065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09" w:type="dxa"/>
          </w:tcPr>
          <w:p w14:paraId="0DFC2E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14" w:type="dxa"/>
          </w:tcPr>
          <w:p w14:paraId="1E89BB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E50EA64" w14:textId="77777777" w:rsidTr="007E2376">
        <w:trPr>
          <w:jc w:val="center"/>
        </w:trPr>
        <w:tc>
          <w:tcPr>
            <w:tcW w:w="3614" w:type="dxa"/>
          </w:tcPr>
          <w:p w14:paraId="12BC2D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669" w:type="dxa"/>
          </w:tcPr>
          <w:p w14:paraId="5828B1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703" w:type="dxa"/>
          </w:tcPr>
          <w:p w14:paraId="2C3AE1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39" w:type="dxa"/>
          </w:tcPr>
          <w:p w14:paraId="69D914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897" w:type="dxa"/>
          </w:tcPr>
          <w:p w14:paraId="4801DA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718" w:type="dxa"/>
          </w:tcPr>
          <w:p w14:paraId="0A2AD1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809" w:type="dxa"/>
          </w:tcPr>
          <w:p w14:paraId="27BAD4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14" w:type="dxa"/>
          </w:tcPr>
          <w:p w14:paraId="457180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5AE6A7A" w14:textId="77777777" w:rsidTr="007E2376">
        <w:trPr>
          <w:jc w:val="center"/>
        </w:trPr>
        <w:tc>
          <w:tcPr>
            <w:tcW w:w="3614" w:type="dxa"/>
          </w:tcPr>
          <w:p w14:paraId="713CD6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669" w:type="dxa"/>
          </w:tcPr>
          <w:p w14:paraId="45FB9E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703" w:type="dxa"/>
          </w:tcPr>
          <w:p w14:paraId="60F382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939" w:type="dxa"/>
          </w:tcPr>
          <w:p w14:paraId="78D7B7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97" w:type="dxa"/>
          </w:tcPr>
          <w:p w14:paraId="06AD27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718" w:type="dxa"/>
          </w:tcPr>
          <w:p w14:paraId="3BC5F6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809" w:type="dxa"/>
          </w:tcPr>
          <w:p w14:paraId="348488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14" w:type="dxa"/>
          </w:tcPr>
          <w:p w14:paraId="5B6751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B982EAE" w14:textId="77777777" w:rsidTr="007E2376">
        <w:trPr>
          <w:jc w:val="center"/>
        </w:trPr>
        <w:tc>
          <w:tcPr>
            <w:tcW w:w="3614" w:type="dxa"/>
          </w:tcPr>
          <w:p w14:paraId="2F378F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669" w:type="dxa"/>
          </w:tcPr>
          <w:p w14:paraId="0176EF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81</w:t>
            </w:r>
          </w:p>
        </w:tc>
        <w:tc>
          <w:tcPr>
            <w:tcW w:w="703" w:type="dxa"/>
          </w:tcPr>
          <w:p w14:paraId="4ABD10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939" w:type="dxa"/>
          </w:tcPr>
          <w:p w14:paraId="523E1F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897" w:type="dxa"/>
          </w:tcPr>
          <w:p w14:paraId="3440A0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718" w:type="dxa"/>
          </w:tcPr>
          <w:p w14:paraId="2E5D23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09" w:type="dxa"/>
          </w:tcPr>
          <w:p w14:paraId="4629FD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14" w:type="dxa"/>
          </w:tcPr>
          <w:p w14:paraId="5400BE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584393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37756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br w:type="page"/>
      </w:r>
    </w:p>
    <w:p w14:paraId="04404E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58.</w:t>
      </w:r>
      <w:r w:rsidRPr="00DE6C92">
        <w:rPr>
          <w:rFonts w:ascii="Georgia" w:hAnsi="Georgia"/>
          <w:sz w:val="22"/>
          <w:szCs w:val="22"/>
        </w:rPr>
        <w:tab/>
        <w:t>Would you say you can read a newspaper or book in English -- very well, pretty well, just a little, or not at all?</w:t>
      </w:r>
    </w:p>
    <w:p w14:paraId="31FEC8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710"/>
        <w:gridCol w:w="791"/>
        <w:gridCol w:w="909"/>
        <w:gridCol w:w="886"/>
        <w:gridCol w:w="711"/>
        <w:gridCol w:w="838"/>
        <w:gridCol w:w="1138"/>
      </w:tblGrid>
      <w:tr w:rsidR="004D6E25" w:rsidRPr="00DE6C92" w14:paraId="4EA101C1" w14:textId="77777777" w:rsidTr="00CD2595">
        <w:trPr>
          <w:jc w:val="center"/>
        </w:trPr>
        <w:tc>
          <w:tcPr>
            <w:tcW w:w="3694" w:type="dxa"/>
            <w:vMerge w:val="restart"/>
            <w:shd w:val="clear" w:color="auto" w:fill="BFBFBF"/>
          </w:tcPr>
          <w:p w14:paraId="1655FBD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357" w:type="dxa"/>
            <w:gridSpan w:val="3"/>
            <w:shd w:val="clear" w:color="auto" w:fill="BFBFBF"/>
            <w:vAlign w:val="bottom"/>
          </w:tcPr>
          <w:p w14:paraId="7BAA91AF"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WELL</w:t>
            </w:r>
          </w:p>
        </w:tc>
        <w:tc>
          <w:tcPr>
            <w:tcW w:w="897" w:type="dxa"/>
            <w:vMerge w:val="restart"/>
            <w:shd w:val="clear" w:color="auto" w:fill="BFBFBF"/>
            <w:vAlign w:val="bottom"/>
          </w:tcPr>
          <w:p w14:paraId="59A3E414"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Just a little</w:t>
            </w:r>
          </w:p>
        </w:tc>
        <w:tc>
          <w:tcPr>
            <w:tcW w:w="718" w:type="dxa"/>
            <w:vMerge w:val="restart"/>
            <w:shd w:val="clear" w:color="auto" w:fill="BFBFBF"/>
            <w:vAlign w:val="bottom"/>
          </w:tcPr>
          <w:p w14:paraId="7F71B6B1"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809" w:type="dxa"/>
            <w:vMerge w:val="restart"/>
            <w:shd w:val="clear" w:color="auto" w:fill="BFBFBF"/>
            <w:vAlign w:val="bottom"/>
          </w:tcPr>
          <w:p w14:paraId="487AA5ED"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16" w:type="dxa"/>
            <w:vMerge w:val="restart"/>
            <w:shd w:val="clear" w:color="auto" w:fill="BFBFBF"/>
            <w:vAlign w:val="bottom"/>
          </w:tcPr>
          <w:p w14:paraId="243C583B"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A118ED3"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6F516F60" w14:textId="77777777" w:rsidTr="00CD2595">
        <w:trPr>
          <w:jc w:val="center"/>
        </w:trPr>
        <w:tc>
          <w:tcPr>
            <w:tcW w:w="3694" w:type="dxa"/>
            <w:vMerge/>
            <w:shd w:val="clear" w:color="auto" w:fill="BFBFBF"/>
          </w:tcPr>
          <w:p w14:paraId="11CD1F6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669" w:type="dxa"/>
            <w:shd w:val="clear" w:color="auto" w:fill="BFBFBF"/>
            <w:vAlign w:val="bottom"/>
          </w:tcPr>
          <w:p w14:paraId="053BA265"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794" w:type="dxa"/>
            <w:shd w:val="clear" w:color="auto" w:fill="BFBFBF"/>
            <w:vAlign w:val="bottom"/>
          </w:tcPr>
          <w:p w14:paraId="5BD1B197"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894" w:type="dxa"/>
            <w:shd w:val="clear" w:color="auto" w:fill="BFBFBF"/>
            <w:vAlign w:val="bottom"/>
          </w:tcPr>
          <w:p w14:paraId="1696D0D7"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Pretty</w:t>
            </w:r>
          </w:p>
        </w:tc>
        <w:tc>
          <w:tcPr>
            <w:tcW w:w="897" w:type="dxa"/>
            <w:vMerge/>
            <w:shd w:val="clear" w:color="auto" w:fill="BFBFBF"/>
            <w:vAlign w:val="bottom"/>
          </w:tcPr>
          <w:p w14:paraId="32D6798F"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718" w:type="dxa"/>
            <w:vMerge/>
            <w:shd w:val="clear" w:color="auto" w:fill="BFBFBF"/>
            <w:vAlign w:val="bottom"/>
          </w:tcPr>
          <w:p w14:paraId="6902384A"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9" w:type="dxa"/>
            <w:vMerge/>
            <w:shd w:val="clear" w:color="auto" w:fill="BFBFBF"/>
            <w:vAlign w:val="bottom"/>
          </w:tcPr>
          <w:p w14:paraId="15366AD1"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016" w:type="dxa"/>
            <w:vMerge/>
            <w:shd w:val="clear" w:color="auto" w:fill="BFBFBF"/>
            <w:vAlign w:val="bottom"/>
          </w:tcPr>
          <w:p w14:paraId="63AC9809"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594D4CBD" w14:textId="77777777" w:rsidTr="007E2376">
        <w:trPr>
          <w:jc w:val="center"/>
        </w:trPr>
        <w:tc>
          <w:tcPr>
            <w:tcW w:w="3694" w:type="dxa"/>
          </w:tcPr>
          <w:p w14:paraId="222ABB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669" w:type="dxa"/>
          </w:tcPr>
          <w:p w14:paraId="5C66E5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794" w:type="dxa"/>
          </w:tcPr>
          <w:p w14:paraId="7286EE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894" w:type="dxa"/>
          </w:tcPr>
          <w:p w14:paraId="3D7B62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97" w:type="dxa"/>
          </w:tcPr>
          <w:p w14:paraId="417DE3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718" w:type="dxa"/>
          </w:tcPr>
          <w:p w14:paraId="159BBE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809" w:type="dxa"/>
          </w:tcPr>
          <w:p w14:paraId="12D5C8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16" w:type="dxa"/>
          </w:tcPr>
          <w:p w14:paraId="2E6AFB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034EBC6" w14:textId="77777777" w:rsidTr="007E2376">
        <w:trPr>
          <w:jc w:val="center"/>
        </w:trPr>
        <w:tc>
          <w:tcPr>
            <w:tcW w:w="3694" w:type="dxa"/>
          </w:tcPr>
          <w:p w14:paraId="0585C7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Native-born</w:t>
            </w:r>
          </w:p>
        </w:tc>
        <w:tc>
          <w:tcPr>
            <w:tcW w:w="669" w:type="dxa"/>
          </w:tcPr>
          <w:p w14:paraId="783E8A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794" w:type="dxa"/>
          </w:tcPr>
          <w:p w14:paraId="124545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78</w:t>
            </w:r>
          </w:p>
        </w:tc>
        <w:tc>
          <w:tcPr>
            <w:tcW w:w="894" w:type="dxa"/>
          </w:tcPr>
          <w:p w14:paraId="067573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97" w:type="dxa"/>
          </w:tcPr>
          <w:p w14:paraId="62D1A0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718" w:type="dxa"/>
          </w:tcPr>
          <w:p w14:paraId="1F037B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09" w:type="dxa"/>
          </w:tcPr>
          <w:p w14:paraId="63ACFA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16" w:type="dxa"/>
          </w:tcPr>
          <w:p w14:paraId="7E1FAC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84C68D0" w14:textId="77777777" w:rsidTr="007E2376">
        <w:trPr>
          <w:jc w:val="center"/>
        </w:trPr>
        <w:tc>
          <w:tcPr>
            <w:tcW w:w="3694" w:type="dxa"/>
          </w:tcPr>
          <w:p w14:paraId="2945C0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669" w:type="dxa"/>
          </w:tcPr>
          <w:p w14:paraId="73F6E9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794" w:type="dxa"/>
          </w:tcPr>
          <w:p w14:paraId="627569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894" w:type="dxa"/>
          </w:tcPr>
          <w:p w14:paraId="4D5BF9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97" w:type="dxa"/>
          </w:tcPr>
          <w:p w14:paraId="5C7B07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718" w:type="dxa"/>
          </w:tcPr>
          <w:p w14:paraId="76E756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809" w:type="dxa"/>
          </w:tcPr>
          <w:p w14:paraId="23F074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16" w:type="dxa"/>
          </w:tcPr>
          <w:p w14:paraId="5AC2A5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FFD2E18" w14:textId="77777777" w:rsidTr="007E2376">
        <w:trPr>
          <w:jc w:val="center"/>
        </w:trPr>
        <w:tc>
          <w:tcPr>
            <w:tcW w:w="3694" w:type="dxa"/>
          </w:tcPr>
          <w:p w14:paraId="265DFE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669" w:type="dxa"/>
          </w:tcPr>
          <w:p w14:paraId="7F0125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794" w:type="dxa"/>
          </w:tcPr>
          <w:p w14:paraId="69F7E9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894" w:type="dxa"/>
          </w:tcPr>
          <w:p w14:paraId="66CC45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897" w:type="dxa"/>
          </w:tcPr>
          <w:p w14:paraId="45A351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718" w:type="dxa"/>
          </w:tcPr>
          <w:p w14:paraId="258591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809" w:type="dxa"/>
          </w:tcPr>
          <w:p w14:paraId="101EEF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16" w:type="dxa"/>
          </w:tcPr>
          <w:p w14:paraId="0DE407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A7183D9" w14:textId="77777777" w:rsidTr="007E2376">
        <w:trPr>
          <w:jc w:val="center"/>
        </w:trPr>
        <w:tc>
          <w:tcPr>
            <w:tcW w:w="3694" w:type="dxa"/>
          </w:tcPr>
          <w:p w14:paraId="2EDE3E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669" w:type="dxa"/>
          </w:tcPr>
          <w:p w14:paraId="1F13E1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794" w:type="dxa"/>
          </w:tcPr>
          <w:p w14:paraId="58C573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894" w:type="dxa"/>
          </w:tcPr>
          <w:p w14:paraId="29FB43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897" w:type="dxa"/>
          </w:tcPr>
          <w:p w14:paraId="27689B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718" w:type="dxa"/>
          </w:tcPr>
          <w:p w14:paraId="731433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809" w:type="dxa"/>
          </w:tcPr>
          <w:p w14:paraId="68FF1E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16" w:type="dxa"/>
          </w:tcPr>
          <w:p w14:paraId="1E42F9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A3A0ABF" w14:textId="77777777" w:rsidTr="007E2376">
        <w:trPr>
          <w:jc w:val="center"/>
        </w:trPr>
        <w:tc>
          <w:tcPr>
            <w:tcW w:w="3694" w:type="dxa"/>
          </w:tcPr>
          <w:p w14:paraId="3FDBC4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669" w:type="dxa"/>
          </w:tcPr>
          <w:p w14:paraId="6CFDAE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794" w:type="dxa"/>
          </w:tcPr>
          <w:p w14:paraId="5B2699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94" w:type="dxa"/>
          </w:tcPr>
          <w:p w14:paraId="72D401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97" w:type="dxa"/>
          </w:tcPr>
          <w:p w14:paraId="4A5605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718" w:type="dxa"/>
          </w:tcPr>
          <w:p w14:paraId="61261B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809" w:type="dxa"/>
          </w:tcPr>
          <w:p w14:paraId="0DEEEF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16" w:type="dxa"/>
          </w:tcPr>
          <w:p w14:paraId="226FE8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4B93276" w14:textId="77777777" w:rsidTr="007E2376">
        <w:trPr>
          <w:jc w:val="center"/>
        </w:trPr>
        <w:tc>
          <w:tcPr>
            <w:tcW w:w="3694" w:type="dxa"/>
          </w:tcPr>
          <w:p w14:paraId="5FBB15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669" w:type="dxa"/>
          </w:tcPr>
          <w:p w14:paraId="27415B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81</w:t>
            </w:r>
          </w:p>
        </w:tc>
        <w:tc>
          <w:tcPr>
            <w:tcW w:w="794" w:type="dxa"/>
          </w:tcPr>
          <w:p w14:paraId="114EF7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894" w:type="dxa"/>
          </w:tcPr>
          <w:p w14:paraId="1D7185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897" w:type="dxa"/>
          </w:tcPr>
          <w:p w14:paraId="270D4C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718" w:type="dxa"/>
          </w:tcPr>
          <w:p w14:paraId="443BF0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09" w:type="dxa"/>
          </w:tcPr>
          <w:p w14:paraId="4A83C5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16" w:type="dxa"/>
          </w:tcPr>
          <w:p w14:paraId="3C47AC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6FD18D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trike/>
          <w:sz w:val="22"/>
          <w:szCs w:val="22"/>
        </w:rPr>
      </w:pPr>
    </w:p>
    <w:p w14:paraId="55387B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trike/>
          <w:sz w:val="22"/>
          <w:szCs w:val="22"/>
        </w:rPr>
      </w:pPr>
    </w:p>
    <w:p w14:paraId="72DA91F6" w14:textId="77777777" w:rsidR="00D44F93" w:rsidRDefault="00D44F93">
      <w:pPr>
        <w:rPr>
          <w:rFonts w:ascii="Georgia" w:hAnsi="Georgia"/>
          <w:b/>
          <w:sz w:val="22"/>
          <w:szCs w:val="22"/>
        </w:rPr>
      </w:pPr>
      <w:r>
        <w:rPr>
          <w:rFonts w:ascii="Georgia" w:hAnsi="Georgia"/>
          <w:b/>
          <w:sz w:val="22"/>
          <w:szCs w:val="22"/>
        </w:rPr>
        <w:br w:type="page"/>
      </w:r>
    </w:p>
    <w:p w14:paraId="461E8D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IDENTITY</w:t>
      </w:r>
    </w:p>
    <w:p w14:paraId="1D15B0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41EC9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(READ) On another topic…</w:t>
      </w:r>
    </w:p>
    <w:p w14:paraId="0C345725" w14:textId="77777777" w:rsidR="00A81A25" w:rsidRPr="00DE6C92" w:rsidRDefault="00A81A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4EFFF1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(ASK ALL)</w:t>
      </w:r>
    </w:p>
    <w:p w14:paraId="4BD016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59.</w:t>
      </w:r>
      <w:r w:rsidRPr="00DE6C92">
        <w:rPr>
          <w:rFonts w:ascii="Georgia" w:hAnsi="Georgia"/>
          <w:sz w:val="22"/>
          <w:szCs w:val="22"/>
        </w:rPr>
        <w:tab/>
        <w:t xml:space="preserve">People sometimes use different terms to describe themselves. In general which ONE of the following terms do you use to describe yourself MOST OFTEN? </w:t>
      </w:r>
    </w:p>
    <w:p w14:paraId="08EBF5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tbl>
      <w:tblPr>
        <w:tblW w:w="8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8"/>
        <w:gridCol w:w="1155"/>
        <w:gridCol w:w="1230"/>
        <w:gridCol w:w="1324"/>
        <w:gridCol w:w="1207"/>
        <w:gridCol w:w="878"/>
        <w:gridCol w:w="1138"/>
      </w:tblGrid>
      <w:tr w:rsidR="007E2376" w:rsidRPr="00DE6C92" w14:paraId="50F02C1F" w14:textId="77777777" w:rsidTr="007E2376">
        <w:trPr>
          <w:jc w:val="center"/>
        </w:trPr>
        <w:tc>
          <w:tcPr>
            <w:tcW w:w="2187" w:type="dxa"/>
            <w:shd w:val="clear" w:color="auto" w:fill="C0C0C0"/>
          </w:tcPr>
          <w:p w14:paraId="5F39E3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15" w:type="dxa"/>
            <w:shd w:val="clear" w:color="auto" w:fill="C0C0C0"/>
            <w:vAlign w:val="bottom"/>
          </w:tcPr>
          <w:p w14:paraId="4AE6B9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Term for people of your heritage</w:t>
            </w:r>
          </w:p>
        </w:tc>
        <w:tc>
          <w:tcPr>
            <w:tcW w:w="1068" w:type="dxa"/>
            <w:shd w:val="clear" w:color="auto" w:fill="C0C0C0"/>
            <w:vAlign w:val="bottom"/>
          </w:tcPr>
          <w:p w14:paraId="106A09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 Latino/ Hispanic</w:t>
            </w:r>
          </w:p>
        </w:tc>
        <w:tc>
          <w:tcPr>
            <w:tcW w:w="1229" w:type="dxa"/>
            <w:shd w:val="clear" w:color="auto" w:fill="C0C0C0"/>
            <w:vAlign w:val="bottom"/>
          </w:tcPr>
          <w:p w14:paraId="4F012F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An American</w:t>
            </w:r>
          </w:p>
        </w:tc>
        <w:tc>
          <w:tcPr>
            <w:tcW w:w="1097" w:type="dxa"/>
            <w:shd w:val="clear" w:color="auto" w:fill="C0C0C0"/>
            <w:vAlign w:val="bottom"/>
          </w:tcPr>
          <w:p w14:paraId="7B984B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Depends</w:t>
            </w:r>
          </w:p>
        </w:tc>
        <w:tc>
          <w:tcPr>
            <w:tcW w:w="843" w:type="dxa"/>
            <w:shd w:val="clear" w:color="auto" w:fill="C0C0C0"/>
            <w:vAlign w:val="bottom"/>
          </w:tcPr>
          <w:p w14:paraId="1CA578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91" w:type="dxa"/>
            <w:shd w:val="clear" w:color="auto" w:fill="C0C0C0"/>
            <w:vAlign w:val="bottom"/>
          </w:tcPr>
          <w:p w14:paraId="131613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19278B4F" w14:textId="77777777" w:rsidTr="007E2376">
        <w:trPr>
          <w:jc w:val="center"/>
        </w:trPr>
        <w:tc>
          <w:tcPr>
            <w:tcW w:w="2187" w:type="dxa"/>
          </w:tcPr>
          <w:p w14:paraId="28D97A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15" w:type="dxa"/>
          </w:tcPr>
          <w:p w14:paraId="3A37A7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068" w:type="dxa"/>
          </w:tcPr>
          <w:p w14:paraId="041E43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229" w:type="dxa"/>
          </w:tcPr>
          <w:p w14:paraId="180BD1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097" w:type="dxa"/>
          </w:tcPr>
          <w:p w14:paraId="1860DB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43" w:type="dxa"/>
          </w:tcPr>
          <w:p w14:paraId="56C767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91" w:type="dxa"/>
          </w:tcPr>
          <w:p w14:paraId="3AC7AC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4A1D9B8" w14:textId="77777777" w:rsidTr="007E2376">
        <w:trPr>
          <w:jc w:val="center"/>
        </w:trPr>
        <w:tc>
          <w:tcPr>
            <w:tcW w:w="2187" w:type="dxa"/>
          </w:tcPr>
          <w:p w14:paraId="1D1825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15" w:type="dxa"/>
          </w:tcPr>
          <w:p w14:paraId="426EE3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068" w:type="dxa"/>
          </w:tcPr>
          <w:p w14:paraId="331EFC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229" w:type="dxa"/>
          </w:tcPr>
          <w:p w14:paraId="46C73E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097" w:type="dxa"/>
          </w:tcPr>
          <w:p w14:paraId="64C646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43" w:type="dxa"/>
          </w:tcPr>
          <w:p w14:paraId="258755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91" w:type="dxa"/>
          </w:tcPr>
          <w:p w14:paraId="53F838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B9ABEEF" w14:textId="77777777" w:rsidTr="007E2376">
        <w:trPr>
          <w:jc w:val="center"/>
        </w:trPr>
        <w:tc>
          <w:tcPr>
            <w:tcW w:w="2187" w:type="dxa"/>
          </w:tcPr>
          <w:p w14:paraId="002A68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15" w:type="dxa"/>
          </w:tcPr>
          <w:p w14:paraId="75F7A5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1068" w:type="dxa"/>
          </w:tcPr>
          <w:p w14:paraId="388E75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229" w:type="dxa"/>
          </w:tcPr>
          <w:p w14:paraId="4C3EFD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097" w:type="dxa"/>
          </w:tcPr>
          <w:p w14:paraId="278958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43" w:type="dxa"/>
          </w:tcPr>
          <w:p w14:paraId="5B04EB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91" w:type="dxa"/>
          </w:tcPr>
          <w:p w14:paraId="66DBDC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AF0281D" w14:textId="77777777" w:rsidTr="007E2376">
        <w:trPr>
          <w:jc w:val="center"/>
        </w:trPr>
        <w:tc>
          <w:tcPr>
            <w:tcW w:w="2187" w:type="dxa"/>
          </w:tcPr>
          <w:p w14:paraId="1A9B91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15" w:type="dxa"/>
          </w:tcPr>
          <w:p w14:paraId="5D3210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068" w:type="dxa"/>
          </w:tcPr>
          <w:p w14:paraId="64BCEF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229" w:type="dxa"/>
          </w:tcPr>
          <w:p w14:paraId="3F3D1B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097" w:type="dxa"/>
          </w:tcPr>
          <w:p w14:paraId="26487C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43" w:type="dxa"/>
          </w:tcPr>
          <w:p w14:paraId="45CD6A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91" w:type="dxa"/>
          </w:tcPr>
          <w:p w14:paraId="746969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F56C39F" w14:textId="77777777" w:rsidTr="007E2376">
        <w:trPr>
          <w:jc w:val="center"/>
        </w:trPr>
        <w:tc>
          <w:tcPr>
            <w:tcW w:w="2187" w:type="dxa"/>
          </w:tcPr>
          <w:p w14:paraId="3A3F94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15" w:type="dxa"/>
          </w:tcPr>
          <w:p w14:paraId="344087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068" w:type="dxa"/>
          </w:tcPr>
          <w:p w14:paraId="2A8FF0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229" w:type="dxa"/>
          </w:tcPr>
          <w:p w14:paraId="6F1A3A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97" w:type="dxa"/>
          </w:tcPr>
          <w:p w14:paraId="5C3372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43" w:type="dxa"/>
          </w:tcPr>
          <w:p w14:paraId="3CBF52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91" w:type="dxa"/>
          </w:tcPr>
          <w:p w14:paraId="12D5CE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A63C5E2" w14:textId="77777777" w:rsidTr="007E2376">
        <w:trPr>
          <w:jc w:val="center"/>
        </w:trPr>
        <w:tc>
          <w:tcPr>
            <w:tcW w:w="2187" w:type="dxa"/>
          </w:tcPr>
          <w:p w14:paraId="2E9B78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15" w:type="dxa"/>
          </w:tcPr>
          <w:p w14:paraId="1D5ACF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068" w:type="dxa"/>
          </w:tcPr>
          <w:p w14:paraId="3FCC48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229" w:type="dxa"/>
          </w:tcPr>
          <w:p w14:paraId="1AF4D0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97" w:type="dxa"/>
          </w:tcPr>
          <w:p w14:paraId="3CF907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43" w:type="dxa"/>
          </w:tcPr>
          <w:p w14:paraId="38AD2A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91" w:type="dxa"/>
          </w:tcPr>
          <w:p w14:paraId="6638C1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C770DB4" w14:textId="77777777" w:rsidTr="007E2376">
        <w:trPr>
          <w:jc w:val="center"/>
        </w:trPr>
        <w:tc>
          <w:tcPr>
            <w:tcW w:w="2187" w:type="dxa"/>
          </w:tcPr>
          <w:p w14:paraId="50AB31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15" w:type="dxa"/>
          </w:tcPr>
          <w:p w14:paraId="528520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068" w:type="dxa"/>
          </w:tcPr>
          <w:p w14:paraId="583BCB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229" w:type="dxa"/>
          </w:tcPr>
          <w:p w14:paraId="090CFF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097" w:type="dxa"/>
          </w:tcPr>
          <w:p w14:paraId="52B773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43" w:type="dxa"/>
          </w:tcPr>
          <w:p w14:paraId="62E018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91" w:type="dxa"/>
          </w:tcPr>
          <w:p w14:paraId="4A2A86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5E55A2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b/>
          <w:sz w:val="22"/>
          <w:szCs w:val="22"/>
          <w:highlight w:val="green"/>
        </w:rPr>
      </w:pPr>
      <w:r w:rsidRPr="00DE6C92">
        <w:rPr>
          <w:rFonts w:ascii="Georgia" w:hAnsi="Georgia"/>
          <w:sz w:val="22"/>
          <w:szCs w:val="22"/>
        </w:rPr>
        <w:tab/>
      </w:r>
      <w:r w:rsidRPr="00DE6C92">
        <w:rPr>
          <w:rFonts w:ascii="Georgia" w:hAnsi="Georgia"/>
          <w:sz w:val="22"/>
          <w:szCs w:val="22"/>
        </w:rPr>
        <w:tab/>
      </w:r>
      <w:r w:rsidRPr="00DE6C92">
        <w:rPr>
          <w:rFonts w:ascii="Georgia" w:hAnsi="Georgia"/>
          <w:sz w:val="22"/>
          <w:szCs w:val="22"/>
        </w:rPr>
        <w:tab/>
      </w:r>
    </w:p>
    <w:p w14:paraId="16473EB3" w14:textId="77777777" w:rsidR="00A81A25" w:rsidRPr="00DE6C92" w:rsidRDefault="00A81A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60</w:t>
      </w:r>
    </w:p>
    <w:p w14:paraId="463D0FBA" w14:textId="77777777" w:rsidR="00A81A25" w:rsidRPr="00DE6C92" w:rsidRDefault="00A81A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61</w:t>
      </w:r>
    </w:p>
    <w:p w14:paraId="2F911CFA" w14:textId="77777777" w:rsidR="00D44F93" w:rsidRDefault="00A81A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62</w:t>
      </w:r>
    </w:p>
    <w:p w14:paraId="6D116474" w14:textId="77777777" w:rsidR="00D44F93" w:rsidRDefault="00D44F93"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4F47BA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63.</w:t>
      </w:r>
      <w:r w:rsidRPr="00DE6C92">
        <w:rPr>
          <w:rFonts w:ascii="Georgia" w:hAnsi="Georgia"/>
          <w:sz w:val="22"/>
          <w:szCs w:val="22"/>
        </w:rPr>
        <w:tab/>
        <w:t xml:space="preserve">Please listen to the following statements and tell me which comes closer to your view. </w:t>
      </w:r>
    </w:p>
    <w:p w14:paraId="0DD797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5"/>
        <w:gridCol w:w="2495"/>
        <w:gridCol w:w="2501"/>
        <w:gridCol w:w="1170"/>
        <w:gridCol w:w="1230"/>
      </w:tblGrid>
      <w:tr w:rsidR="007E2376" w:rsidRPr="00DE6C92" w14:paraId="52DB7209" w14:textId="77777777" w:rsidTr="00D44F93">
        <w:trPr>
          <w:jc w:val="center"/>
        </w:trPr>
        <w:tc>
          <w:tcPr>
            <w:tcW w:w="2015" w:type="dxa"/>
            <w:shd w:val="clear" w:color="auto" w:fill="C0C0C0"/>
          </w:tcPr>
          <w:p w14:paraId="22ED61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495" w:type="dxa"/>
            <w:shd w:val="clear" w:color="auto" w:fill="C0C0C0"/>
            <w:vAlign w:val="bottom"/>
          </w:tcPr>
          <w:p w14:paraId="07B9C1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(Hispanics/Latinos) in the U.S. share a common culture</w:t>
            </w:r>
          </w:p>
        </w:tc>
        <w:tc>
          <w:tcPr>
            <w:tcW w:w="2501" w:type="dxa"/>
            <w:shd w:val="clear" w:color="auto" w:fill="C0C0C0"/>
            <w:vAlign w:val="bottom"/>
          </w:tcPr>
          <w:p w14:paraId="7C3C5E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(Hispanics/Latinos) in the U.S. have many different cultures</w:t>
            </w:r>
          </w:p>
        </w:tc>
        <w:tc>
          <w:tcPr>
            <w:tcW w:w="1170" w:type="dxa"/>
            <w:shd w:val="clear" w:color="auto" w:fill="C0C0C0"/>
            <w:vAlign w:val="bottom"/>
          </w:tcPr>
          <w:p w14:paraId="3310EA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30" w:type="dxa"/>
            <w:shd w:val="clear" w:color="auto" w:fill="C0C0C0"/>
            <w:vAlign w:val="bottom"/>
          </w:tcPr>
          <w:p w14:paraId="2AF6A3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54B5481" w14:textId="77777777" w:rsidTr="00D44F93">
        <w:trPr>
          <w:jc w:val="center"/>
        </w:trPr>
        <w:tc>
          <w:tcPr>
            <w:tcW w:w="2015" w:type="dxa"/>
          </w:tcPr>
          <w:p w14:paraId="47B2A4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2495" w:type="dxa"/>
          </w:tcPr>
          <w:p w14:paraId="2B5BC0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2501" w:type="dxa"/>
          </w:tcPr>
          <w:p w14:paraId="79E81D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69</w:t>
            </w:r>
          </w:p>
        </w:tc>
        <w:tc>
          <w:tcPr>
            <w:tcW w:w="1170" w:type="dxa"/>
          </w:tcPr>
          <w:p w14:paraId="58B2E1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30" w:type="dxa"/>
          </w:tcPr>
          <w:p w14:paraId="616F48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C8BD755" w14:textId="77777777" w:rsidTr="00D44F93">
        <w:trPr>
          <w:jc w:val="center"/>
        </w:trPr>
        <w:tc>
          <w:tcPr>
            <w:tcW w:w="2015" w:type="dxa"/>
          </w:tcPr>
          <w:p w14:paraId="35F582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2495" w:type="dxa"/>
          </w:tcPr>
          <w:p w14:paraId="26AB87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2501" w:type="dxa"/>
          </w:tcPr>
          <w:p w14:paraId="1D7CD9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170" w:type="dxa"/>
          </w:tcPr>
          <w:p w14:paraId="59C277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30" w:type="dxa"/>
          </w:tcPr>
          <w:p w14:paraId="1478E2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CAE7252" w14:textId="77777777" w:rsidTr="00D44F93">
        <w:trPr>
          <w:jc w:val="center"/>
        </w:trPr>
        <w:tc>
          <w:tcPr>
            <w:tcW w:w="2015" w:type="dxa"/>
          </w:tcPr>
          <w:p w14:paraId="1BD0D9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2495" w:type="dxa"/>
          </w:tcPr>
          <w:p w14:paraId="362C6D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2501" w:type="dxa"/>
          </w:tcPr>
          <w:p w14:paraId="616A34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1170" w:type="dxa"/>
          </w:tcPr>
          <w:p w14:paraId="426C49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30" w:type="dxa"/>
          </w:tcPr>
          <w:p w14:paraId="4F3EF0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8D8BB79" w14:textId="77777777" w:rsidTr="00D44F93">
        <w:trPr>
          <w:jc w:val="center"/>
        </w:trPr>
        <w:tc>
          <w:tcPr>
            <w:tcW w:w="2015" w:type="dxa"/>
          </w:tcPr>
          <w:p w14:paraId="0B6477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2495" w:type="dxa"/>
          </w:tcPr>
          <w:p w14:paraId="284FF1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2501" w:type="dxa"/>
          </w:tcPr>
          <w:p w14:paraId="1DDF6B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170" w:type="dxa"/>
          </w:tcPr>
          <w:p w14:paraId="1F24FC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30" w:type="dxa"/>
          </w:tcPr>
          <w:p w14:paraId="68F137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E0AF914" w14:textId="77777777" w:rsidTr="00D44F93">
        <w:trPr>
          <w:jc w:val="center"/>
        </w:trPr>
        <w:tc>
          <w:tcPr>
            <w:tcW w:w="2015" w:type="dxa"/>
          </w:tcPr>
          <w:p w14:paraId="7D9CBF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2495" w:type="dxa"/>
          </w:tcPr>
          <w:p w14:paraId="017390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2501" w:type="dxa"/>
          </w:tcPr>
          <w:p w14:paraId="496DAB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1170" w:type="dxa"/>
          </w:tcPr>
          <w:p w14:paraId="0F6BEC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30" w:type="dxa"/>
          </w:tcPr>
          <w:p w14:paraId="3A6ACB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59E3751" w14:textId="77777777" w:rsidTr="00D44F93">
        <w:trPr>
          <w:jc w:val="center"/>
        </w:trPr>
        <w:tc>
          <w:tcPr>
            <w:tcW w:w="2015" w:type="dxa"/>
          </w:tcPr>
          <w:p w14:paraId="76023D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2495" w:type="dxa"/>
          </w:tcPr>
          <w:p w14:paraId="4F112F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2501" w:type="dxa"/>
          </w:tcPr>
          <w:p w14:paraId="614FE0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73</w:t>
            </w:r>
          </w:p>
        </w:tc>
        <w:tc>
          <w:tcPr>
            <w:tcW w:w="1170" w:type="dxa"/>
          </w:tcPr>
          <w:p w14:paraId="506A5E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30" w:type="dxa"/>
          </w:tcPr>
          <w:p w14:paraId="1BB479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1E806E2" w14:textId="77777777" w:rsidTr="00D44F93">
        <w:trPr>
          <w:jc w:val="center"/>
        </w:trPr>
        <w:tc>
          <w:tcPr>
            <w:tcW w:w="2015" w:type="dxa"/>
          </w:tcPr>
          <w:p w14:paraId="51BD0F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2495" w:type="dxa"/>
          </w:tcPr>
          <w:p w14:paraId="5CF6F3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2501" w:type="dxa"/>
          </w:tcPr>
          <w:p w14:paraId="08DA4C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170" w:type="dxa"/>
          </w:tcPr>
          <w:p w14:paraId="39C4DC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30" w:type="dxa"/>
          </w:tcPr>
          <w:p w14:paraId="504A6A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4D5CF8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02BF9FC4" w14:textId="77777777" w:rsidR="00D44F93"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p>
    <w:p w14:paraId="0C60D6A8" w14:textId="77777777" w:rsidR="00D44F93" w:rsidRDefault="00D44F93">
      <w:pPr>
        <w:rPr>
          <w:rFonts w:ascii="Georgia" w:hAnsi="Georgia"/>
          <w:sz w:val="22"/>
          <w:szCs w:val="22"/>
        </w:rPr>
      </w:pPr>
      <w:r>
        <w:rPr>
          <w:rFonts w:ascii="Georgia" w:hAnsi="Georgia"/>
          <w:sz w:val="22"/>
          <w:szCs w:val="22"/>
        </w:rPr>
        <w:br w:type="page"/>
      </w:r>
    </w:p>
    <w:p w14:paraId="7A17A4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64.</w:t>
      </w:r>
      <w:r w:rsidRPr="00DE6C92">
        <w:rPr>
          <w:rFonts w:ascii="Georgia" w:hAnsi="Georgia"/>
          <w:sz w:val="22"/>
          <w:szCs w:val="22"/>
        </w:rPr>
        <w:tab/>
        <w:t>On the whole, do you think that (HISPANICS/LATINOS) have been more successful than other racial and ethnic minority groups in the U.S., less successful, or about equally successful?</w:t>
      </w:r>
    </w:p>
    <w:p w14:paraId="780340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1374"/>
        <w:gridCol w:w="1374"/>
        <w:gridCol w:w="1374"/>
        <w:gridCol w:w="1207"/>
        <w:gridCol w:w="878"/>
        <w:gridCol w:w="1214"/>
      </w:tblGrid>
      <w:tr w:rsidR="007E2376" w:rsidRPr="00DE6C92" w14:paraId="0BC171EE" w14:textId="77777777" w:rsidTr="00925683">
        <w:trPr>
          <w:jc w:val="center"/>
        </w:trPr>
        <w:tc>
          <w:tcPr>
            <w:tcW w:w="1243" w:type="dxa"/>
            <w:shd w:val="clear" w:color="auto" w:fill="C0C0C0"/>
          </w:tcPr>
          <w:p w14:paraId="2FBD86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363" w:type="dxa"/>
            <w:shd w:val="clear" w:color="auto" w:fill="C0C0C0"/>
            <w:vAlign w:val="bottom"/>
          </w:tcPr>
          <w:p w14:paraId="14F0AE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More successful</w:t>
            </w:r>
          </w:p>
        </w:tc>
        <w:tc>
          <w:tcPr>
            <w:tcW w:w="1363" w:type="dxa"/>
            <w:shd w:val="clear" w:color="auto" w:fill="C0C0C0"/>
            <w:vAlign w:val="bottom"/>
          </w:tcPr>
          <w:p w14:paraId="706C7B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Less successful</w:t>
            </w:r>
          </w:p>
        </w:tc>
        <w:tc>
          <w:tcPr>
            <w:tcW w:w="1363" w:type="dxa"/>
            <w:shd w:val="clear" w:color="auto" w:fill="C0C0C0"/>
            <w:vAlign w:val="bottom"/>
          </w:tcPr>
          <w:p w14:paraId="0CBD4F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About equally successful</w:t>
            </w:r>
          </w:p>
        </w:tc>
        <w:tc>
          <w:tcPr>
            <w:tcW w:w="1197" w:type="dxa"/>
            <w:shd w:val="clear" w:color="auto" w:fill="C0C0C0"/>
            <w:vAlign w:val="bottom"/>
          </w:tcPr>
          <w:p w14:paraId="55A479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Depends</w:t>
            </w:r>
          </w:p>
        </w:tc>
        <w:tc>
          <w:tcPr>
            <w:tcW w:w="872" w:type="dxa"/>
            <w:shd w:val="clear" w:color="auto" w:fill="C0C0C0"/>
            <w:vAlign w:val="bottom"/>
          </w:tcPr>
          <w:p w14:paraId="21D51A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74" w:type="dxa"/>
            <w:shd w:val="clear" w:color="auto" w:fill="C0C0C0"/>
            <w:vAlign w:val="bottom"/>
          </w:tcPr>
          <w:p w14:paraId="076D6B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43CB0D04" w14:textId="77777777" w:rsidTr="00925683">
        <w:trPr>
          <w:jc w:val="center"/>
        </w:trPr>
        <w:tc>
          <w:tcPr>
            <w:tcW w:w="1243" w:type="dxa"/>
          </w:tcPr>
          <w:p w14:paraId="173C70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63" w:type="dxa"/>
          </w:tcPr>
          <w:p w14:paraId="04C540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363" w:type="dxa"/>
          </w:tcPr>
          <w:p w14:paraId="1E48CA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363" w:type="dxa"/>
          </w:tcPr>
          <w:p w14:paraId="698FE2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197" w:type="dxa"/>
          </w:tcPr>
          <w:p w14:paraId="4FF17A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72" w:type="dxa"/>
          </w:tcPr>
          <w:p w14:paraId="7DE81D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74" w:type="dxa"/>
          </w:tcPr>
          <w:p w14:paraId="4CC886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9F6DC6F" w14:textId="77777777" w:rsidTr="00925683">
        <w:trPr>
          <w:jc w:val="center"/>
        </w:trPr>
        <w:tc>
          <w:tcPr>
            <w:tcW w:w="1243" w:type="dxa"/>
          </w:tcPr>
          <w:p w14:paraId="5FBF35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63" w:type="dxa"/>
          </w:tcPr>
          <w:p w14:paraId="45635B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363" w:type="dxa"/>
          </w:tcPr>
          <w:p w14:paraId="0FC517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363" w:type="dxa"/>
          </w:tcPr>
          <w:p w14:paraId="173558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197" w:type="dxa"/>
          </w:tcPr>
          <w:p w14:paraId="749C13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72" w:type="dxa"/>
          </w:tcPr>
          <w:p w14:paraId="22959E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74" w:type="dxa"/>
          </w:tcPr>
          <w:p w14:paraId="60EE1D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F127810" w14:textId="77777777" w:rsidTr="00925683">
        <w:trPr>
          <w:jc w:val="center"/>
        </w:trPr>
        <w:tc>
          <w:tcPr>
            <w:tcW w:w="1243" w:type="dxa"/>
          </w:tcPr>
          <w:p w14:paraId="7E7357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63" w:type="dxa"/>
          </w:tcPr>
          <w:p w14:paraId="29FD41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363" w:type="dxa"/>
          </w:tcPr>
          <w:p w14:paraId="73B82B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363" w:type="dxa"/>
          </w:tcPr>
          <w:p w14:paraId="7B70C8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197" w:type="dxa"/>
          </w:tcPr>
          <w:p w14:paraId="30BDD8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72" w:type="dxa"/>
          </w:tcPr>
          <w:p w14:paraId="7E2F02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74" w:type="dxa"/>
          </w:tcPr>
          <w:p w14:paraId="6C7066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9E56FC7" w14:textId="77777777" w:rsidTr="00925683">
        <w:trPr>
          <w:jc w:val="center"/>
        </w:trPr>
        <w:tc>
          <w:tcPr>
            <w:tcW w:w="1243" w:type="dxa"/>
          </w:tcPr>
          <w:p w14:paraId="7294C5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63" w:type="dxa"/>
          </w:tcPr>
          <w:p w14:paraId="507012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363" w:type="dxa"/>
          </w:tcPr>
          <w:p w14:paraId="767DE4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363" w:type="dxa"/>
          </w:tcPr>
          <w:p w14:paraId="56AF78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1197" w:type="dxa"/>
          </w:tcPr>
          <w:p w14:paraId="24BF7A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72" w:type="dxa"/>
          </w:tcPr>
          <w:p w14:paraId="60C7E5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74" w:type="dxa"/>
          </w:tcPr>
          <w:p w14:paraId="6FB125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1232B2D" w14:textId="77777777" w:rsidTr="00925683">
        <w:trPr>
          <w:jc w:val="center"/>
        </w:trPr>
        <w:tc>
          <w:tcPr>
            <w:tcW w:w="1243" w:type="dxa"/>
          </w:tcPr>
          <w:p w14:paraId="71FE0C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63" w:type="dxa"/>
          </w:tcPr>
          <w:p w14:paraId="3A1FF6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363" w:type="dxa"/>
          </w:tcPr>
          <w:p w14:paraId="774DFD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363" w:type="dxa"/>
          </w:tcPr>
          <w:p w14:paraId="060AF3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197" w:type="dxa"/>
          </w:tcPr>
          <w:p w14:paraId="6D3BB5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72" w:type="dxa"/>
          </w:tcPr>
          <w:p w14:paraId="26A1FA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74" w:type="dxa"/>
          </w:tcPr>
          <w:p w14:paraId="2F1B9B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42C9BBB" w14:textId="77777777" w:rsidTr="00925683">
        <w:trPr>
          <w:jc w:val="center"/>
        </w:trPr>
        <w:tc>
          <w:tcPr>
            <w:tcW w:w="1243" w:type="dxa"/>
          </w:tcPr>
          <w:p w14:paraId="4D3C3D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63" w:type="dxa"/>
          </w:tcPr>
          <w:p w14:paraId="1B1532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363" w:type="dxa"/>
          </w:tcPr>
          <w:p w14:paraId="1751E4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363" w:type="dxa"/>
          </w:tcPr>
          <w:p w14:paraId="3BAAC0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197" w:type="dxa"/>
          </w:tcPr>
          <w:p w14:paraId="20BA06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72" w:type="dxa"/>
          </w:tcPr>
          <w:p w14:paraId="1B9CC6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74" w:type="dxa"/>
          </w:tcPr>
          <w:p w14:paraId="6873F9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EB1DDAC" w14:textId="77777777" w:rsidTr="00925683">
        <w:trPr>
          <w:jc w:val="center"/>
        </w:trPr>
        <w:tc>
          <w:tcPr>
            <w:tcW w:w="1243" w:type="dxa"/>
          </w:tcPr>
          <w:p w14:paraId="7E5F2C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63" w:type="dxa"/>
          </w:tcPr>
          <w:p w14:paraId="243078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363" w:type="dxa"/>
          </w:tcPr>
          <w:p w14:paraId="727864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363" w:type="dxa"/>
          </w:tcPr>
          <w:p w14:paraId="0FA32E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197" w:type="dxa"/>
          </w:tcPr>
          <w:p w14:paraId="023E8D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72" w:type="dxa"/>
          </w:tcPr>
          <w:p w14:paraId="34D887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74" w:type="dxa"/>
          </w:tcPr>
          <w:p w14:paraId="71C8C8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4891E0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1F6EF550" w14:textId="77777777" w:rsidR="007E2376" w:rsidRPr="00DE6C92" w:rsidRDefault="009A694A" w:rsidP="007E2376">
      <w:pPr>
        <w:rPr>
          <w:rFonts w:ascii="Georgia" w:hAnsi="Georgia"/>
          <w:sz w:val="22"/>
          <w:szCs w:val="22"/>
        </w:rPr>
      </w:pPr>
      <w:r w:rsidRPr="00DE6C92">
        <w:rPr>
          <w:rFonts w:ascii="Georgia" w:hAnsi="Georgia"/>
          <w:b/>
          <w:sz w:val="22"/>
          <w:szCs w:val="22"/>
        </w:rPr>
        <w:t>NO QUESTION 65</w:t>
      </w:r>
    </w:p>
    <w:p w14:paraId="7EC5B2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br w:type="page"/>
        <w:t>ASSIMILATION – IMMIGRANT EXPERIENCE</w:t>
      </w:r>
    </w:p>
    <w:p w14:paraId="01558B84" w14:textId="77777777" w:rsidR="007E2376" w:rsidRPr="00DE6C92" w:rsidRDefault="007E2376" w:rsidP="007E2376">
      <w:pPr>
        <w:rPr>
          <w:rFonts w:ascii="Georgia" w:hAnsi="Georgia"/>
          <w:sz w:val="22"/>
          <w:szCs w:val="22"/>
        </w:rPr>
      </w:pPr>
      <w:r w:rsidRPr="00DE6C92">
        <w:rPr>
          <w:rFonts w:ascii="Georgia" w:hAnsi="Georgia"/>
          <w:sz w:val="22"/>
          <w:szCs w:val="22"/>
        </w:rPr>
        <w:t>(READ) On another topic…</w:t>
      </w:r>
    </w:p>
    <w:p w14:paraId="49D5F722" w14:textId="77777777" w:rsidR="007E2376" w:rsidRPr="00DE6C92" w:rsidRDefault="007E2376" w:rsidP="007E2376">
      <w:pPr>
        <w:rPr>
          <w:rFonts w:ascii="Georgia" w:hAnsi="Georgia"/>
          <w:sz w:val="22"/>
          <w:szCs w:val="22"/>
        </w:rPr>
      </w:pPr>
    </w:p>
    <w:p w14:paraId="3076A5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66.</w:t>
      </w:r>
      <w:r w:rsidRPr="00DE6C92">
        <w:rPr>
          <w:rFonts w:ascii="Georgia" w:hAnsi="Georgia"/>
          <w:sz w:val="22"/>
          <w:szCs w:val="22"/>
        </w:rPr>
        <w:tab/>
        <w:t>Overall would you say (INSERT) (IS/ARE) better in the United States, better in (the country your parents or ancestors came from/Puerto Rico/the country you came from), or about the same?</w:t>
      </w:r>
    </w:p>
    <w:p w14:paraId="52B13B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744513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w:t>
      </w:r>
      <w:r w:rsidRPr="00DE6C92">
        <w:rPr>
          <w:rFonts w:ascii="Georgia" w:hAnsi="Georgia"/>
          <w:sz w:val="22"/>
          <w:szCs w:val="22"/>
        </w:rPr>
        <w:tab/>
        <w:t>Treatment of the poor</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1130"/>
        <w:gridCol w:w="1854"/>
        <w:gridCol w:w="1080"/>
        <w:gridCol w:w="1350"/>
        <w:gridCol w:w="1408"/>
      </w:tblGrid>
      <w:tr w:rsidR="007E2376" w:rsidRPr="00DE6C92" w14:paraId="681F76C0" w14:textId="77777777" w:rsidTr="007E2376">
        <w:trPr>
          <w:jc w:val="center"/>
        </w:trPr>
        <w:tc>
          <w:tcPr>
            <w:tcW w:w="1876" w:type="dxa"/>
            <w:shd w:val="clear" w:color="auto" w:fill="C0C0C0"/>
          </w:tcPr>
          <w:p w14:paraId="18F849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30" w:type="dxa"/>
            <w:shd w:val="clear" w:color="auto" w:fill="C0C0C0"/>
            <w:vAlign w:val="bottom"/>
          </w:tcPr>
          <w:p w14:paraId="082A03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the US</w:t>
            </w:r>
          </w:p>
        </w:tc>
        <w:tc>
          <w:tcPr>
            <w:tcW w:w="1854" w:type="dxa"/>
            <w:shd w:val="clear" w:color="auto" w:fill="C0C0C0"/>
            <w:vAlign w:val="bottom"/>
          </w:tcPr>
          <w:p w14:paraId="4EE78D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country you/your parents came from</w:t>
            </w:r>
          </w:p>
        </w:tc>
        <w:tc>
          <w:tcPr>
            <w:tcW w:w="1080" w:type="dxa"/>
            <w:shd w:val="clear" w:color="auto" w:fill="C0C0C0"/>
            <w:vAlign w:val="bottom"/>
          </w:tcPr>
          <w:p w14:paraId="2431EE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Same</w:t>
            </w:r>
          </w:p>
        </w:tc>
        <w:tc>
          <w:tcPr>
            <w:tcW w:w="1350" w:type="dxa"/>
            <w:shd w:val="clear" w:color="auto" w:fill="C0C0C0"/>
            <w:vAlign w:val="bottom"/>
          </w:tcPr>
          <w:p w14:paraId="2A976C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408" w:type="dxa"/>
            <w:shd w:val="clear" w:color="auto" w:fill="C0C0C0"/>
            <w:vAlign w:val="bottom"/>
          </w:tcPr>
          <w:p w14:paraId="0E1C20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17495A1" w14:textId="77777777" w:rsidTr="007E2376">
        <w:trPr>
          <w:jc w:val="center"/>
        </w:trPr>
        <w:tc>
          <w:tcPr>
            <w:tcW w:w="1876" w:type="dxa"/>
          </w:tcPr>
          <w:p w14:paraId="1A1B8A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30" w:type="dxa"/>
          </w:tcPr>
          <w:p w14:paraId="2D8B06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69</w:t>
            </w:r>
          </w:p>
        </w:tc>
        <w:tc>
          <w:tcPr>
            <w:tcW w:w="1854" w:type="dxa"/>
          </w:tcPr>
          <w:p w14:paraId="49744D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80" w:type="dxa"/>
          </w:tcPr>
          <w:p w14:paraId="0DC5A9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350" w:type="dxa"/>
          </w:tcPr>
          <w:p w14:paraId="72F93F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5EFB80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D9CEE3E" w14:textId="77777777" w:rsidTr="007E2376">
        <w:trPr>
          <w:jc w:val="center"/>
        </w:trPr>
        <w:tc>
          <w:tcPr>
            <w:tcW w:w="1876" w:type="dxa"/>
          </w:tcPr>
          <w:p w14:paraId="209D35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30" w:type="dxa"/>
          </w:tcPr>
          <w:p w14:paraId="4A082A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854" w:type="dxa"/>
          </w:tcPr>
          <w:p w14:paraId="3665A6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080" w:type="dxa"/>
          </w:tcPr>
          <w:p w14:paraId="74A0AD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350" w:type="dxa"/>
          </w:tcPr>
          <w:p w14:paraId="532F9A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8" w:type="dxa"/>
          </w:tcPr>
          <w:p w14:paraId="643D45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D1CB99A" w14:textId="77777777" w:rsidTr="007E2376">
        <w:trPr>
          <w:jc w:val="center"/>
        </w:trPr>
        <w:tc>
          <w:tcPr>
            <w:tcW w:w="1876" w:type="dxa"/>
          </w:tcPr>
          <w:p w14:paraId="286C88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30" w:type="dxa"/>
          </w:tcPr>
          <w:p w14:paraId="66B312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1854" w:type="dxa"/>
          </w:tcPr>
          <w:p w14:paraId="7EE34F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80" w:type="dxa"/>
          </w:tcPr>
          <w:p w14:paraId="716816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350" w:type="dxa"/>
          </w:tcPr>
          <w:p w14:paraId="412E28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22D3A9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C618207" w14:textId="77777777" w:rsidTr="007E2376">
        <w:trPr>
          <w:jc w:val="center"/>
        </w:trPr>
        <w:tc>
          <w:tcPr>
            <w:tcW w:w="1876" w:type="dxa"/>
          </w:tcPr>
          <w:p w14:paraId="42091C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30" w:type="dxa"/>
          </w:tcPr>
          <w:p w14:paraId="72A814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1854" w:type="dxa"/>
          </w:tcPr>
          <w:p w14:paraId="3531FE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80" w:type="dxa"/>
          </w:tcPr>
          <w:p w14:paraId="59F281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350" w:type="dxa"/>
          </w:tcPr>
          <w:p w14:paraId="4769D4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8" w:type="dxa"/>
          </w:tcPr>
          <w:p w14:paraId="4218CC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65D4F1F" w14:textId="77777777" w:rsidTr="007E2376">
        <w:trPr>
          <w:jc w:val="center"/>
        </w:trPr>
        <w:tc>
          <w:tcPr>
            <w:tcW w:w="1876" w:type="dxa"/>
          </w:tcPr>
          <w:p w14:paraId="53C636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30" w:type="dxa"/>
          </w:tcPr>
          <w:p w14:paraId="761C7B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76</w:t>
            </w:r>
          </w:p>
        </w:tc>
        <w:tc>
          <w:tcPr>
            <w:tcW w:w="1854" w:type="dxa"/>
          </w:tcPr>
          <w:p w14:paraId="3DBB1B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80" w:type="dxa"/>
          </w:tcPr>
          <w:p w14:paraId="4E29E8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350" w:type="dxa"/>
          </w:tcPr>
          <w:p w14:paraId="38D4B4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5316A2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C1AC8E9" w14:textId="77777777" w:rsidTr="007E2376">
        <w:trPr>
          <w:jc w:val="center"/>
        </w:trPr>
        <w:tc>
          <w:tcPr>
            <w:tcW w:w="1876" w:type="dxa"/>
          </w:tcPr>
          <w:p w14:paraId="64B128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30" w:type="dxa"/>
          </w:tcPr>
          <w:p w14:paraId="7B6631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854" w:type="dxa"/>
          </w:tcPr>
          <w:p w14:paraId="1A964F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80" w:type="dxa"/>
          </w:tcPr>
          <w:p w14:paraId="1374CB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350" w:type="dxa"/>
          </w:tcPr>
          <w:p w14:paraId="02BC2D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0836DF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179B22F" w14:textId="77777777" w:rsidTr="007E2376">
        <w:trPr>
          <w:jc w:val="center"/>
        </w:trPr>
        <w:tc>
          <w:tcPr>
            <w:tcW w:w="1876" w:type="dxa"/>
          </w:tcPr>
          <w:p w14:paraId="6A9A6D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30" w:type="dxa"/>
          </w:tcPr>
          <w:p w14:paraId="4176E4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854" w:type="dxa"/>
          </w:tcPr>
          <w:p w14:paraId="091F40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080" w:type="dxa"/>
          </w:tcPr>
          <w:p w14:paraId="0F0C3C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350" w:type="dxa"/>
          </w:tcPr>
          <w:p w14:paraId="636C06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8" w:type="dxa"/>
          </w:tcPr>
          <w:p w14:paraId="425351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4B56F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 xml:space="preserve"> </w:t>
      </w:r>
    </w:p>
    <w:p w14:paraId="3F812E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b.</w:t>
      </w:r>
      <w:r w:rsidRPr="00DE6C92">
        <w:rPr>
          <w:rFonts w:ascii="Georgia" w:hAnsi="Georgia"/>
          <w:sz w:val="22"/>
          <w:szCs w:val="22"/>
        </w:rPr>
        <w:tab/>
        <w:t xml:space="preserve">The moral values of society </w:t>
      </w:r>
    </w:p>
    <w:p w14:paraId="59F4CA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1130"/>
        <w:gridCol w:w="1854"/>
        <w:gridCol w:w="1080"/>
        <w:gridCol w:w="1350"/>
        <w:gridCol w:w="1408"/>
      </w:tblGrid>
      <w:tr w:rsidR="007E2376" w:rsidRPr="00DE6C92" w14:paraId="60929542" w14:textId="77777777" w:rsidTr="007E2376">
        <w:trPr>
          <w:jc w:val="center"/>
        </w:trPr>
        <w:tc>
          <w:tcPr>
            <w:tcW w:w="1876" w:type="dxa"/>
            <w:shd w:val="clear" w:color="auto" w:fill="C0C0C0"/>
          </w:tcPr>
          <w:p w14:paraId="1F0A41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30" w:type="dxa"/>
            <w:shd w:val="clear" w:color="auto" w:fill="C0C0C0"/>
            <w:vAlign w:val="bottom"/>
          </w:tcPr>
          <w:p w14:paraId="676CCA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the US</w:t>
            </w:r>
          </w:p>
        </w:tc>
        <w:tc>
          <w:tcPr>
            <w:tcW w:w="1854" w:type="dxa"/>
            <w:shd w:val="clear" w:color="auto" w:fill="C0C0C0"/>
            <w:vAlign w:val="bottom"/>
          </w:tcPr>
          <w:p w14:paraId="53AB56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country you/your parents came from</w:t>
            </w:r>
          </w:p>
        </w:tc>
        <w:tc>
          <w:tcPr>
            <w:tcW w:w="1080" w:type="dxa"/>
            <w:shd w:val="clear" w:color="auto" w:fill="C0C0C0"/>
            <w:vAlign w:val="bottom"/>
          </w:tcPr>
          <w:p w14:paraId="6F32DC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Same</w:t>
            </w:r>
          </w:p>
        </w:tc>
        <w:tc>
          <w:tcPr>
            <w:tcW w:w="1350" w:type="dxa"/>
            <w:shd w:val="clear" w:color="auto" w:fill="C0C0C0"/>
            <w:vAlign w:val="bottom"/>
          </w:tcPr>
          <w:p w14:paraId="0D3768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408" w:type="dxa"/>
            <w:shd w:val="clear" w:color="auto" w:fill="C0C0C0"/>
            <w:vAlign w:val="bottom"/>
          </w:tcPr>
          <w:p w14:paraId="21C012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678F3379" w14:textId="77777777" w:rsidTr="007E2376">
        <w:trPr>
          <w:jc w:val="center"/>
        </w:trPr>
        <w:tc>
          <w:tcPr>
            <w:tcW w:w="1876" w:type="dxa"/>
          </w:tcPr>
          <w:p w14:paraId="727500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30" w:type="dxa"/>
          </w:tcPr>
          <w:p w14:paraId="0D96CF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854" w:type="dxa"/>
          </w:tcPr>
          <w:p w14:paraId="6DB347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080" w:type="dxa"/>
          </w:tcPr>
          <w:p w14:paraId="11BF98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350" w:type="dxa"/>
          </w:tcPr>
          <w:p w14:paraId="7E3B85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4C6C08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CD2D029" w14:textId="77777777" w:rsidTr="007E2376">
        <w:trPr>
          <w:jc w:val="center"/>
        </w:trPr>
        <w:tc>
          <w:tcPr>
            <w:tcW w:w="1876" w:type="dxa"/>
          </w:tcPr>
          <w:p w14:paraId="7BB697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30" w:type="dxa"/>
          </w:tcPr>
          <w:p w14:paraId="26DB1A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854" w:type="dxa"/>
          </w:tcPr>
          <w:p w14:paraId="3E899B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080" w:type="dxa"/>
          </w:tcPr>
          <w:p w14:paraId="400E31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350" w:type="dxa"/>
          </w:tcPr>
          <w:p w14:paraId="7B82EF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8" w:type="dxa"/>
          </w:tcPr>
          <w:p w14:paraId="692F0B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973876A" w14:textId="77777777" w:rsidTr="007E2376">
        <w:trPr>
          <w:jc w:val="center"/>
        </w:trPr>
        <w:tc>
          <w:tcPr>
            <w:tcW w:w="1876" w:type="dxa"/>
          </w:tcPr>
          <w:p w14:paraId="4E88A0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30" w:type="dxa"/>
          </w:tcPr>
          <w:p w14:paraId="6A8795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854" w:type="dxa"/>
          </w:tcPr>
          <w:p w14:paraId="6E6E46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080" w:type="dxa"/>
          </w:tcPr>
          <w:p w14:paraId="178DC5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350" w:type="dxa"/>
          </w:tcPr>
          <w:p w14:paraId="34E78B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31DD7F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7FC7588" w14:textId="77777777" w:rsidTr="007E2376">
        <w:trPr>
          <w:jc w:val="center"/>
        </w:trPr>
        <w:tc>
          <w:tcPr>
            <w:tcW w:w="1876" w:type="dxa"/>
          </w:tcPr>
          <w:p w14:paraId="001EA7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30" w:type="dxa"/>
          </w:tcPr>
          <w:p w14:paraId="331289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854" w:type="dxa"/>
          </w:tcPr>
          <w:p w14:paraId="6939CF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080" w:type="dxa"/>
          </w:tcPr>
          <w:p w14:paraId="69C730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350" w:type="dxa"/>
          </w:tcPr>
          <w:p w14:paraId="19ADE7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8" w:type="dxa"/>
          </w:tcPr>
          <w:p w14:paraId="3F94BB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C5A0CC3" w14:textId="77777777" w:rsidTr="007E2376">
        <w:trPr>
          <w:jc w:val="center"/>
        </w:trPr>
        <w:tc>
          <w:tcPr>
            <w:tcW w:w="1876" w:type="dxa"/>
          </w:tcPr>
          <w:p w14:paraId="3B35CB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30" w:type="dxa"/>
          </w:tcPr>
          <w:p w14:paraId="19BCB4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854" w:type="dxa"/>
          </w:tcPr>
          <w:p w14:paraId="7776C3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080" w:type="dxa"/>
          </w:tcPr>
          <w:p w14:paraId="223E28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350" w:type="dxa"/>
          </w:tcPr>
          <w:p w14:paraId="45B6EA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1548FE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D4697CC" w14:textId="77777777" w:rsidTr="007E2376">
        <w:trPr>
          <w:jc w:val="center"/>
        </w:trPr>
        <w:tc>
          <w:tcPr>
            <w:tcW w:w="1876" w:type="dxa"/>
          </w:tcPr>
          <w:p w14:paraId="15A86E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30" w:type="dxa"/>
          </w:tcPr>
          <w:p w14:paraId="79ADBA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854" w:type="dxa"/>
          </w:tcPr>
          <w:p w14:paraId="18E253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080" w:type="dxa"/>
          </w:tcPr>
          <w:p w14:paraId="3DA5A5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350" w:type="dxa"/>
          </w:tcPr>
          <w:p w14:paraId="16C543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28C94A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C7F5738" w14:textId="77777777" w:rsidTr="007E2376">
        <w:trPr>
          <w:jc w:val="center"/>
        </w:trPr>
        <w:tc>
          <w:tcPr>
            <w:tcW w:w="1876" w:type="dxa"/>
          </w:tcPr>
          <w:p w14:paraId="283A4F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30" w:type="dxa"/>
          </w:tcPr>
          <w:p w14:paraId="60029B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854" w:type="dxa"/>
          </w:tcPr>
          <w:p w14:paraId="5F12FC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080" w:type="dxa"/>
          </w:tcPr>
          <w:p w14:paraId="766A8D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350" w:type="dxa"/>
          </w:tcPr>
          <w:p w14:paraId="70B239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8" w:type="dxa"/>
          </w:tcPr>
          <w:p w14:paraId="00515D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4C41ED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840BD16" w14:textId="77777777" w:rsidR="00D44F93"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06A2C552" w14:textId="77777777" w:rsidR="00D44F93" w:rsidRDefault="00D44F93">
      <w:pPr>
        <w:rPr>
          <w:rFonts w:ascii="Georgia" w:hAnsi="Georgia"/>
          <w:sz w:val="22"/>
          <w:szCs w:val="22"/>
        </w:rPr>
      </w:pPr>
      <w:r>
        <w:rPr>
          <w:rFonts w:ascii="Georgia" w:hAnsi="Georgia"/>
          <w:sz w:val="22"/>
          <w:szCs w:val="22"/>
        </w:rPr>
        <w:br w:type="page"/>
      </w:r>
    </w:p>
    <w:p w14:paraId="2D7883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c.</w:t>
      </w:r>
      <w:r w:rsidRPr="00DE6C92">
        <w:rPr>
          <w:rFonts w:ascii="Georgia" w:hAnsi="Georgia"/>
          <w:sz w:val="22"/>
          <w:szCs w:val="22"/>
        </w:rPr>
        <w:tab/>
        <w:t xml:space="preserve">The strength of family ties </w:t>
      </w:r>
    </w:p>
    <w:p w14:paraId="0358AB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1130"/>
        <w:gridCol w:w="1854"/>
        <w:gridCol w:w="1080"/>
        <w:gridCol w:w="1350"/>
        <w:gridCol w:w="1408"/>
      </w:tblGrid>
      <w:tr w:rsidR="007E2376" w:rsidRPr="00DE6C92" w14:paraId="3F94AA95" w14:textId="77777777" w:rsidTr="007E2376">
        <w:trPr>
          <w:jc w:val="center"/>
        </w:trPr>
        <w:tc>
          <w:tcPr>
            <w:tcW w:w="1876" w:type="dxa"/>
            <w:shd w:val="clear" w:color="auto" w:fill="C0C0C0"/>
          </w:tcPr>
          <w:p w14:paraId="7BA4E4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30" w:type="dxa"/>
            <w:shd w:val="clear" w:color="auto" w:fill="C0C0C0"/>
            <w:vAlign w:val="bottom"/>
          </w:tcPr>
          <w:p w14:paraId="7FCC05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the US</w:t>
            </w:r>
          </w:p>
        </w:tc>
        <w:tc>
          <w:tcPr>
            <w:tcW w:w="1854" w:type="dxa"/>
            <w:shd w:val="clear" w:color="auto" w:fill="C0C0C0"/>
            <w:vAlign w:val="bottom"/>
          </w:tcPr>
          <w:p w14:paraId="5104AB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country you/your parents came from</w:t>
            </w:r>
          </w:p>
        </w:tc>
        <w:tc>
          <w:tcPr>
            <w:tcW w:w="1080" w:type="dxa"/>
            <w:shd w:val="clear" w:color="auto" w:fill="C0C0C0"/>
            <w:vAlign w:val="bottom"/>
          </w:tcPr>
          <w:p w14:paraId="3B23F7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Same</w:t>
            </w:r>
          </w:p>
        </w:tc>
        <w:tc>
          <w:tcPr>
            <w:tcW w:w="1350" w:type="dxa"/>
            <w:shd w:val="clear" w:color="auto" w:fill="C0C0C0"/>
            <w:vAlign w:val="bottom"/>
          </w:tcPr>
          <w:p w14:paraId="6DDAF6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408" w:type="dxa"/>
            <w:shd w:val="clear" w:color="auto" w:fill="C0C0C0"/>
            <w:vAlign w:val="bottom"/>
          </w:tcPr>
          <w:p w14:paraId="042FF9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16293C8" w14:textId="77777777" w:rsidTr="007E2376">
        <w:trPr>
          <w:jc w:val="center"/>
        </w:trPr>
        <w:tc>
          <w:tcPr>
            <w:tcW w:w="1876" w:type="dxa"/>
          </w:tcPr>
          <w:p w14:paraId="4560DE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30" w:type="dxa"/>
          </w:tcPr>
          <w:p w14:paraId="304ACC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854" w:type="dxa"/>
          </w:tcPr>
          <w:p w14:paraId="409981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080" w:type="dxa"/>
          </w:tcPr>
          <w:p w14:paraId="5C174C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350" w:type="dxa"/>
          </w:tcPr>
          <w:p w14:paraId="04E2A9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069DDE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C4AB632" w14:textId="77777777" w:rsidTr="007E2376">
        <w:trPr>
          <w:jc w:val="center"/>
        </w:trPr>
        <w:tc>
          <w:tcPr>
            <w:tcW w:w="1876" w:type="dxa"/>
          </w:tcPr>
          <w:p w14:paraId="6DCC5B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30" w:type="dxa"/>
          </w:tcPr>
          <w:p w14:paraId="53DF94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854" w:type="dxa"/>
          </w:tcPr>
          <w:p w14:paraId="43441E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080" w:type="dxa"/>
          </w:tcPr>
          <w:p w14:paraId="276218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350" w:type="dxa"/>
          </w:tcPr>
          <w:p w14:paraId="796203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404042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E645D79" w14:textId="77777777" w:rsidTr="007E2376">
        <w:trPr>
          <w:jc w:val="center"/>
        </w:trPr>
        <w:tc>
          <w:tcPr>
            <w:tcW w:w="1876" w:type="dxa"/>
          </w:tcPr>
          <w:p w14:paraId="593C83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30" w:type="dxa"/>
          </w:tcPr>
          <w:p w14:paraId="0195DE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854" w:type="dxa"/>
          </w:tcPr>
          <w:p w14:paraId="6D8662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080" w:type="dxa"/>
          </w:tcPr>
          <w:p w14:paraId="57797A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350" w:type="dxa"/>
          </w:tcPr>
          <w:p w14:paraId="6A5DAD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08" w:type="dxa"/>
          </w:tcPr>
          <w:p w14:paraId="26C4FE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135E603" w14:textId="77777777" w:rsidTr="007E2376">
        <w:trPr>
          <w:jc w:val="center"/>
        </w:trPr>
        <w:tc>
          <w:tcPr>
            <w:tcW w:w="1876" w:type="dxa"/>
          </w:tcPr>
          <w:p w14:paraId="1B62D7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30" w:type="dxa"/>
          </w:tcPr>
          <w:p w14:paraId="39E4D8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854" w:type="dxa"/>
          </w:tcPr>
          <w:p w14:paraId="1B4304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080" w:type="dxa"/>
          </w:tcPr>
          <w:p w14:paraId="750735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350" w:type="dxa"/>
          </w:tcPr>
          <w:p w14:paraId="30932A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18D7FD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8C4D4F0" w14:textId="77777777" w:rsidTr="007E2376">
        <w:trPr>
          <w:jc w:val="center"/>
        </w:trPr>
        <w:tc>
          <w:tcPr>
            <w:tcW w:w="1876" w:type="dxa"/>
          </w:tcPr>
          <w:p w14:paraId="7BC5C4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30" w:type="dxa"/>
          </w:tcPr>
          <w:p w14:paraId="6D0895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854" w:type="dxa"/>
          </w:tcPr>
          <w:p w14:paraId="7D503C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080" w:type="dxa"/>
          </w:tcPr>
          <w:p w14:paraId="0A37D5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350" w:type="dxa"/>
          </w:tcPr>
          <w:p w14:paraId="1AF69B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408" w:type="dxa"/>
          </w:tcPr>
          <w:p w14:paraId="01B8C7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C0E522C" w14:textId="77777777" w:rsidTr="007E2376">
        <w:trPr>
          <w:jc w:val="center"/>
        </w:trPr>
        <w:tc>
          <w:tcPr>
            <w:tcW w:w="1876" w:type="dxa"/>
          </w:tcPr>
          <w:p w14:paraId="2229BD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30" w:type="dxa"/>
          </w:tcPr>
          <w:p w14:paraId="36605E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854" w:type="dxa"/>
          </w:tcPr>
          <w:p w14:paraId="2A13CE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080" w:type="dxa"/>
          </w:tcPr>
          <w:p w14:paraId="54EC6A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350" w:type="dxa"/>
          </w:tcPr>
          <w:p w14:paraId="0CAF94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46F04E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686EFE1" w14:textId="77777777" w:rsidTr="007E2376">
        <w:trPr>
          <w:jc w:val="center"/>
        </w:trPr>
        <w:tc>
          <w:tcPr>
            <w:tcW w:w="1876" w:type="dxa"/>
          </w:tcPr>
          <w:p w14:paraId="1C732C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30" w:type="dxa"/>
          </w:tcPr>
          <w:p w14:paraId="0977DA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854" w:type="dxa"/>
          </w:tcPr>
          <w:p w14:paraId="55F6AD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080" w:type="dxa"/>
          </w:tcPr>
          <w:p w14:paraId="735E64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350" w:type="dxa"/>
          </w:tcPr>
          <w:p w14:paraId="074BE5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05B331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41AD5F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333A9B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d.</w:t>
      </w:r>
      <w:r w:rsidRPr="00DE6C92">
        <w:rPr>
          <w:rFonts w:ascii="Georgia" w:hAnsi="Georgia"/>
          <w:sz w:val="22"/>
          <w:szCs w:val="22"/>
        </w:rPr>
        <w:tab/>
        <w:t xml:space="preserve">The opportunity to get ahead </w:t>
      </w:r>
    </w:p>
    <w:p w14:paraId="6A7E7C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1130"/>
        <w:gridCol w:w="1854"/>
        <w:gridCol w:w="1080"/>
        <w:gridCol w:w="1350"/>
        <w:gridCol w:w="1408"/>
      </w:tblGrid>
      <w:tr w:rsidR="007E2376" w:rsidRPr="00DE6C92" w14:paraId="2A37594F" w14:textId="77777777" w:rsidTr="007E2376">
        <w:trPr>
          <w:jc w:val="center"/>
        </w:trPr>
        <w:tc>
          <w:tcPr>
            <w:tcW w:w="1876" w:type="dxa"/>
            <w:shd w:val="clear" w:color="auto" w:fill="C0C0C0"/>
          </w:tcPr>
          <w:p w14:paraId="117325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30" w:type="dxa"/>
            <w:shd w:val="clear" w:color="auto" w:fill="C0C0C0"/>
            <w:vAlign w:val="bottom"/>
          </w:tcPr>
          <w:p w14:paraId="096371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the US</w:t>
            </w:r>
          </w:p>
        </w:tc>
        <w:tc>
          <w:tcPr>
            <w:tcW w:w="1854" w:type="dxa"/>
            <w:shd w:val="clear" w:color="auto" w:fill="C0C0C0"/>
            <w:vAlign w:val="bottom"/>
          </w:tcPr>
          <w:p w14:paraId="46F982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country you/your parents came from</w:t>
            </w:r>
          </w:p>
        </w:tc>
        <w:tc>
          <w:tcPr>
            <w:tcW w:w="1080" w:type="dxa"/>
            <w:shd w:val="clear" w:color="auto" w:fill="C0C0C0"/>
            <w:vAlign w:val="bottom"/>
          </w:tcPr>
          <w:p w14:paraId="6D0490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Same</w:t>
            </w:r>
          </w:p>
        </w:tc>
        <w:tc>
          <w:tcPr>
            <w:tcW w:w="1350" w:type="dxa"/>
            <w:shd w:val="clear" w:color="auto" w:fill="C0C0C0"/>
            <w:vAlign w:val="bottom"/>
          </w:tcPr>
          <w:p w14:paraId="632884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408" w:type="dxa"/>
            <w:shd w:val="clear" w:color="auto" w:fill="C0C0C0"/>
            <w:vAlign w:val="bottom"/>
          </w:tcPr>
          <w:p w14:paraId="2474A6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30D9F428" w14:textId="77777777" w:rsidTr="007E2376">
        <w:trPr>
          <w:jc w:val="center"/>
        </w:trPr>
        <w:tc>
          <w:tcPr>
            <w:tcW w:w="1876" w:type="dxa"/>
          </w:tcPr>
          <w:p w14:paraId="2869E8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30" w:type="dxa"/>
          </w:tcPr>
          <w:p w14:paraId="021942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1854" w:type="dxa"/>
          </w:tcPr>
          <w:p w14:paraId="1E0DC5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80" w:type="dxa"/>
          </w:tcPr>
          <w:p w14:paraId="117179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350" w:type="dxa"/>
          </w:tcPr>
          <w:p w14:paraId="495C12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6C3B0F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C9A1DE2" w14:textId="77777777" w:rsidTr="007E2376">
        <w:trPr>
          <w:jc w:val="center"/>
        </w:trPr>
        <w:tc>
          <w:tcPr>
            <w:tcW w:w="1876" w:type="dxa"/>
          </w:tcPr>
          <w:p w14:paraId="34785D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30" w:type="dxa"/>
          </w:tcPr>
          <w:p w14:paraId="08A7CF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85</w:t>
            </w:r>
          </w:p>
        </w:tc>
        <w:tc>
          <w:tcPr>
            <w:tcW w:w="1854" w:type="dxa"/>
          </w:tcPr>
          <w:p w14:paraId="28CEEB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80" w:type="dxa"/>
          </w:tcPr>
          <w:p w14:paraId="252DCD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350" w:type="dxa"/>
          </w:tcPr>
          <w:p w14:paraId="694175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0F3B2F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A3CF32A" w14:textId="77777777" w:rsidTr="007E2376">
        <w:trPr>
          <w:jc w:val="center"/>
        </w:trPr>
        <w:tc>
          <w:tcPr>
            <w:tcW w:w="1876" w:type="dxa"/>
          </w:tcPr>
          <w:p w14:paraId="6F7965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30" w:type="dxa"/>
          </w:tcPr>
          <w:p w14:paraId="1F464F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88</w:t>
            </w:r>
          </w:p>
        </w:tc>
        <w:tc>
          <w:tcPr>
            <w:tcW w:w="1854" w:type="dxa"/>
          </w:tcPr>
          <w:p w14:paraId="676363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80" w:type="dxa"/>
          </w:tcPr>
          <w:p w14:paraId="6AE41C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350" w:type="dxa"/>
          </w:tcPr>
          <w:p w14:paraId="4C1875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8" w:type="dxa"/>
          </w:tcPr>
          <w:p w14:paraId="615739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DB830D3" w14:textId="77777777" w:rsidTr="007E2376">
        <w:trPr>
          <w:jc w:val="center"/>
        </w:trPr>
        <w:tc>
          <w:tcPr>
            <w:tcW w:w="1876" w:type="dxa"/>
          </w:tcPr>
          <w:p w14:paraId="3F4990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30" w:type="dxa"/>
          </w:tcPr>
          <w:p w14:paraId="04288E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86</w:t>
            </w:r>
          </w:p>
        </w:tc>
        <w:tc>
          <w:tcPr>
            <w:tcW w:w="1854" w:type="dxa"/>
          </w:tcPr>
          <w:p w14:paraId="22F66D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80" w:type="dxa"/>
          </w:tcPr>
          <w:p w14:paraId="62C141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350" w:type="dxa"/>
          </w:tcPr>
          <w:p w14:paraId="2AF76F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7172D7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59B1850" w14:textId="77777777" w:rsidTr="007E2376">
        <w:trPr>
          <w:jc w:val="center"/>
        </w:trPr>
        <w:tc>
          <w:tcPr>
            <w:tcW w:w="1876" w:type="dxa"/>
          </w:tcPr>
          <w:p w14:paraId="7E35FD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30" w:type="dxa"/>
          </w:tcPr>
          <w:p w14:paraId="784F96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88</w:t>
            </w:r>
          </w:p>
        </w:tc>
        <w:tc>
          <w:tcPr>
            <w:tcW w:w="1854" w:type="dxa"/>
          </w:tcPr>
          <w:p w14:paraId="205FC2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80" w:type="dxa"/>
          </w:tcPr>
          <w:p w14:paraId="14C78F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350" w:type="dxa"/>
          </w:tcPr>
          <w:p w14:paraId="46D1ED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8" w:type="dxa"/>
          </w:tcPr>
          <w:p w14:paraId="7E90D7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4FE774D" w14:textId="77777777" w:rsidTr="007E2376">
        <w:trPr>
          <w:jc w:val="center"/>
        </w:trPr>
        <w:tc>
          <w:tcPr>
            <w:tcW w:w="1876" w:type="dxa"/>
          </w:tcPr>
          <w:p w14:paraId="7A0075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30" w:type="dxa"/>
          </w:tcPr>
          <w:p w14:paraId="7EA5B1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1854" w:type="dxa"/>
          </w:tcPr>
          <w:p w14:paraId="3599A8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80" w:type="dxa"/>
          </w:tcPr>
          <w:p w14:paraId="62E4B8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350" w:type="dxa"/>
          </w:tcPr>
          <w:p w14:paraId="7B9994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08" w:type="dxa"/>
          </w:tcPr>
          <w:p w14:paraId="4DE212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2A0943C" w14:textId="77777777" w:rsidTr="007E2376">
        <w:trPr>
          <w:jc w:val="center"/>
        </w:trPr>
        <w:tc>
          <w:tcPr>
            <w:tcW w:w="1876" w:type="dxa"/>
          </w:tcPr>
          <w:p w14:paraId="6133C2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30" w:type="dxa"/>
          </w:tcPr>
          <w:p w14:paraId="19BB85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1854" w:type="dxa"/>
          </w:tcPr>
          <w:p w14:paraId="49FF1C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80" w:type="dxa"/>
          </w:tcPr>
          <w:p w14:paraId="5AE346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350" w:type="dxa"/>
          </w:tcPr>
          <w:p w14:paraId="5C0FF1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6AB165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556398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68E952CD" w14:textId="77777777" w:rsidR="00400CE4" w:rsidRPr="00DE6C92" w:rsidRDefault="00400CE4"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66e</w:t>
      </w:r>
    </w:p>
    <w:p w14:paraId="5A1A5F02" w14:textId="77777777" w:rsidR="00400CE4" w:rsidRPr="00DE6C92" w:rsidRDefault="00400CE4"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0BBB614" w14:textId="77777777" w:rsidR="00D44F93" w:rsidRDefault="00D44F93">
      <w:pPr>
        <w:rPr>
          <w:rFonts w:ascii="Georgia" w:hAnsi="Georgia"/>
          <w:sz w:val="22"/>
          <w:szCs w:val="22"/>
        </w:rPr>
      </w:pPr>
      <w:r>
        <w:rPr>
          <w:rFonts w:ascii="Georgia" w:hAnsi="Georgia"/>
          <w:sz w:val="22"/>
          <w:szCs w:val="22"/>
        </w:rPr>
        <w:br w:type="page"/>
      </w:r>
    </w:p>
    <w:p w14:paraId="7C44FB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f.</w:t>
      </w:r>
      <w:r w:rsidRPr="00DE6C92">
        <w:rPr>
          <w:rFonts w:ascii="Georgia" w:hAnsi="Georgia"/>
          <w:sz w:val="22"/>
          <w:szCs w:val="22"/>
        </w:rPr>
        <w:tab/>
        <w:t>The conditions for raising children</w:t>
      </w:r>
    </w:p>
    <w:p w14:paraId="7D7AD0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1130"/>
        <w:gridCol w:w="1854"/>
        <w:gridCol w:w="1080"/>
        <w:gridCol w:w="1350"/>
        <w:gridCol w:w="1408"/>
      </w:tblGrid>
      <w:tr w:rsidR="007E2376" w:rsidRPr="00DE6C92" w14:paraId="28D2B626" w14:textId="77777777" w:rsidTr="007E2376">
        <w:trPr>
          <w:jc w:val="center"/>
        </w:trPr>
        <w:tc>
          <w:tcPr>
            <w:tcW w:w="1876" w:type="dxa"/>
            <w:shd w:val="clear" w:color="auto" w:fill="C0C0C0"/>
          </w:tcPr>
          <w:p w14:paraId="6B9C25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130" w:type="dxa"/>
            <w:shd w:val="clear" w:color="auto" w:fill="C0C0C0"/>
            <w:vAlign w:val="bottom"/>
          </w:tcPr>
          <w:p w14:paraId="604F93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the US</w:t>
            </w:r>
          </w:p>
        </w:tc>
        <w:tc>
          <w:tcPr>
            <w:tcW w:w="1854" w:type="dxa"/>
            <w:shd w:val="clear" w:color="auto" w:fill="C0C0C0"/>
            <w:vAlign w:val="bottom"/>
          </w:tcPr>
          <w:p w14:paraId="67E4F1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Better in country you/your parents came from</w:t>
            </w:r>
          </w:p>
        </w:tc>
        <w:tc>
          <w:tcPr>
            <w:tcW w:w="1080" w:type="dxa"/>
            <w:shd w:val="clear" w:color="auto" w:fill="C0C0C0"/>
            <w:vAlign w:val="bottom"/>
          </w:tcPr>
          <w:p w14:paraId="55140A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Same</w:t>
            </w:r>
          </w:p>
        </w:tc>
        <w:tc>
          <w:tcPr>
            <w:tcW w:w="1350" w:type="dxa"/>
            <w:shd w:val="clear" w:color="auto" w:fill="C0C0C0"/>
            <w:vAlign w:val="bottom"/>
          </w:tcPr>
          <w:p w14:paraId="7CF55D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408" w:type="dxa"/>
            <w:shd w:val="clear" w:color="auto" w:fill="C0C0C0"/>
            <w:vAlign w:val="bottom"/>
          </w:tcPr>
          <w:p w14:paraId="6C12D0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3CA6F70" w14:textId="77777777" w:rsidTr="007E2376">
        <w:trPr>
          <w:jc w:val="center"/>
        </w:trPr>
        <w:tc>
          <w:tcPr>
            <w:tcW w:w="1876" w:type="dxa"/>
          </w:tcPr>
          <w:p w14:paraId="36A28D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130" w:type="dxa"/>
          </w:tcPr>
          <w:p w14:paraId="151A21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1854" w:type="dxa"/>
          </w:tcPr>
          <w:p w14:paraId="267A09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080" w:type="dxa"/>
          </w:tcPr>
          <w:p w14:paraId="32CCA7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350" w:type="dxa"/>
          </w:tcPr>
          <w:p w14:paraId="7045DE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437BE9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91493BE" w14:textId="77777777" w:rsidTr="007E2376">
        <w:trPr>
          <w:jc w:val="center"/>
        </w:trPr>
        <w:tc>
          <w:tcPr>
            <w:tcW w:w="1876" w:type="dxa"/>
          </w:tcPr>
          <w:p w14:paraId="0821C7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130" w:type="dxa"/>
          </w:tcPr>
          <w:p w14:paraId="12F2FC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1854" w:type="dxa"/>
          </w:tcPr>
          <w:p w14:paraId="0EE06F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080" w:type="dxa"/>
          </w:tcPr>
          <w:p w14:paraId="533172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350" w:type="dxa"/>
          </w:tcPr>
          <w:p w14:paraId="2B135D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20FF31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208621E" w14:textId="77777777" w:rsidTr="007E2376">
        <w:trPr>
          <w:jc w:val="center"/>
        </w:trPr>
        <w:tc>
          <w:tcPr>
            <w:tcW w:w="1876" w:type="dxa"/>
          </w:tcPr>
          <w:p w14:paraId="2574E8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130" w:type="dxa"/>
          </w:tcPr>
          <w:p w14:paraId="110CD4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69</w:t>
            </w:r>
          </w:p>
        </w:tc>
        <w:tc>
          <w:tcPr>
            <w:tcW w:w="1854" w:type="dxa"/>
          </w:tcPr>
          <w:p w14:paraId="343AA0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080" w:type="dxa"/>
          </w:tcPr>
          <w:p w14:paraId="481A6D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350" w:type="dxa"/>
          </w:tcPr>
          <w:p w14:paraId="38E13D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34043F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126A578" w14:textId="77777777" w:rsidTr="007E2376">
        <w:trPr>
          <w:jc w:val="center"/>
        </w:trPr>
        <w:tc>
          <w:tcPr>
            <w:tcW w:w="1876" w:type="dxa"/>
          </w:tcPr>
          <w:p w14:paraId="36A8DF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130" w:type="dxa"/>
          </w:tcPr>
          <w:p w14:paraId="079AEF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854" w:type="dxa"/>
          </w:tcPr>
          <w:p w14:paraId="5DD69C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080" w:type="dxa"/>
          </w:tcPr>
          <w:p w14:paraId="0D2D0D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350" w:type="dxa"/>
          </w:tcPr>
          <w:p w14:paraId="1476D6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2E0717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E6DBBE4" w14:textId="77777777" w:rsidTr="007E2376">
        <w:trPr>
          <w:jc w:val="center"/>
        </w:trPr>
        <w:tc>
          <w:tcPr>
            <w:tcW w:w="1876" w:type="dxa"/>
          </w:tcPr>
          <w:p w14:paraId="22A6D7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130" w:type="dxa"/>
          </w:tcPr>
          <w:p w14:paraId="75A3E4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1854" w:type="dxa"/>
          </w:tcPr>
          <w:p w14:paraId="2B8732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080" w:type="dxa"/>
          </w:tcPr>
          <w:p w14:paraId="7C9DF1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350" w:type="dxa"/>
          </w:tcPr>
          <w:p w14:paraId="5251F1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2C9A81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E856949" w14:textId="77777777" w:rsidTr="007E2376">
        <w:trPr>
          <w:jc w:val="center"/>
        </w:trPr>
        <w:tc>
          <w:tcPr>
            <w:tcW w:w="1876" w:type="dxa"/>
          </w:tcPr>
          <w:p w14:paraId="12CDDE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130" w:type="dxa"/>
          </w:tcPr>
          <w:p w14:paraId="7EEA9C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854" w:type="dxa"/>
          </w:tcPr>
          <w:p w14:paraId="098C1F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080" w:type="dxa"/>
          </w:tcPr>
          <w:p w14:paraId="5FA27D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350" w:type="dxa"/>
          </w:tcPr>
          <w:p w14:paraId="77BB09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08" w:type="dxa"/>
          </w:tcPr>
          <w:p w14:paraId="5D6BE0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2422E71" w14:textId="77777777" w:rsidTr="007E2376">
        <w:trPr>
          <w:jc w:val="center"/>
        </w:trPr>
        <w:tc>
          <w:tcPr>
            <w:tcW w:w="1876" w:type="dxa"/>
          </w:tcPr>
          <w:p w14:paraId="2F24DE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130" w:type="dxa"/>
          </w:tcPr>
          <w:p w14:paraId="34676B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1854" w:type="dxa"/>
          </w:tcPr>
          <w:p w14:paraId="7EA5DB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080" w:type="dxa"/>
          </w:tcPr>
          <w:p w14:paraId="3BDD69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350" w:type="dxa"/>
          </w:tcPr>
          <w:p w14:paraId="382766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08" w:type="dxa"/>
          </w:tcPr>
          <w:p w14:paraId="5A999D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4FFC7A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404695B" w14:textId="77777777" w:rsidR="009C337A" w:rsidRDefault="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720" w:hanging="720"/>
        <w:rPr>
          <w:rFonts w:ascii="Georgia" w:hAnsi="Georgia"/>
          <w:sz w:val="22"/>
          <w:szCs w:val="22"/>
        </w:rPr>
        <w:pPrChange w:id="17" w:author="glivingston" w:date="2013-09-11T11:31:00Z">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pPr>
        </w:pPrChange>
      </w:pPr>
      <w:r w:rsidRPr="00DE6C92">
        <w:rPr>
          <w:rFonts w:ascii="Georgia" w:hAnsi="Georgia"/>
          <w:sz w:val="22"/>
          <w:szCs w:val="22"/>
        </w:rPr>
        <w:tab/>
        <w:t>67.</w:t>
      </w:r>
      <w:r w:rsidRPr="00DE6C92">
        <w:rPr>
          <w:rFonts w:ascii="Georgia" w:hAnsi="Georgia"/>
          <w:sz w:val="22"/>
          <w:szCs w:val="22"/>
        </w:rPr>
        <w:tab/>
        <w:t>What would you say is the MAIN reason you came to the United States? Was it (READ LIST)?</w:t>
      </w:r>
    </w:p>
    <w:p w14:paraId="584A95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1770"/>
        <w:gridCol w:w="1770"/>
        <w:gridCol w:w="1563"/>
        <w:gridCol w:w="1105"/>
        <w:gridCol w:w="992"/>
        <w:gridCol w:w="878"/>
        <w:gridCol w:w="1138"/>
      </w:tblGrid>
      <w:tr w:rsidR="007E2376" w:rsidRPr="00DE6C92" w14:paraId="5D21A05C" w14:textId="77777777" w:rsidTr="007E2376">
        <w:trPr>
          <w:jc w:val="center"/>
        </w:trPr>
        <w:tc>
          <w:tcPr>
            <w:tcW w:w="1799" w:type="dxa"/>
            <w:shd w:val="clear" w:color="auto" w:fill="C0C0C0"/>
          </w:tcPr>
          <w:p w14:paraId="405D3B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476" w:type="dxa"/>
            <w:shd w:val="clear" w:color="auto" w:fill="C0C0C0"/>
            <w:vAlign w:val="bottom"/>
          </w:tcPr>
          <w:p w14:paraId="53B90C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Educational opportunities</w:t>
            </w:r>
          </w:p>
        </w:tc>
        <w:tc>
          <w:tcPr>
            <w:tcW w:w="1476" w:type="dxa"/>
            <w:shd w:val="clear" w:color="auto" w:fill="C0C0C0"/>
            <w:vAlign w:val="bottom"/>
          </w:tcPr>
          <w:p w14:paraId="7D1904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Economic opportunities</w:t>
            </w:r>
          </w:p>
        </w:tc>
        <w:tc>
          <w:tcPr>
            <w:tcW w:w="1401" w:type="dxa"/>
            <w:shd w:val="clear" w:color="auto" w:fill="C0C0C0"/>
            <w:vAlign w:val="bottom"/>
          </w:tcPr>
          <w:p w14:paraId="43BCE4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Conflict or persecution in your home country</w:t>
            </w:r>
          </w:p>
        </w:tc>
        <w:tc>
          <w:tcPr>
            <w:tcW w:w="936" w:type="dxa"/>
            <w:shd w:val="clear" w:color="auto" w:fill="C0C0C0"/>
            <w:vAlign w:val="bottom"/>
          </w:tcPr>
          <w:p w14:paraId="409025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For family reasons</w:t>
            </w:r>
          </w:p>
        </w:tc>
        <w:tc>
          <w:tcPr>
            <w:tcW w:w="895" w:type="dxa"/>
            <w:shd w:val="clear" w:color="auto" w:fill="C0C0C0"/>
            <w:vAlign w:val="bottom"/>
          </w:tcPr>
          <w:p w14:paraId="74EF5E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 reason</w:t>
            </w:r>
          </w:p>
        </w:tc>
        <w:tc>
          <w:tcPr>
            <w:tcW w:w="882" w:type="dxa"/>
            <w:shd w:val="clear" w:color="auto" w:fill="C0C0C0"/>
            <w:vAlign w:val="bottom"/>
          </w:tcPr>
          <w:p w14:paraId="1E0A54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20" w:type="dxa"/>
            <w:shd w:val="clear" w:color="auto" w:fill="C0C0C0"/>
            <w:vAlign w:val="bottom"/>
          </w:tcPr>
          <w:p w14:paraId="0D6455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20DEEBD8" w14:textId="77777777" w:rsidTr="007E2376">
        <w:trPr>
          <w:jc w:val="center"/>
        </w:trPr>
        <w:tc>
          <w:tcPr>
            <w:tcW w:w="1799" w:type="dxa"/>
          </w:tcPr>
          <w:p w14:paraId="6E11C2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476" w:type="dxa"/>
          </w:tcPr>
          <w:p w14:paraId="3A4EB5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476" w:type="dxa"/>
          </w:tcPr>
          <w:p w14:paraId="7885B5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401" w:type="dxa"/>
          </w:tcPr>
          <w:p w14:paraId="3C8C20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36" w:type="dxa"/>
          </w:tcPr>
          <w:p w14:paraId="66C40B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895" w:type="dxa"/>
          </w:tcPr>
          <w:p w14:paraId="09F71F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882" w:type="dxa"/>
          </w:tcPr>
          <w:p w14:paraId="688709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20" w:type="dxa"/>
          </w:tcPr>
          <w:p w14:paraId="1F9136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6376C6C" w14:textId="77777777" w:rsidTr="007E2376">
        <w:trPr>
          <w:jc w:val="center"/>
        </w:trPr>
        <w:tc>
          <w:tcPr>
            <w:tcW w:w="1799" w:type="dxa"/>
          </w:tcPr>
          <w:p w14:paraId="230A8C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476" w:type="dxa"/>
          </w:tcPr>
          <w:p w14:paraId="66BAB6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476" w:type="dxa"/>
          </w:tcPr>
          <w:p w14:paraId="23E9B2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401" w:type="dxa"/>
          </w:tcPr>
          <w:p w14:paraId="577B7A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36" w:type="dxa"/>
          </w:tcPr>
          <w:p w14:paraId="3720A2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895" w:type="dxa"/>
          </w:tcPr>
          <w:p w14:paraId="7A0E27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82" w:type="dxa"/>
          </w:tcPr>
          <w:p w14:paraId="0C1628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20" w:type="dxa"/>
          </w:tcPr>
          <w:p w14:paraId="491F06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FF74B56" w14:textId="77777777" w:rsidTr="007E2376">
        <w:trPr>
          <w:jc w:val="center"/>
        </w:trPr>
        <w:tc>
          <w:tcPr>
            <w:tcW w:w="1799" w:type="dxa"/>
          </w:tcPr>
          <w:p w14:paraId="57474D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476" w:type="dxa"/>
          </w:tcPr>
          <w:p w14:paraId="656DED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476" w:type="dxa"/>
          </w:tcPr>
          <w:p w14:paraId="45374F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401" w:type="dxa"/>
          </w:tcPr>
          <w:p w14:paraId="75FBE3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36" w:type="dxa"/>
          </w:tcPr>
          <w:p w14:paraId="5B4AE2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895" w:type="dxa"/>
          </w:tcPr>
          <w:p w14:paraId="62EB9B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82" w:type="dxa"/>
          </w:tcPr>
          <w:p w14:paraId="03B4A7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20" w:type="dxa"/>
          </w:tcPr>
          <w:p w14:paraId="449C6C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500D927" w14:textId="77777777" w:rsidTr="007E2376">
        <w:trPr>
          <w:jc w:val="center"/>
        </w:trPr>
        <w:tc>
          <w:tcPr>
            <w:tcW w:w="1799" w:type="dxa"/>
          </w:tcPr>
          <w:p w14:paraId="0D120A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476" w:type="dxa"/>
          </w:tcPr>
          <w:p w14:paraId="082E2A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476" w:type="dxa"/>
          </w:tcPr>
          <w:p w14:paraId="6E1639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401" w:type="dxa"/>
          </w:tcPr>
          <w:p w14:paraId="659B57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36" w:type="dxa"/>
          </w:tcPr>
          <w:p w14:paraId="1372C4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895" w:type="dxa"/>
          </w:tcPr>
          <w:p w14:paraId="34EC34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82" w:type="dxa"/>
          </w:tcPr>
          <w:p w14:paraId="649528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20" w:type="dxa"/>
          </w:tcPr>
          <w:p w14:paraId="492E01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D5EC819" w14:textId="77777777" w:rsidTr="007E2376">
        <w:trPr>
          <w:jc w:val="center"/>
        </w:trPr>
        <w:tc>
          <w:tcPr>
            <w:tcW w:w="1799" w:type="dxa"/>
          </w:tcPr>
          <w:p w14:paraId="0C975C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476" w:type="dxa"/>
          </w:tcPr>
          <w:p w14:paraId="25D691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476" w:type="dxa"/>
          </w:tcPr>
          <w:p w14:paraId="33A9FA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1401" w:type="dxa"/>
          </w:tcPr>
          <w:p w14:paraId="1B06AC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36" w:type="dxa"/>
          </w:tcPr>
          <w:p w14:paraId="6A235F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895" w:type="dxa"/>
          </w:tcPr>
          <w:p w14:paraId="6A0CCB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82" w:type="dxa"/>
          </w:tcPr>
          <w:p w14:paraId="07E1C0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20" w:type="dxa"/>
          </w:tcPr>
          <w:p w14:paraId="7AADEC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BD96BBA" w14:textId="77777777" w:rsidTr="007E2376">
        <w:trPr>
          <w:jc w:val="center"/>
        </w:trPr>
        <w:tc>
          <w:tcPr>
            <w:tcW w:w="1799" w:type="dxa"/>
          </w:tcPr>
          <w:p w14:paraId="382F5A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476" w:type="dxa"/>
          </w:tcPr>
          <w:p w14:paraId="0BA044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476" w:type="dxa"/>
          </w:tcPr>
          <w:p w14:paraId="1E5E9D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401" w:type="dxa"/>
          </w:tcPr>
          <w:p w14:paraId="2EC58E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36" w:type="dxa"/>
          </w:tcPr>
          <w:p w14:paraId="6BEE3F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895" w:type="dxa"/>
          </w:tcPr>
          <w:p w14:paraId="2E0907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882" w:type="dxa"/>
          </w:tcPr>
          <w:p w14:paraId="2B6E96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20" w:type="dxa"/>
          </w:tcPr>
          <w:p w14:paraId="4C83EA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1AA17B9" w14:textId="77777777" w:rsidTr="007E2376">
        <w:trPr>
          <w:jc w:val="center"/>
        </w:trPr>
        <w:tc>
          <w:tcPr>
            <w:tcW w:w="1799" w:type="dxa"/>
          </w:tcPr>
          <w:p w14:paraId="5F06BD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476" w:type="dxa"/>
          </w:tcPr>
          <w:p w14:paraId="20A665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476" w:type="dxa"/>
          </w:tcPr>
          <w:p w14:paraId="2A924F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401" w:type="dxa"/>
          </w:tcPr>
          <w:p w14:paraId="4A12F2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936" w:type="dxa"/>
          </w:tcPr>
          <w:p w14:paraId="53EB19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895" w:type="dxa"/>
          </w:tcPr>
          <w:p w14:paraId="7D4A0E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82" w:type="dxa"/>
          </w:tcPr>
          <w:p w14:paraId="1D2347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20" w:type="dxa"/>
          </w:tcPr>
          <w:p w14:paraId="6D71CB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355CE4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7A9A51A" w14:textId="77777777" w:rsidR="00400CE4" w:rsidRPr="00DE6C92" w:rsidRDefault="00400CE4">
      <w:pPr>
        <w:rPr>
          <w:rFonts w:ascii="Georgia" w:hAnsi="Georgia"/>
          <w:b/>
          <w:sz w:val="22"/>
          <w:szCs w:val="22"/>
        </w:rPr>
      </w:pPr>
      <w:r w:rsidRPr="00DE6C92">
        <w:rPr>
          <w:rFonts w:ascii="Georgia" w:hAnsi="Georgia"/>
          <w:b/>
          <w:sz w:val="22"/>
          <w:szCs w:val="22"/>
        </w:rPr>
        <w:br w:type="page"/>
      </w:r>
    </w:p>
    <w:p w14:paraId="522FB6BA" w14:textId="77777777" w:rsidR="007E2376" w:rsidRPr="00DE6C92" w:rsidRDefault="007E2376" w:rsidP="00EF10E1">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b/>
          <w:sz w:val="22"/>
          <w:szCs w:val="22"/>
        </w:rPr>
        <w:t>(Asked of total Latinos born outside of the United States or who were born in Puerto Rico; Total n =784; Native born = 56; Foreign born = 728; FB U.S. citizen = 299; FB legal resident = 261; FB not citizen &amp; not legal resident = 140; Registered voter = 250)</w:t>
      </w:r>
    </w:p>
    <w:p w14:paraId="0B81E7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68.</w:t>
      </w:r>
      <w:r w:rsidRPr="00DE6C92">
        <w:rPr>
          <w:rFonts w:ascii="Georgia" w:hAnsi="Georgia"/>
          <w:sz w:val="22"/>
          <w:szCs w:val="22"/>
        </w:rPr>
        <w:tab/>
        <w:t>If you could do it again, would you (READ LIST)?</w:t>
      </w:r>
    </w:p>
    <w:p w14:paraId="118A6D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1590"/>
        <w:gridCol w:w="1590"/>
        <w:gridCol w:w="1403"/>
        <w:gridCol w:w="990"/>
        <w:gridCol w:w="1295"/>
      </w:tblGrid>
      <w:tr w:rsidR="007E2376" w:rsidRPr="00DE6C92" w14:paraId="36CC7135" w14:textId="77777777" w:rsidTr="007E2376">
        <w:trPr>
          <w:jc w:val="center"/>
        </w:trPr>
        <w:tc>
          <w:tcPr>
            <w:tcW w:w="1971" w:type="dxa"/>
            <w:shd w:val="clear" w:color="auto" w:fill="C0C0C0"/>
          </w:tcPr>
          <w:p w14:paraId="06A2A6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590" w:type="dxa"/>
            <w:shd w:val="clear" w:color="auto" w:fill="C0C0C0"/>
            <w:vAlign w:val="bottom"/>
          </w:tcPr>
          <w:p w14:paraId="28D8F3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Come to the United States</w:t>
            </w:r>
          </w:p>
        </w:tc>
        <w:tc>
          <w:tcPr>
            <w:tcW w:w="1590" w:type="dxa"/>
            <w:shd w:val="clear" w:color="auto" w:fill="C0C0C0"/>
            <w:vAlign w:val="bottom"/>
          </w:tcPr>
          <w:p w14:paraId="25F03E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Stay in the country where you were born</w:t>
            </w:r>
          </w:p>
        </w:tc>
        <w:tc>
          <w:tcPr>
            <w:tcW w:w="1403" w:type="dxa"/>
            <w:shd w:val="clear" w:color="auto" w:fill="C0C0C0"/>
            <w:vAlign w:val="bottom"/>
          </w:tcPr>
          <w:p w14:paraId="0C9C1C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Move to a different country</w:t>
            </w:r>
          </w:p>
        </w:tc>
        <w:tc>
          <w:tcPr>
            <w:tcW w:w="990" w:type="dxa"/>
            <w:shd w:val="clear" w:color="auto" w:fill="C0C0C0"/>
            <w:vAlign w:val="bottom"/>
          </w:tcPr>
          <w:p w14:paraId="5C0441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95" w:type="dxa"/>
            <w:shd w:val="clear" w:color="auto" w:fill="C0C0C0"/>
            <w:vAlign w:val="bottom"/>
          </w:tcPr>
          <w:p w14:paraId="2A5C6C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810862B" w14:textId="77777777" w:rsidTr="007E2376">
        <w:trPr>
          <w:jc w:val="center"/>
        </w:trPr>
        <w:tc>
          <w:tcPr>
            <w:tcW w:w="1971" w:type="dxa"/>
          </w:tcPr>
          <w:p w14:paraId="5C1FCA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590" w:type="dxa"/>
          </w:tcPr>
          <w:p w14:paraId="4AA0FA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79</w:t>
            </w:r>
          </w:p>
        </w:tc>
        <w:tc>
          <w:tcPr>
            <w:tcW w:w="1590" w:type="dxa"/>
          </w:tcPr>
          <w:p w14:paraId="1CAAD3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403" w:type="dxa"/>
          </w:tcPr>
          <w:p w14:paraId="608D8E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90" w:type="dxa"/>
          </w:tcPr>
          <w:p w14:paraId="31AA96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95" w:type="dxa"/>
          </w:tcPr>
          <w:p w14:paraId="78588C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6D68A97" w14:textId="77777777" w:rsidTr="007E2376">
        <w:trPr>
          <w:jc w:val="center"/>
        </w:trPr>
        <w:tc>
          <w:tcPr>
            <w:tcW w:w="1971" w:type="dxa"/>
          </w:tcPr>
          <w:p w14:paraId="2CF805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590" w:type="dxa"/>
          </w:tcPr>
          <w:p w14:paraId="41FBA0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1590" w:type="dxa"/>
          </w:tcPr>
          <w:p w14:paraId="6D4F6A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403" w:type="dxa"/>
          </w:tcPr>
          <w:p w14:paraId="1ABC75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90" w:type="dxa"/>
          </w:tcPr>
          <w:p w14:paraId="4AFA0C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95" w:type="dxa"/>
          </w:tcPr>
          <w:p w14:paraId="75AE9D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132271E" w14:textId="77777777" w:rsidTr="007E2376">
        <w:trPr>
          <w:jc w:val="center"/>
        </w:trPr>
        <w:tc>
          <w:tcPr>
            <w:tcW w:w="1971" w:type="dxa"/>
          </w:tcPr>
          <w:p w14:paraId="2F8F8C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590" w:type="dxa"/>
          </w:tcPr>
          <w:p w14:paraId="30FD07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79</w:t>
            </w:r>
          </w:p>
        </w:tc>
        <w:tc>
          <w:tcPr>
            <w:tcW w:w="1590" w:type="dxa"/>
          </w:tcPr>
          <w:p w14:paraId="76042A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403" w:type="dxa"/>
          </w:tcPr>
          <w:p w14:paraId="18EECE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90" w:type="dxa"/>
          </w:tcPr>
          <w:p w14:paraId="1C6416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95" w:type="dxa"/>
          </w:tcPr>
          <w:p w14:paraId="46B678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7C1D33E" w14:textId="77777777" w:rsidTr="007E2376">
        <w:trPr>
          <w:jc w:val="center"/>
        </w:trPr>
        <w:tc>
          <w:tcPr>
            <w:tcW w:w="1971" w:type="dxa"/>
          </w:tcPr>
          <w:p w14:paraId="5C13A1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590" w:type="dxa"/>
          </w:tcPr>
          <w:p w14:paraId="7826E7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82</w:t>
            </w:r>
          </w:p>
        </w:tc>
        <w:tc>
          <w:tcPr>
            <w:tcW w:w="1590" w:type="dxa"/>
          </w:tcPr>
          <w:p w14:paraId="079EBB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403" w:type="dxa"/>
          </w:tcPr>
          <w:p w14:paraId="6F99D6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90" w:type="dxa"/>
          </w:tcPr>
          <w:p w14:paraId="7BD7A4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95" w:type="dxa"/>
          </w:tcPr>
          <w:p w14:paraId="1AC44C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D695BF7" w14:textId="77777777" w:rsidTr="007E2376">
        <w:trPr>
          <w:jc w:val="center"/>
        </w:trPr>
        <w:tc>
          <w:tcPr>
            <w:tcW w:w="1971" w:type="dxa"/>
          </w:tcPr>
          <w:p w14:paraId="61D1DB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590" w:type="dxa"/>
          </w:tcPr>
          <w:p w14:paraId="4AE904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85</w:t>
            </w:r>
          </w:p>
        </w:tc>
        <w:tc>
          <w:tcPr>
            <w:tcW w:w="1590" w:type="dxa"/>
          </w:tcPr>
          <w:p w14:paraId="685637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403" w:type="dxa"/>
          </w:tcPr>
          <w:p w14:paraId="4EA34C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90" w:type="dxa"/>
          </w:tcPr>
          <w:p w14:paraId="69BE9E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95" w:type="dxa"/>
          </w:tcPr>
          <w:p w14:paraId="50E071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19D6569" w14:textId="77777777" w:rsidTr="007E2376">
        <w:trPr>
          <w:jc w:val="center"/>
        </w:trPr>
        <w:tc>
          <w:tcPr>
            <w:tcW w:w="1971" w:type="dxa"/>
          </w:tcPr>
          <w:p w14:paraId="5DF9FD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590" w:type="dxa"/>
          </w:tcPr>
          <w:p w14:paraId="5A7F11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590" w:type="dxa"/>
          </w:tcPr>
          <w:p w14:paraId="57CE90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403" w:type="dxa"/>
          </w:tcPr>
          <w:p w14:paraId="2A95B8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90" w:type="dxa"/>
          </w:tcPr>
          <w:p w14:paraId="4CCB51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95" w:type="dxa"/>
          </w:tcPr>
          <w:p w14:paraId="2EFA41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1E90134" w14:textId="77777777" w:rsidTr="007E2376">
        <w:trPr>
          <w:jc w:val="center"/>
        </w:trPr>
        <w:tc>
          <w:tcPr>
            <w:tcW w:w="1971" w:type="dxa"/>
          </w:tcPr>
          <w:p w14:paraId="1E484C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590" w:type="dxa"/>
          </w:tcPr>
          <w:p w14:paraId="56989A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83</w:t>
            </w:r>
          </w:p>
        </w:tc>
        <w:tc>
          <w:tcPr>
            <w:tcW w:w="1590" w:type="dxa"/>
          </w:tcPr>
          <w:p w14:paraId="376E0B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403" w:type="dxa"/>
          </w:tcPr>
          <w:p w14:paraId="13B87C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90" w:type="dxa"/>
          </w:tcPr>
          <w:p w14:paraId="277E04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95" w:type="dxa"/>
          </w:tcPr>
          <w:p w14:paraId="28723F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22E005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07502D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69.</w:t>
      </w:r>
      <w:r w:rsidRPr="00DE6C92">
        <w:rPr>
          <w:rFonts w:ascii="Georgia" w:hAnsi="Georgia"/>
          <w:sz w:val="22"/>
          <w:szCs w:val="22"/>
        </w:rPr>
        <w:tab/>
        <w:t>Do you think adult (HISPANIC/LATINO) immigrants need to learn to speak English to succeed in the United States or can they succeed even if they only speak Spanish?</w:t>
      </w:r>
    </w:p>
    <w:p w14:paraId="29E921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tbl>
      <w:tblPr>
        <w:tblW w:w="7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1590"/>
        <w:gridCol w:w="1590"/>
        <w:gridCol w:w="990"/>
        <w:gridCol w:w="1295"/>
      </w:tblGrid>
      <w:tr w:rsidR="007E2376" w:rsidRPr="00DE6C92" w14:paraId="750337FC" w14:textId="77777777" w:rsidTr="007E2376">
        <w:trPr>
          <w:jc w:val="center"/>
        </w:trPr>
        <w:tc>
          <w:tcPr>
            <w:tcW w:w="1953" w:type="dxa"/>
            <w:shd w:val="clear" w:color="auto" w:fill="C0C0C0"/>
          </w:tcPr>
          <w:p w14:paraId="6FB9E7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590" w:type="dxa"/>
            <w:shd w:val="clear" w:color="auto" w:fill="C0C0C0"/>
            <w:vAlign w:val="bottom"/>
          </w:tcPr>
          <w:p w14:paraId="49F712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Need to learn English to succeed</w:t>
            </w:r>
          </w:p>
        </w:tc>
        <w:tc>
          <w:tcPr>
            <w:tcW w:w="1590" w:type="dxa"/>
            <w:shd w:val="clear" w:color="auto" w:fill="C0C0C0"/>
            <w:vAlign w:val="bottom"/>
          </w:tcPr>
          <w:p w14:paraId="267B85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Succeed only speaking Spanish</w:t>
            </w:r>
          </w:p>
        </w:tc>
        <w:tc>
          <w:tcPr>
            <w:tcW w:w="990" w:type="dxa"/>
            <w:shd w:val="clear" w:color="auto" w:fill="C0C0C0"/>
            <w:vAlign w:val="bottom"/>
          </w:tcPr>
          <w:p w14:paraId="6BCF0C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95" w:type="dxa"/>
            <w:shd w:val="clear" w:color="auto" w:fill="C0C0C0"/>
            <w:vAlign w:val="bottom"/>
          </w:tcPr>
          <w:p w14:paraId="010D44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1F0BC6E" w14:textId="77777777" w:rsidTr="007E2376">
        <w:trPr>
          <w:jc w:val="center"/>
        </w:trPr>
        <w:tc>
          <w:tcPr>
            <w:tcW w:w="1953" w:type="dxa"/>
          </w:tcPr>
          <w:p w14:paraId="1787A6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590" w:type="dxa"/>
          </w:tcPr>
          <w:p w14:paraId="4A18B2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1590" w:type="dxa"/>
          </w:tcPr>
          <w:p w14:paraId="3079CA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990" w:type="dxa"/>
          </w:tcPr>
          <w:p w14:paraId="4B5DB7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95" w:type="dxa"/>
          </w:tcPr>
          <w:p w14:paraId="656229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661585A" w14:textId="77777777" w:rsidTr="007E2376">
        <w:trPr>
          <w:jc w:val="center"/>
        </w:trPr>
        <w:tc>
          <w:tcPr>
            <w:tcW w:w="1953" w:type="dxa"/>
          </w:tcPr>
          <w:p w14:paraId="0B7977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590" w:type="dxa"/>
          </w:tcPr>
          <w:p w14:paraId="4DE330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85</w:t>
            </w:r>
          </w:p>
        </w:tc>
        <w:tc>
          <w:tcPr>
            <w:tcW w:w="1590" w:type="dxa"/>
          </w:tcPr>
          <w:p w14:paraId="1FC77E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90" w:type="dxa"/>
          </w:tcPr>
          <w:p w14:paraId="435905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95" w:type="dxa"/>
          </w:tcPr>
          <w:p w14:paraId="4944FB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E5A7FAD" w14:textId="77777777" w:rsidTr="007E2376">
        <w:trPr>
          <w:jc w:val="center"/>
        </w:trPr>
        <w:tc>
          <w:tcPr>
            <w:tcW w:w="1953" w:type="dxa"/>
          </w:tcPr>
          <w:p w14:paraId="0F875A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590" w:type="dxa"/>
          </w:tcPr>
          <w:p w14:paraId="56B9DA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c>
          <w:tcPr>
            <w:tcW w:w="1590" w:type="dxa"/>
          </w:tcPr>
          <w:p w14:paraId="32EEE5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90" w:type="dxa"/>
          </w:tcPr>
          <w:p w14:paraId="11DA37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7B9C83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C7C9EBB" w14:textId="77777777" w:rsidTr="007E2376">
        <w:trPr>
          <w:jc w:val="center"/>
        </w:trPr>
        <w:tc>
          <w:tcPr>
            <w:tcW w:w="1953" w:type="dxa"/>
          </w:tcPr>
          <w:p w14:paraId="30E0E0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590" w:type="dxa"/>
          </w:tcPr>
          <w:p w14:paraId="3E07A6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1590" w:type="dxa"/>
          </w:tcPr>
          <w:p w14:paraId="469AD9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90" w:type="dxa"/>
          </w:tcPr>
          <w:p w14:paraId="3DA3D2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50CEE6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A0C2F6E" w14:textId="77777777" w:rsidTr="007E2376">
        <w:trPr>
          <w:jc w:val="center"/>
        </w:trPr>
        <w:tc>
          <w:tcPr>
            <w:tcW w:w="1953" w:type="dxa"/>
          </w:tcPr>
          <w:p w14:paraId="43E246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590" w:type="dxa"/>
          </w:tcPr>
          <w:p w14:paraId="5AC98C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1590" w:type="dxa"/>
          </w:tcPr>
          <w:p w14:paraId="012121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990" w:type="dxa"/>
          </w:tcPr>
          <w:p w14:paraId="6F124B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95" w:type="dxa"/>
          </w:tcPr>
          <w:p w14:paraId="2BEF65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115A7FC" w14:textId="77777777" w:rsidTr="007E2376">
        <w:trPr>
          <w:jc w:val="center"/>
        </w:trPr>
        <w:tc>
          <w:tcPr>
            <w:tcW w:w="1953" w:type="dxa"/>
          </w:tcPr>
          <w:p w14:paraId="608447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590" w:type="dxa"/>
          </w:tcPr>
          <w:p w14:paraId="4DA4EC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93</w:t>
            </w:r>
          </w:p>
        </w:tc>
        <w:tc>
          <w:tcPr>
            <w:tcW w:w="1590" w:type="dxa"/>
          </w:tcPr>
          <w:p w14:paraId="4B10A2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90" w:type="dxa"/>
          </w:tcPr>
          <w:p w14:paraId="582924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3D5CED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20B5DE4" w14:textId="77777777" w:rsidTr="007E2376">
        <w:trPr>
          <w:jc w:val="center"/>
        </w:trPr>
        <w:tc>
          <w:tcPr>
            <w:tcW w:w="1953" w:type="dxa"/>
          </w:tcPr>
          <w:p w14:paraId="26DA4E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590" w:type="dxa"/>
          </w:tcPr>
          <w:p w14:paraId="200664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1590" w:type="dxa"/>
          </w:tcPr>
          <w:p w14:paraId="3059CE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90" w:type="dxa"/>
          </w:tcPr>
          <w:p w14:paraId="0054FE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95" w:type="dxa"/>
          </w:tcPr>
          <w:p w14:paraId="57AF10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391DE5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4AEBA250" w14:textId="77777777" w:rsidR="00D44F93" w:rsidRDefault="00D44F93">
      <w:pPr>
        <w:rPr>
          <w:rFonts w:ascii="Georgia" w:hAnsi="Georgia"/>
          <w:sz w:val="22"/>
          <w:szCs w:val="22"/>
        </w:rPr>
      </w:pPr>
      <w:r>
        <w:rPr>
          <w:rFonts w:ascii="Georgia" w:hAnsi="Georgia"/>
          <w:sz w:val="22"/>
          <w:szCs w:val="22"/>
        </w:rPr>
        <w:br w:type="page"/>
      </w:r>
    </w:p>
    <w:p w14:paraId="4CBEBE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70.   </w:t>
      </w:r>
      <w:r w:rsidRPr="00DE6C92">
        <w:rPr>
          <w:rFonts w:ascii="Georgia" w:hAnsi="Georgia"/>
          <w:sz w:val="22"/>
          <w:szCs w:val="22"/>
        </w:rPr>
        <w:tab/>
        <w:t>How important is it to you that future generations of (HISPANICS/LATINOS) living in the United States be able to speak Spanish- very important, somewhat important, not too important, or not important at all?</w:t>
      </w:r>
    </w:p>
    <w:p w14:paraId="4CAEE7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9"/>
        <w:gridCol w:w="793"/>
        <w:gridCol w:w="856"/>
        <w:gridCol w:w="1484"/>
        <w:gridCol w:w="720"/>
        <w:gridCol w:w="766"/>
        <w:gridCol w:w="944"/>
        <w:gridCol w:w="984"/>
        <w:gridCol w:w="1176"/>
      </w:tblGrid>
      <w:tr w:rsidR="004D6E25" w:rsidRPr="00DE6C92" w14:paraId="486B9A2E" w14:textId="77777777" w:rsidTr="00D44F93">
        <w:trPr>
          <w:jc w:val="center"/>
        </w:trPr>
        <w:tc>
          <w:tcPr>
            <w:tcW w:w="2049" w:type="dxa"/>
            <w:vMerge w:val="restart"/>
            <w:shd w:val="clear" w:color="auto" w:fill="BFBFBF"/>
          </w:tcPr>
          <w:p w14:paraId="6CF056C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3133" w:type="dxa"/>
            <w:gridSpan w:val="3"/>
            <w:shd w:val="clear" w:color="auto" w:fill="BFBFBF"/>
          </w:tcPr>
          <w:p w14:paraId="5B3EBE0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IMPORTANT</w:t>
            </w:r>
          </w:p>
        </w:tc>
        <w:tc>
          <w:tcPr>
            <w:tcW w:w="2430" w:type="dxa"/>
            <w:gridSpan w:val="3"/>
            <w:shd w:val="clear" w:color="auto" w:fill="BFBFBF"/>
          </w:tcPr>
          <w:p w14:paraId="110CFE5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IMPORTANT</w:t>
            </w:r>
          </w:p>
        </w:tc>
        <w:tc>
          <w:tcPr>
            <w:tcW w:w="984" w:type="dxa"/>
            <w:vMerge w:val="restart"/>
            <w:shd w:val="clear" w:color="auto" w:fill="BFBFBF"/>
            <w:vAlign w:val="bottom"/>
          </w:tcPr>
          <w:p w14:paraId="3A871E3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76" w:type="dxa"/>
            <w:vMerge w:val="restart"/>
            <w:shd w:val="clear" w:color="auto" w:fill="BFBFBF"/>
            <w:vAlign w:val="bottom"/>
          </w:tcPr>
          <w:p w14:paraId="6C9FC59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5CCB781D" w14:textId="77777777" w:rsidTr="00D44F93">
        <w:trPr>
          <w:jc w:val="center"/>
        </w:trPr>
        <w:tc>
          <w:tcPr>
            <w:tcW w:w="2049" w:type="dxa"/>
            <w:vMerge/>
            <w:shd w:val="clear" w:color="auto" w:fill="BFBFBF"/>
          </w:tcPr>
          <w:p w14:paraId="6306A14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93" w:type="dxa"/>
            <w:shd w:val="clear" w:color="auto" w:fill="BFBFBF"/>
            <w:vAlign w:val="bottom"/>
          </w:tcPr>
          <w:p w14:paraId="10657D48"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856" w:type="dxa"/>
            <w:shd w:val="clear" w:color="auto" w:fill="BFBFBF"/>
            <w:vAlign w:val="bottom"/>
          </w:tcPr>
          <w:p w14:paraId="2083E2E3"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1484" w:type="dxa"/>
            <w:shd w:val="clear" w:color="auto" w:fill="BFBFBF"/>
            <w:vAlign w:val="bottom"/>
          </w:tcPr>
          <w:p w14:paraId="7EA3ECFC"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w:t>
            </w:r>
          </w:p>
        </w:tc>
        <w:tc>
          <w:tcPr>
            <w:tcW w:w="720" w:type="dxa"/>
            <w:shd w:val="clear" w:color="auto" w:fill="BFBFBF"/>
            <w:vAlign w:val="bottom"/>
          </w:tcPr>
          <w:p w14:paraId="71C78D89"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766" w:type="dxa"/>
            <w:shd w:val="clear" w:color="auto" w:fill="BFBFBF"/>
            <w:vAlign w:val="bottom"/>
          </w:tcPr>
          <w:p w14:paraId="0F8DA2B4"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w:t>
            </w:r>
          </w:p>
        </w:tc>
        <w:tc>
          <w:tcPr>
            <w:tcW w:w="944" w:type="dxa"/>
            <w:shd w:val="clear" w:color="auto" w:fill="BFBFBF"/>
            <w:vAlign w:val="bottom"/>
          </w:tcPr>
          <w:p w14:paraId="47A79674"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984" w:type="dxa"/>
            <w:vMerge/>
            <w:shd w:val="clear" w:color="auto" w:fill="BFBFBF"/>
            <w:vAlign w:val="bottom"/>
          </w:tcPr>
          <w:p w14:paraId="0343A96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176" w:type="dxa"/>
            <w:vMerge/>
            <w:shd w:val="clear" w:color="auto" w:fill="BFBFBF"/>
            <w:vAlign w:val="bottom"/>
          </w:tcPr>
          <w:p w14:paraId="55C7606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36460831" w14:textId="77777777" w:rsidTr="00D44F93">
        <w:trPr>
          <w:jc w:val="center"/>
        </w:trPr>
        <w:tc>
          <w:tcPr>
            <w:tcW w:w="2049" w:type="dxa"/>
          </w:tcPr>
          <w:p w14:paraId="04CBCF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93" w:type="dxa"/>
          </w:tcPr>
          <w:p w14:paraId="19EBAD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856" w:type="dxa"/>
          </w:tcPr>
          <w:p w14:paraId="0166B0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75</w:t>
            </w:r>
          </w:p>
        </w:tc>
        <w:tc>
          <w:tcPr>
            <w:tcW w:w="1484" w:type="dxa"/>
          </w:tcPr>
          <w:p w14:paraId="5B8D6D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720" w:type="dxa"/>
          </w:tcPr>
          <w:p w14:paraId="5BBCE2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766" w:type="dxa"/>
          </w:tcPr>
          <w:p w14:paraId="784169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4" w:type="dxa"/>
          </w:tcPr>
          <w:p w14:paraId="0080E2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84" w:type="dxa"/>
          </w:tcPr>
          <w:p w14:paraId="6B89A6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76" w:type="dxa"/>
          </w:tcPr>
          <w:p w14:paraId="1AB895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F4AB5E6" w14:textId="77777777" w:rsidTr="00D44F93">
        <w:trPr>
          <w:jc w:val="center"/>
        </w:trPr>
        <w:tc>
          <w:tcPr>
            <w:tcW w:w="2049" w:type="dxa"/>
          </w:tcPr>
          <w:p w14:paraId="37B514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93" w:type="dxa"/>
          </w:tcPr>
          <w:p w14:paraId="38E4E2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94</w:t>
            </w:r>
          </w:p>
        </w:tc>
        <w:tc>
          <w:tcPr>
            <w:tcW w:w="856" w:type="dxa"/>
          </w:tcPr>
          <w:p w14:paraId="3FE20B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1484" w:type="dxa"/>
          </w:tcPr>
          <w:p w14:paraId="5DF1DE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720" w:type="dxa"/>
          </w:tcPr>
          <w:p w14:paraId="22E6DB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766" w:type="dxa"/>
          </w:tcPr>
          <w:p w14:paraId="0D8D9F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4" w:type="dxa"/>
          </w:tcPr>
          <w:p w14:paraId="0D1D7E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84" w:type="dxa"/>
          </w:tcPr>
          <w:p w14:paraId="3F9AA2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76" w:type="dxa"/>
          </w:tcPr>
          <w:p w14:paraId="2A4620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418E614" w14:textId="77777777" w:rsidTr="00D44F93">
        <w:trPr>
          <w:jc w:val="center"/>
        </w:trPr>
        <w:tc>
          <w:tcPr>
            <w:tcW w:w="2049" w:type="dxa"/>
          </w:tcPr>
          <w:p w14:paraId="50312F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93" w:type="dxa"/>
          </w:tcPr>
          <w:p w14:paraId="09FF6B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96</w:t>
            </w:r>
          </w:p>
        </w:tc>
        <w:tc>
          <w:tcPr>
            <w:tcW w:w="856" w:type="dxa"/>
          </w:tcPr>
          <w:p w14:paraId="26D74A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82</w:t>
            </w:r>
          </w:p>
        </w:tc>
        <w:tc>
          <w:tcPr>
            <w:tcW w:w="1484" w:type="dxa"/>
          </w:tcPr>
          <w:p w14:paraId="2C4EFE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20" w:type="dxa"/>
          </w:tcPr>
          <w:p w14:paraId="6D93E7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766" w:type="dxa"/>
          </w:tcPr>
          <w:p w14:paraId="5E2258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4" w:type="dxa"/>
          </w:tcPr>
          <w:p w14:paraId="66BA60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84" w:type="dxa"/>
          </w:tcPr>
          <w:p w14:paraId="1717D7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76" w:type="dxa"/>
          </w:tcPr>
          <w:p w14:paraId="08B2F2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4B5885F" w14:textId="77777777" w:rsidTr="00D44F93">
        <w:trPr>
          <w:jc w:val="center"/>
        </w:trPr>
        <w:tc>
          <w:tcPr>
            <w:tcW w:w="2049" w:type="dxa"/>
          </w:tcPr>
          <w:p w14:paraId="5A3F7E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93" w:type="dxa"/>
          </w:tcPr>
          <w:p w14:paraId="50D2E0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96</w:t>
            </w:r>
          </w:p>
        </w:tc>
        <w:tc>
          <w:tcPr>
            <w:tcW w:w="856" w:type="dxa"/>
          </w:tcPr>
          <w:p w14:paraId="450B02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82</w:t>
            </w:r>
          </w:p>
        </w:tc>
        <w:tc>
          <w:tcPr>
            <w:tcW w:w="1484" w:type="dxa"/>
          </w:tcPr>
          <w:p w14:paraId="527035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20" w:type="dxa"/>
          </w:tcPr>
          <w:p w14:paraId="35B4C7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766" w:type="dxa"/>
          </w:tcPr>
          <w:p w14:paraId="735C36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4" w:type="dxa"/>
          </w:tcPr>
          <w:p w14:paraId="339EB9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84" w:type="dxa"/>
          </w:tcPr>
          <w:p w14:paraId="6B31AA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76" w:type="dxa"/>
          </w:tcPr>
          <w:p w14:paraId="6B59F2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662C560" w14:textId="77777777" w:rsidTr="00D44F93">
        <w:trPr>
          <w:jc w:val="center"/>
        </w:trPr>
        <w:tc>
          <w:tcPr>
            <w:tcW w:w="2049" w:type="dxa"/>
          </w:tcPr>
          <w:p w14:paraId="733DA9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93" w:type="dxa"/>
          </w:tcPr>
          <w:p w14:paraId="1FA849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856" w:type="dxa"/>
          </w:tcPr>
          <w:p w14:paraId="1615FC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86</w:t>
            </w:r>
          </w:p>
        </w:tc>
        <w:tc>
          <w:tcPr>
            <w:tcW w:w="1484" w:type="dxa"/>
          </w:tcPr>
          <w:p w14:paraId="647402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720" w:type="dxa"/>
          </w:tcPr>
          <w:p w14:paraId="519958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766" w:type="dxa"/>
          </w:tcPr>
          <w:p w14:paraId="02DCC3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4" w:type="dxa"/>
          </w:tcPr>
          <w:p w14:paraId="6A49F2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84" w:type="dxa"/>
          </w:tcPr>
          <w:p w14:paraId="31F81B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76" w:type="dxa"/>
          </w:tcPr>
          <w:p w14:paraId="163A51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7C3E3DF" w14:textId="77777777" w:rsidTr="00D44F93">
        <w:trPr>
          <w:jc w:val="center"/>
        </w:trPr>
        <w:tc>
          <w:tcPr>
            <w:tcW w:w="2049" w:type="dxa"/>
          </w:tcPr>
          <w:p w14:paraId="263AE2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93" w:type="dxa"/>
          </w:tcPr>
          <w:p w14:paraId="3BFDB4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99</w:t>
            </w:r>
          </w:p>
        </w:tc>
        <w:tc>
          <w:tcPr>
            <w:tcW w:w="856" w:type="dxa"/>
          </w:tcPr>
          <w:p w14:paraId="0EF344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78</w:t>
            </w:r>
          </w:p>
        </w:tc>
        <w:tc>
          <w:tcPr>
            <w:tcW w:w="1484" w:type="dxa"/>
          </w:tcPr>
          <w:p w14:paraId="25A81F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720" w:type="dxa"/>
          </w:tcPr>
          <w:p w14:paraId="3DBEDF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766" w:type="dxa"/>
          </w:tcPr>
          <w:p w14:paraId="5E819F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44" w:type="dxa"/>
          </w:tcPr>
          <w:p w14:paraId="2DC038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84" w:type="dxa"/>
          </w:tcPr>
          <w:p w14:paraId="425694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76" w:type="dxa"/>
          </w:tcPr>
          <w:p w14:paraId="0E8ECF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CA6B988" w14:textId="77777777" w:rsidTr="00D44F93">
        <w:trPr>
          <w:jc w:val="center"/>
        </w:trPr>
        <w:tc>
          <w:tcPr>
            <w:tcW w:w="2049" w:type="dxa"/>
          </w:tcPr>
          <w:p w14:paraId="510998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93" w:type="dxa"/>
          </w:tcPr>
          <w:p w14:paraId="782E88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856" w:type="dxa"/>
          </w:tcPr>
          <w:p w14:paraId="2C422A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73</w:t>
            </w:r>
          </w:p>
        </w:tc>
        <w:tc>
          <w:tcPr>
            <w:tcW w:w="1484" w:type="dxa"/>
          </w:tcPr>
          <w:p w14:paraId="0166A7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720" w:type="dxa"/>
          </w:tcPr>
          <w:p w14:paraId="5A34E2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766" w:type="dxa"/>
          </w:tcPr>
          <w:p w14:paraId="39E6B0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4" w:type="dxa"/>
          </w:tcPr>
          <w:p w14:paraId="6214A3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84" w:type="dxa"/>
          </w:tcPr>
          <w:p w14:paraId="4CD730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76" w:type="dxa"/>
          </w:tcPr>
          <w:p w14:paraId="766ADC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232894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6E1B385" w14:textId="77777777" w:rsidR="007E2376" w:rsidRPr="00DE6C92" w:rsidRDefault="007E2376" w:rsidP="00EF10E1">
      <w:pPr>
        <w:ind w:left="720" w:hanging="675"/>
        <w:rPr>
          <w:rFonts w:ascii="Georgia" w:hAnsi="Georgia"/>
          <w:sz w:val="22"/>
          <w:szCs w:val="22"/>
        </w:rPr>
      </w:pPr>
      <w:r w:rsidRPr="00DE6C92">
        <w:rPr>
          <w:rFonts w:ascii="Georgia" w:hAnsi="Georgia"/>
          <w:sz w:val="22"/>
          <w:szCs w:val="22"/>
        </w:rPr>
        <w:t>71.</w:t>
      </w:r>
      <w:r w:rsidRPr="00DE6C92">
        <w:rPr>
          <w:rFonts w:ascii="Georgia" w:hAnsi="Georgia"/>
          <w:sz w:val="22"/>
          <w:szCs w:val="22"/>
        </w:rPr>
        <w:tab/>
        <w:t xml:space="preserve">How comfortable would you be if a child of yours married someone who (INSERT)? Would you be very comfortable, somewhat comfortable, not too comfortable or not at all comfortable? What about if a child of yours married someone who (INSERT)? </w:t>
      </w:r>
    </w:p>
    <w:p w14:paraId="7BB0EB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810" w:hanging="540"/>
        <w:rPr>
          <w:rFonts w:ascii="Georgia" w:hAnsi="Georgia"/>
          <w:sz w:val="22"/>
          <w:szCs w:val="22"/>
        </w:rPr>
      </w:pPr>
    </w:p>
    <w:p w14:paraId="4D54F1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w:t>
      </w:r>
      <w:r w:rsidRPr="00DE6C92">
        <w:rPr>
          <w:rFonts w:ascii="Georgia" w:hAnsi="Georgia"/>
          <w:sz w:val="22"/>
          <w:szCs w:val="22"/>
        </w:rPr>
        <w:tab/>
        <w:t xml:space="preserve">is NOT (COUNTRY OF ORIGIN) </w:t>
      </w:r>
    </w:p>
    <w:tbl>
      <w:tblPr>
        <w:tblW w:w="10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737"/>
        <w:gridCol w:w="810"/>
        <w:gridCol w:w="1440"/>
        <w:gridCol w:w="720"/>
        <w:gridCol w:w="725"/>
        <w:gridCol w:w="985"/>
        <w:gridCol w:w="1260"/>
        <w:gridCol w:w="900"/>
        <w:gridCol w:w="1236"/>
      </w:tblGrid>
      <w:tr w:rsidR="004D6E25" w:rsidRPr="00DE6C92" w14:paraId="354BB502" w14:textId="77777777" w:rsidTr="00CD2595">
        <w:trPr>
          <w:jc w:val="center"/>
        </w:trPr>
        <w:tc>
          <w:tcPr>
            <w:tcW w:w="1695" w:type="dxa"/>
            <w:vMerge w:val="restart"/>
            <w:shd w:val="clear" w:color="auto" w:fill="BFBFBF"/>
          </w:tcPr>
          <w:p w14:paraId="4EC8277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987" w:type="dxa"/>
            <w:gridSpan w:val="3"/>
            <w:shd w:val="clear" w:color="auto" w:fill="BFBFBF"/>
            <w:vAlign w:val="bottom"/>
          </w:tcPr>
          <w:p w14:paraId="6F9F64E9"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COMFORTABLE</w:t>
            </w:r>
          </w:p>
        </w:tc>
        <w:tc>
          <w:tcPr>
            <w:tcW w:w="2430" w:type="dxa"/>
            <w:gridSpan w:val="3"/>
            <w:shd w:val="clear" w:color="auto" w:fill="BFBFBF"/>
            <w:vAlign w:val="bottom"/>
          </w:tcPr>
          <w:p w14:paraId="50EF2692"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COMFORTABLE</w:t>
            </w:r>
          </w:p>
        </w:tc>
        <w:tc>
          <w:tcPr>
            <w:tcW w:w="1260" w:type="dxa"/>
            <w:vMerge w:val="restart"/>
            <w:shd w:val="clear" w:color="auto" w:fill="BFBFBF"/>
            <w:vAlign w:val="bottom"/>
          </w:tcPr>
          <w:p w14:paraId="01A7867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Depends</w:t>
            </w:r>
          </w:p>
        </w:tc>
        <w:tc>
          <w:tcPr>
            <w:tcW w:w="900" w:type="dxa"/>
            <w:vMerge w:val="restart"/>
            <w:shd w:val="clear" w:color="auto" w:fill="BFBFBF"/>
            <w:vAlign w:val="bottom"/>
          </w:tcPr>
          <w:p w14:paraId="12DEF58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36" w:type="dxa"/>
            <w:vMerge w:val="restart"/>
            <w:shd w:val="clear" w:color="auto" w:fill="BFBFBF"/>
            <w:vAlign w:val="bottom"/>
          </w:tcPr>
          <w:p w14:paraId="0E7EE60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925683" w:rsidRPr="00DE6C92" w14:paraId="55E15563" w14:textId="77777777" w:rsidTr="00925683">
        <w:trPr>
          <w:jc w:val="center"/>
        </w:trPr>
        <w:tc>
          <w:tcPr>
            <w:tcW w:w="1695" w:type="dxa"/>
            <w:vMerge/>
            <w:shd w:val="clear" w:color="auto" w:fill="BFBFBF"/>
          </w:tcPr>
          <w:p w14:paraId="346BE5B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37" w:type="dxa"/>
            <w:shd w:val="clear" w:color="auto" w:fill="BFBFBF"/>
            <w:vAlign w:val="bottom"/>
          </w:tcPr>
          <w:p w14:paraId="2A590A85"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810" w:type="dxa"/>
            <w:shd w:val="clear" w:color="auto" w:fill="BFBFBF"/>
            <w:vAlign w:val="bottom"/>
          </w:tcPr>
          <w:p w14:paraId="34F54867"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1440" w:type="dxa"/>
            <w:shd w:val="clear" w:color="auto" w:fill="BFBFBF"/>
            <w:vAlign w:val="bottom"/>
          </w:tcPr>
          <w:p w14:paraId="40E75C77"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w:t>
            </w:r>
          </w:p>
        </w:tc>
        <w:tc>
          <w:tcPr>
            <w:tcW w:w="720" w:type="dxa"/>
            <w:shd w:val="clear" w:color="auto" w:fill="BFBFBF"/>
            <w:vAlign w:val="bottom"/>
          </w:tcPr>
          <w:p w14:paraId="06D3168A"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725" w:type="dxa"/>
            <w:shd w:val="clear" w:color="auto" w:fill="BFBFBF"/>
            <w:vAlign w:val="bottom"/>
          </w:tcPr>
          <w:p w14:paraId="6B146B12"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w:t>
            </w:r>
          </w:p>
        </w:tc>
        <w:tc>
          <w:tcPr>
            <w:tcW w:w="985" w:type="dxa"/>
            <w:shd w:val="clear" w:color="auto" w:fill="BFBFBF"/>
            <w:vAlign w:val="bottom"/>
          </w:tcPr>
          <w:p w14:paraId="095C818F"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1260" w:type="dxa"/>
            <w:vMerge/>
            <w:shd w:val="clear" w:color="auto" w:fill="BFBFBF"/>
          </w:tcPr>
          <w:p w14:paraId="3CE313B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00" w:type="dxa"/>
            <w:vMerge/>
            <w:shd w:val="clear" w:color="auto" w:fill="BFBFBF"/>
            <w:vAlign w:val="bottom"/>
          </w:tcPr>
          <w:p w14:paraId="6E77C88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36" w:type="dxa"/>
            <w:vMerge/>
            <w:shd w:val="clear" w:color="auto" w:fill="BFBFBF"/>
            <w:vAlign w:val="bottom"/>
          </w:tcPr>
          <w:p w14:paraId="0455426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6CC35112" w14:textId="77777777" w:rsidTr="00925683">
        <w:trPr>
          <w:jc w:val="center"/>
        </w:trPr>
        <w:tc>
          <w:tcPr>
            <w:tcW w:w="1695" w:type="dxa"/>
          </w:tcPr>
          <w:p w14:paraId="4095AD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37" w:type="dxa"/>
          </w:tcPr>
          <w:p w14:paraId="49282F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810" w:type="dxa"/>
          </w:tcPr>
          <w:p w14:paraId="25A8EC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440" w:type="dxa"/>
          </w:tcPr>
          <w:p w14:paraId="5C975C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720" w:type="dxa"/>
          </w:tcPr>
          <w:p w14:paraId="35D2F0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725" w:type="dxa"/>
          </w:tcPr>
          <w:p w14:paraId="785FDF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85" w:type="dxa"/>
          </w:tcPr>
          <w:p w14:paraId="10FD87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60" w:type="dxa"/>
          </w:tcPr>
          <w:p w14:paraId="6938FC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00" w:type="dxa"/>
          </w:tcPr>
          <w:p w14:paraId="4A2E66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36" w:type="dxa"/>
          </w:tcPr>
          <w:p w14:paraId="71267E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7977651" w14:textId="77777777" w:rsidTr="00925683">
        <w:trPr>
          <w:jc w:val="center"/>
        </w:trPr>
        <w:tc>
          <w:tcPr>
            <w:tcW w:w="1695" w:type="dxa"/>
          </w:tcPr>
          <w:p w14:paraId="1C0A1F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37" w:type="dxa"/>
          </w:tcPr>
          <w:p w14:paraId="4B708D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810" w:type="dxa"/>
          </w:tcPr>
          <w:p w14:paraId="37FB9E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1440" w:type="dxa"/>
          </w:tcPr>
          <w:p w14:paraId="4B0CB4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720" w:type="dxa"/>
          </w:tcPr>
          <w:p w14:paraId="4169FB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725" w:type="dxa"/>
          </w:tcPr>
          <w:p w14:paraId="19CFB7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85" w:type="dxa"/>
          </w:tcPr>
          <w:p w14:paraId="50B6C4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60" w:type="dxa"/>
          </w:tcPr>
          <w:p w14:paraId="0EA52A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00" w:type="dxa"/>
          </w:tcPr>
          <w:p w14:paraId="714EB7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36" w:type="dxa"/>
          </w:tcPr>
          <w:p w14:paraId="73EF8A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9F3B9D9" w14:textId="77777777" w:rsidTr="00925683">
        <w:trPr>
          <w:jc w:val="center"/>
        </w:trPr>
        <w:tc>
          <w:tcPr>
            <w:tcW w:w="1695" w:type="dxa"/>
          </w:tcPr>
          <w:p w14:paraId="18A2DC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37" w:type="dxa"/>
          </w:tcPr>
          <w:p w14:paraId="3AFC0E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84</w:t>
            </w:r>
          </w:p>
        </w:tc>
        <w:tc>
          <w:tcPr>
            <w:tcW w:w="810" w:type="dxa"/>
          </w:tcPr>
          <w:p w14:paraId="72D02F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440" w:type="dxa"/>
          </w:tcPr>
          <w:p w14:paraId="37AAE7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720" w:type="dxa"/>
          </w:tcPr>
          <w:p w14:paraId="329280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725" w:type="dxa"/>
          </w:tcPr>
          <w:p w14:paraId="395C1D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85" w:type="dxa"/>
          </w:tcPr>
          <w:p w14:paraId="1DD4B4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60" w:type="dxa"/>
          </w:tcPr>
          <w:p w14:paraId="042FA8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00" w:type="dxa"/>
          </w:tcPr>
          <w:p w14:paraId="335DFE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36" w:type="dxa"/>
          </w:tcPr>
          <w:p w14:paraId="37EBBE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4D606BA" w14:textId="77777777" w:rsidTr="00925683">
        <w:trPr>
          <w:jc w:val="center"/>
        </w:trPr>
        <w:tc>
          <w:tcPr>
            <w:tcW w:w="1695" w:type="dxa"/>
          </w:tcPr>
          <w:p w14:paraId="462DAA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37" w:type="dxa"/>
          </w:tcPr>
          <w:p w14:paraId="60F3B7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84</w:t>
            </w:r>
          </w:p>
        </w:tc>
        <w:tc>
          <w:tcPr>
            <w:tcW w:w="810" w:type="dxa"/>
          </w:tcPr>
          <w:p w14:paraId="00DBA3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440" w:type="dxa"/>
          </w:tcPr>
          <w:p w14:paraId="051F0B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720" w:type="dxa"/>
          </w:tcPr>
          <w:p w14:paraId="1314A9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725" w:type="dxa"/>
          </w:tcPr>
          <w:p w14:paraId="1ABDBD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85" w:type="dxa"/>
          </w:tcPr>
          <w:p w14:paraId="7C1031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60" w:type="dxa"/>
          </w:tcPr>
          <w:p w14:paraId="1440A9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00" w:type="dxa"/>
          </w:tcPr>
          <w:p w14:paraId="0FB9FC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36" w:type="dxa"/>
          </w:tcPr>
          <w:p w14:paraId="6D1DA1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88DF373" w14:textId="77777777" w:rsidTr="00925683">
        <w:trPr>
          <w:jc w:val="center"/>
        </w:trPr>
        <w:tc>
          <w:tcPr>
            <w:tcW w:w="1695" w:type="dxa"/>
          </w:tcPr>
          <w:p w14:paraId="41CCD6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37" w:type="dxa"/>
          </w:tcPr>
          <w:p w14:paraId="6A5855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86</w:t>
            </w:r>
          </w:p>
        </w:tc>
        <w:tc>
          <w:tcPr>
            <w:tcW w:w="810" w:type="dxa"/>
          </w:tcPr>
          <w:p w14:paraId="59D5EF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440" w:type="dxa"/>
          </w:tcPr>
          <w:p w14:paraId="7F553B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720" w:type="dxa"/>
          </w:tcPr>
          <w:p w14:paraId="03DDB6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725" w:type="dxa"/>
          </w:tcPr>
          <w:p w14:paraId="6BAF48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85" w:type="dxa"/>
          </w:tcPr>
          <w:p w14:paraId="3E6C2F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60" w:type="dxa"/>
          </w:tcPr>
          <w:p w14:paraId="575704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00" w:type="dxa"/>
          </w:tcPr>
          <w:p w14:paraId="4066EE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36" w:type="dxa"/>
          </w:tcPr>
          <w:p w14:paraId="47DA30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808EEDC" w14:textId="77777777" w:rsidTr="00925683">
        <w:trPr>
          <w:jc w:val="center"/>
        </w:trPr>
        <w:tc>
          <w:tcPr>
            <w:tcW w:w="1695" w:type="dxa"/>
          </w:tcPr>
          <w:p w14:paraId="18C13C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37" w:type="dxa"/>
          </w:tcPr>
          <w:p w14:paraId="483122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85</w:t>
            </w:r>
          </w:p>
        </w:tc>
        <w:tc>
          <w:tcPr>
            <w:tcW w:w="810" w:type="dxa"/>
          </w:tcPr>
          <w:p w14:paraId="20163A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440" w:type="dxa"/>
          </w:tcPr>
          <w:p w14:paraId="0FC223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720" w:type="dxa"/>
          </w:tcPr>
          <w:p w14:paraId="25C90E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725" w:type="dxa"/>
          </w:tcPr>
          <w:p w14:paraId="2D35D3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85" w:type="dxa"/>
          </w:tcPr>
          <w:p w14:paraId="050730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60" w:type="dxa"/>
          </w:tcPr>
          <w:p w14:paraId="7FEDB9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00" w:type="dxa"/>
          </w:tcPr>
          <w:p w14:paraId="5DF58B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36" w:type="dxa"/>
          </w:tcPr>
          <w:p w14:paraId="2FE750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9598843" w14:textId="77777777" w:rsidTr="00925683">
        <w:trPr>
          <w:jc w:val="center"/>
        </w:trPr>
        <w:tc>
          <w:tcPr>
            <w:tcW w:w="1695" w:type="dxa"/>
          </w:tcPr>
          <w:p w14:paraId="69C041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37" w:type="dxa"/>
          </w:tcPr>
          <w:p w14:paraId="0F8B21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88</w:t>
            </w:r>
          </w:p>
        </w:tc>
        <w:tc>
          <w:tcPr>
            <w:tcW w:w="810" w:type="dxa"/>
          </w:tcPr>
          <w:p w14:paraId="6783A1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1440" w:type="dxa"/>
          </w:tcPr>
          <w:p w14:paraId="3FE3C8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720" w:type="dxa"/>
          </w:tcPr>
          <w:p w14:paraId="2082A2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725" w:type="dxa"/>
          </w:tcPr>
          <w:p w14:paraId="4EA812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85" w:type="dxa"/>
          </w:tcPr>
          <w:p w14:paraId="20EBEC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60" w:type="dxa"/>
          </w:tcPr>
          <w:p w14:paraId="15D872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00" w:type="dxa"/>
          </w:tcPr>
          <w:p w14:paraId="2BA6A4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36" w:type="dxa"/>
          </w:tcPr>
          <w:p w14:paraId="32F844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7ACD64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810" w:hanging="540"/>
        <w:rPr>
          <w:rFonts w:ascii="Georgia" w:hAnsi="Georgia"/>
          <w:sz w:val="22"/>
          <w:szCs w:val="22"/>
        </w:rPr>
      </w:pPr>
    </w:p>
    <w:p w14:paraId="34A7C7BA" w14:textId="77777777" w:rsidR="00D44F93"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23A5FC9E" w14:textId="77777777" w:rsidR="00D44F93" w:rsidRDefault="00D44F93">
      <w:pPr>
        <w:rPr>
          <w:rFonts w:ascii="Georgia" w:hAnsi="Georgia"/>
          <w:sz w:val="22"/>
          <w:szCs w:val="22"/>
        </w:rPr>
      </w:pPr>
      <w:r>
        <w:rPr>
          <w:rFonts w:ascii="Georgia" w:hAnsi="Georgia"/>
          <w:sz w:val="22"/>
          <w:szCs w:val="22"/>
        </w:rPr>
        <w:br w:type="page"/>
      </w:r>
    </w:p>
    <w:p w14:paraId="31D90F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b.</w:t>
      </w:r>
      <w:r w:rsidRPr="00DE6C92">
        <w:rPr>
          <w:rFonts w:ascii="Georgia" w:hAnsi="Georgia"/>
          <w:sz w:val="22"/>
          <w:szCs w:val="22"/>
        </w:rPr>
        <w:tab/>
        <w:t xml:space="preserve">is (HISPANIC/LATINO) but NOT (COUNTRY OF ORIGIN) </w:t>
      </w:r>
    </w:p>
    <w:tbl>
      <w:tblPr>
        <w:tblW w:w="10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782"/>
        <w:gridCol w:w="810"/>
        <w:gridCol w:w="1440"/>
        <w:gridCol w:w="720"/>
        <w:gridCol w:w="680"/>
        <w:gridCol w:w="940"/>
        <w:gridCol w:w="1260"/>
        <w:gridCol w:w="900"/>
        <w:gridCol w:w="1170"/>
      </w:tblGrid>
      <w:tr w:rsidR="004D6E25" w:rsidRPr="00DE6C92" w14:paraId="38828195" w14:textId="77777777" w:rsidTr="00CD2595">
        <w:trPr>
          <w:jc w:val="center"/>
        </w:trPr>
        <w:tc>
          <w:tcPr>
            <w:tcW w:w="1695" w:type="dxa"/>
            <w:vMerge w:val="restart"/>
            <w:shd w:val="clear" w:color="auto" w:fill="BFBFBF"/>
          </w:tcPr>
          <w:p w14:paraId="6F2B83A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3032" w:type="dxa"/>
            <w:gridSpan w:val="3"/>
            <w:shd w:val="clear" w:color="auto" w:fill="BFBFBF"/>
            <w:vAlign w:val="bottom"/>
          </w:tcPr>
          <w:p w14:paraId="7367C48F"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COMFORTABLE</w:t>
            </w:r>
          </w:p>
        </w:tc>
        <w:tc>
          <w:tcPr>
            <w:tcW w:w="2340" w:type="dxa"/>
            <w:gridSpan w:val="3"/>
            <w:shd w:val="clear" w:color="auto" w:fill="BFBFBF"/>
            <w:vAlign w:val="bottom"/>
          </w:tcPr>
          <w:p w14:paraId="6EECA90B" w14:textId="77777777" w:rsidR="004D6E25" w:rsidRPr="00DE6C92" w:rsidRDefault="004D6E25" w:rsidP="00CD259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COMFORTABLE</w:t>
            </w:r>
          </w:p>
        </w:tc>
        <w:tc>
          <w:tcPr>
            <w:tcW w:w="1260" w:type="dxa"/>
            <w:vMerge w:val="restart"/>
            <w:shd w:val="clear" w:color="auto" w:fill="BFBFBF"/>
            <w:vAlign w:val="bottom"/>
          </w:tcPr>
          <w:p w14:paraId="081DF80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Depends</w:t>
            </w:r>
          </w:p>
        </w:tc>
        <w:tc>
          <w:tcPr>
            <w:tcW w:w="900" w:type="dxa"/>
            <w:vMerge w:val="restart"/>
            <w:shd w:val="clear" w:color="auto" w:fill="BFBFBF"/>
            <w:vAlign w:val="bottom"/>
          </w:tcPr>
          <w:p w14:paraId="00C0966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70" w:type="dxa"/>
            <w:vMerge w:val="restart"/>
            <w:shd w:val="clear" w:color="auto" w:fill="BFBFBF"/>
            <w:vAlign w:val="bottom"/>
          </w:tcPr>
          <w:p w14:paraId="7755FAC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925683" w:rsidRPr="00DE6C92" w14:paraId="71F55A04" w14:textId="77777777" w:rsidTr="00925683">
        <w:trPr>
          <w:jc w:val="center"/>
        </w:trPr>
        <w:tc>
          <w:tcPr>
            <w:tcW w:w="1695" w:type="dxa"/>
            <w:vMerge/>
            <w:shd w:val="clear" w:color="auto" w:fill="BFBFBF"/>
          </w:tcPr>
          <w:p w14:paraId="01B1F5B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82" w:type="dxa"/>
            <w:shd w:val="clear" w:color="auto" w:fill="BFBFBF"/>
            <w:vAlign w:val="bottom"/>
          </w:tcPr>
          <w:p w14:paraId="232B427F"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810" w:type="dxa"/>
            <w:shd w:val="clear" w:color="auto" w:fill="BFBFBF"/>
            <w:vAlign w:val="bottom"/>
          </w:tcPr>
          <w:p w14:paraId="4DA2C8A5"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1440" w:type="dxa"/>
            <w:shd w:val="clear" w:color="auto" w:fill="BFBFBF"/>
            <w:vAlign w:val="bottom"/>
          </w:tcPr>
          <w:p w14:paraId="78F84FDC"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w:t>
            </w:r>
          </w:p>
        </w:tc>
        <w:tc>
          <w:tcPr>
            <w:tcW w:w="720" w:type="dxa"/>
            <w:shd w:val="clear" w:color="auto" w:fill="BFBFBF"/>
            <w:vAlign w:val="bottom"/>
          </w:tcPr>
          <w:p w14:paraId="691C96AB"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680" w:type="dxa"/>
            <w:shd w:val="clear" w:color="auto" w:fill="BFBFBF"/>
            <w:vAlign w:val="bottom"/>
          </w:tcPr>
          <w:p w14:paraId="08CCFFC2"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w:t>
            </w:r>
          </w:p>
        </w:tc>
        <w:tc>
          <w:tcPr>
            <w:tcW w:w="940" w:type="dxa"/>
            <w:shd w:val="clear" w:color="auto" w:fill="BFBFBF"/>
            <w:vAlign w:val="bottom"/>
          </w:tcPr>
          <w:p w14:paraId="3B7C5C97"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1260" w:type="dxa"/>
            <w:vMerge/>
            <w:shd w:val="clear" w:color="auto" w:fill="BFBFBF"/>
          </w:tcPr>
          <w:p w14:paraId="2CF8DFA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00" w:type="dxa"/>
            <w:vMerge/>
            <w:shd w:val="clear" w:color="auto" w:fill="BFBFBF"/>
            <w:vAlign w:val="bottom"/>
          </w:tcPr>
          <w:p w14:paraId="62A8D87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170" w:type="dxa"/>
            <w:vMerge/>
            <w:shd w:val="clear" w:color="auto" w:fill="BFBFBF"/>
            <w:vAlign w:val="bottom"/>
          </w:tcPr>
          <w:p w14:paraId="028636E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55777A2B" w14:textId="77777777" w:rsidTr="00925683">
        <w:trPr>
          <w:jc w:val="center"/>
        </w:trPr>
        <w:tc>
          <w:tcPr>
            <w:tcW w:w="1695" w:type="dxa"/>
          </w:tcPr>
          <w:p w14:paraId="6C8B2F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82" w:type="dxa"/>
          </w:tcPr>
          <w:p w14:paraId="32A3C5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810" w:type="dxa"/>
          </w:tcPr>
          <w:p w14:paraId="4FE019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1440" w:type="dxa"/>
          </w:tcPr>
          <w:p w14:paraId="633E65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720" w:type="dxa"/>
          </w:tcPr>
          <w:p w14:paraId="6BCA41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680" w:type="dxa"/>
          </w:tcPr>
          <w:p w14:paraId="49402B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0" w:type="dxa"/>
          </w:tcPr>
          <w:p w14:paraId="3DCD44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60" w:type="dxa"/>
          </w:tcPr>
          <w:p w14:paraId="06D997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00" w:type="dxa"/>
          </w:tcPr>
          <w:p w14:paraId="6498E9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0" w:type="dxa"/>
          </w:tcPr>
          <w:p w14:paraId="59315A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F7A8F49" w14:textId="77777777" w:rsidTr="00925683">
        <w:trPr>
          <w:jc w:val="center"/>
        </w:trPr>
        <w:tc>
          <w:tcPr>
            <w:tcW w:w="1695" w:type="dxa"/>
          </w:tcPr>
          <w:p w14:paraId="6396B2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82" w:type="dxa"/>
          </w:tcPr>
          <w:p w14:paraId="273A05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810" w:type="dxa"/>
          </w:tcPr>
          <w:p w14:paraId="78040C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75</w:t>
            </w:r>
          </w:p>
        </w:tc>
        <w:tc>
          <w:tcPr>
            <w:tcW w:w="1440" w:type="dxa"/>
          </w:tcPr>
          <w:p w14:paraId="4E5EA6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720" w:type="dxa"/>
          </w:tcPr>
          <w:p w14:paraId="202CB0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680" w:type="dxa"/>
          </w:tcPr>
          <w:p w14:paraId="6D7F22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0" w:type="dxa"/>
          </w:tcPr>
          <w:p w14:paraId="41571D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60" w:type="dxa"/>
          </w:tcPr>
          <w:p w14:paraId="460594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00" w:type="dxa"/>
          </w:tcPr>
          <w:p w14:paraId="5F13ED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70" w:type="dxa"/>
          </w:tcPr>
          <w:p w14:paraId="1A829A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735E68E" w14:textId="77777777" w:rsidTr="00925683">
        <w:trPr>
          <w:jc w:val="center"/>
        </w:trPr>
        <w:tc>
          <w:tcPr>
            <w:tcW w:w="1695" w:type="dxa"/>
          </w:tcPr>
          <w:p w14:paraId="3BD795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82" w:type="dxa"/>
          </w:tcPr>
          <w:p w14:paraId="58A048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84</w:t>
            </w:r>
          </w:p>
        </w:tc>
        <w:tc>
          <w:tcPr>
            <w:tcW w:w="810" w:type="dxa"/>
          </w:tcPr>
          <w:p w14:paraId="17FB93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440" w:type="dxa"/>
          </w:tcPr>
          <w:p w14:paraId="295B03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720" w:type="dxa"/>
          </w:tcPr>
          <w:p w14:paraId="23AB66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680" w:type="dxa"/>
          </w:tcPr>
          <w:p w14:paraId="01905A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0" w:type="dxa"/>
          </w:tcPr>
          <w:p w14:paraId="19E874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60" w:type="dxa"/>
          </w:tcPr>
          <w:p w14:paraId="05DCCC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00" w:type="dxa"/>
          </w:tcPr>
          <w:p w14:paraId="029A5D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70" w:type="dxa"/>
          </w:tcPr>
          <w:p w14:paraId="76F384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897EFEA" w14:textId="77777777" w:rsidTr="00925683">
        <w:trPr>
          <w:jc w:val="center"/>
        </w:trPr>
        <w:tc>
          <w:tcPr>
            <w:tcW w:w="1695" w:type="dxa"/>
          </w:tcPr>
          <w:p w14:paraId="69DADE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82" w:type="dxa"/>
          </w:tcPr>
          <w:p w14:paraId="0CA728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85</w:t>
            </w:r>
          </w:p>
        </w:tc>
        <w:tc>
          <w:tcPr>
            <w:tcW w:w="810" w:type="dxa"/>
          </w:tcPr>
          <w:p w14:paraId="03C3E1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440" w:type="dxa"/>
          </w:tcPr>
          <w:p w14:paraId="0C9BDB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720" w:type="dxa"/>
          </w:tcPr>
          <w:p w14:paraId="523411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680" w:type="dxa"/>
          </w:tcPr>
          <w:p w14:paraId="329CF2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0" w:type="dxa"/>
          </w:tcPr>
          <w:p w14:paraId="4A21DE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60" w:type="dxa"/>
          </w:tcPr>
          <w:p w14:paraId="106A35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00" w:type="dxa"/>
          </w:tcPr>
          <w:p w14:paraId="559CD8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70" w:type="dxa"/>
          </w:tcPr>
          <w:p w14:paraId="7D3300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E1B8F4D" w14:textId="77777777" w:rsidTr="00925683">
        <w:trPr>
          <w:jc w:val="center"/>
        </w:trPr>
        <w:tc>
          <w:tcPr>
            <w:tcW w:w="1695" w:type="dxa"/>
          </w:tcPr>
          <w:p w14:paraId="67DBB1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82" w:type="dxa"/>
          </w:tcPr>
          <w:p w14:paraId="722C15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86</w:t>
            </w:r>
          </w:p>
        </w:tc>
        <w:tc>
          <w:tcPr>
            <w:tcW w:w="810" w:type="dxa"/>
          </w:tcPr>
          <w:p w14:paraId="203753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440" w:type="dxa"/>
          </w:tcPr>
          <w:p w14:paraId="058FD6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720" w:type="dxa"/>
          </w:tcPr>
          <w:p w14:paraId="7A3225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680" w:type="dxa"/>
          </w:tcPr>
          <w:p w14:paraId="70DE94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40" w:type="dxa"/>
          </w:tcPr>
          <w:p w14:paraId="25F418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60" w:type="dxa"/>
          </w:tcPr>
          <w:p w14:paraId="2066F3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00" w:type="dxa"/>
          </w:tcPr>
          <w:p w14:paraId="289600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70" w:type="dxa"/>
          </w:tcPr>
          <w:p w14:paraId="1D9F2A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B2E024C" w14:textId="77777777" w:rsidTr="00925683">
        <w:trPr>
          <w:jc w:val="center"/>
        </w:trPr>
        <w:tc>
          <w:tcPr>
            <w:tcW w:w="1695" w:type="dxa"/>
          </w:tcPr>
          <w:p w14:paraId="025571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82" w:type="dxa"/>
          </w:tcPr>
          <w:p w14:paraId="22EF8D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84</w:t>
            </w:r>
          </w:p>
        </w:tc>
        <w:tc>
          <w:tcPr>
            <w:tcW w:w="810" w:type="dxa"/>
          </w:tcPr>
          <w:p w14:paraId="5B0B67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440" w:type="dxa"/>
          </w:tcPr>
          <w:p w14:paraId="5F8076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720" w:type="dxa"/>
          </w:tcPr>
          <w:p w14:paraId="5E5826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680" w:type="dxa"/>
          </w:tcPr>
          <w:p w14:paraId="76C4F2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940" w:type="dxa"/>
          </w:tcPr>
          <w:p w14:paraId="7C872A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60" w:type="dxa"/>
          </w:tcPr>
          <w:p w14:paraId="687DFB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00" w:type="dxa"/>
          </w:tcPr>
          <w:p w14:paraId="442A36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70" w:type="dxa"/>
          </w:tcPr>
          <w:p w14:paraId="227630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FF5D6E3" w14:textId="77777777" w:rsidTr="00925683">
        <w:trPr>
          <w:jc w:val="center"/>
        </w:trPr>
        <w:tc>
          <w:tcPr>
            <w:tcW w:w="1695" w:type="dxa"/>
          </w:tcPr>
          <w:p w14:paraId="1F1AF8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82" w:type="dxa"/>
          </w:tcPr>
          <w:p w14:paraId="68CA65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810" w:type="dxa"/>
          </w:tcPr>
          <w:p w14:paraId="37B799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1440" w:type="dxa"/>
          </w:tcPr>
          <w:p w14:paraId="1978DC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720" w:type="dxa"/>
          </w:tcPr>
          <w:p w14:paraId="4CB794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680" w:type="dxa"/>
          </w:tcPr>
          <w:p w14:paraId="39CC75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0" w:type="dxa"/>
          </w:tcPr>
          <w:p w14:paraId="73CBE5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60" w:type="dxa"/>
          </w:tcPr>
          <w:p w14:paraId="702CCC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00" w:type="dxa"/>
          </w:tcPr>
          <w:p w14:paraId="01A979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70" w:type="dxa"/>
          </w:tcPr>
          <w:p w14:paraId="5DB97C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5417E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3CA101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c.</w:t>
      </w:r>
      <w:r w:rsidRPr="00DE6C92">
        <w:rPr>
          <w:rFonts w:ascii="Georgia" w:hAnsi="Georgia"/>
          <w:sz w:val="22"/>
          <w:szCs w:val="22"/>
        </w:rPr>
        <w:tab/>
        <w:t>has NO (HISPANIC/LATINO) background</w:t>
      </w: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739"/>
        <w:gridCol w:w="810"/>
        <w:gridCol w:w="1440"/>
        <w:gridCol w:w="720"/>
        <w:gridCol w:w="723"/>
        <w:gridCol w:w="897"/>
        <w:gridCol w:w="1260"/>
        <w:gridCol w:w="903"/>
        <w:gridCol w:w="1167"/>
      </w:tblGrid>
      <w:tr w:rsidR="004D6E25" w:rsidRPr="00DE6C92" w14:paraId="193D83D2" w14:textId="77777777" w:rsidTr="00925683">
        <w:trPr>
          <w:jc w:val="center"/>
        </w:trPr>
        <w:tc>
          <w:tcPr>
            <w:tcW w:w="1695" w:type="dxa"/>
            <w:vMerge w:val="restart"/>
            <w:shd w:val="clear" w:color="auto" w:fill="BFBFBF"/>
          </w:tcPr>
          <w:p w14:paraId="07BDA58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989" w:type="dxa"/>
            <w:gridSpan w:val="3"/>
            <w:shd w:val="clear" w:color="auto" w:fill="BFBFBF"/>
            <w:vAlign w:val="bottom"/>
          </w:tcPr>
          <w:p w14:paraId="1183D8A1"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COMFORTABLE</w:t>
            </w:r>
          </w:p>
        </w:tc>
        <w:tc>
          <w:tcPr>
            <w:tcW w:w="2340" w:type="dxa"/>
            <w:gridSpan w:val="3"/>
            <w:shd w:val="clear" w:color="auto" w:fill="BFBFBF"/>
            <w:vAlign w:val="bottom"/>
          </w:tcPr>
          <w:p w14:paraId="0A1A4EE4"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COMFORTABLE</w:t>
            </w:r>
          </w:p>
        </w:tc>
        <w:tc>
          <w:tcPr>
            <w:tcW w:w="1260" w:type="dxa"/>
            <w:vMerge w:val="restart"/>
            <w:shd w:val="clear" w:color="auto" w:fill="BFBFBF"/>
            <w:vAlign w:val="bottom"/>
          </w:tcPr>
          <w:p w14:paraId="2E512F5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Depends</w:t>
            </w:r>
          </w:p>
        </w:tc>
        <w:tc>
          <w:tcPr>
            <w:tcW w:w="903" w:type="dxa"/>
            <w:vMerge w:val="restart"/>
            <w:shd w:val="clear" w:color="auto" w:fill="BFBFBF"/>
            <w:vAlign w:val="bottom"/>
          </w:tcPr>
          <w:p w14:paraId="7B92AE8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67" w:type="dxa"/>
            <w:vMerge w:val="restart"/>
            <w:shd w:val="clear" w:color="auto" w:fill="BFBFBF"/>
            <w:vAlign w:val="bottom"/>
          </w:tcPr>
          <w:p w14:paraId="453EE75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925683" w:rsidRPr="00DE6C92" w14:paraId="765609B7" w14:textId="77777777" w:rsidTr="00925683">
        <w:trPr>
          <w:jc w:val="center"/>
        </w:trPr>
        <w:tc>
          <w:tcPr>
            <w:tcW w:w="1695" w:type="dxa"/>
            <w:vMerge/>
            <w:shd w:val="clear" w:color="auto" w:fill="BFBFBF"/>
          </w:tcPr>
          <w:p w14:paraId="67F6BDE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39" w:type="dxa"/>
            <w:shd w:val="clear" w:color="auto" w:fill="BFBFBF"/>
            <w:vAlign w:val="bottom"/>
          </w:tcPr>
          <w:p w14:paraId="7FDFD347"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810" w:type="dxa"/>
            <w:shd w:val="clear" w:color="auto" w:fill="BFBFBF"/>
            <w:vAlign w:val="bottom"/>
          </w:tcPr>
          <w:p w14:paraId="48B949DF"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1440" w:type="dxa"/>
            <w:shd w:val="clear" w:color="auto" w:fill="BFBFBF"/>
            <w:vAlign w:val="bottom"/>
          </w:tcPr>
          <w:p w14:paraId="0753CC41"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w:t>
            </w:r>
          </w:p>
        </w:tc>
        <w:tc>
          <w:tcPr>
            <w:tcW w:w="720" w:type="dxa"/>
            <w:shd w:val="clear" w:color="auto" w:fill="BFBFBF"/>
            <w:vAlign w:val="bottom"/>
          </w:tcPr>
          <w:p w14:paraId="34CF7DBB"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723" w:type="dxa"/>
            <w:shd w:val="clear" w:color="auto" w:fill="BFBFBF"/>
            <w:vAlign w:val="bottom"/>
          </w:tcPr>
          <w:p w14:paraId="1717378B"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w:t>
            </w:r>
          </w:p>
        </w:tc>
        <w:tc>
          <w:tcPr>
            <w:tcW w:w="897" w:type="dxa"/>
            <w:shd w:val="clear" w:color="auto" w:fill="BFBFBF"/>
            <w:vAlign w:val="bottom"/>
          </w:tcPr>
          <w:p w14:paraId="70BA8358" w14:textId="77777777" w:rsidR="004D6E25" w:rsidRPr="00DE6C92" w:rsidRDefault="004D6E25"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1260" w:type="dxa"/>
            <w:vMerge/>
            <w:shd w:val="clear" w:color="auto" w:fill="BFBFBF"/>
          </w:tcPr>
          <w:p w14:paraId="3E4DBB7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03" w:type="dxa"/>
            <w:vMerge/>
            <w:shd w:val="clear" w:color="auto" w:fill="BFBFBF"/>
            <w:vAlign w:val="bottom"/>
          </w:tcPr>
          <w:p w14:paraId="471E48E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167" w:type="dxa"/>
            <w:vMerge/>
            <w:shd w:val="clear" w:color="auto" w:fill="BFBFBF"/>
            <w:vAlign w:val="bottom"/>
          </w:tcPr>
          <w:p w14:paraId="6FDFC35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2F5A3CDF" w14:textId="77777777" w:rsidTr="00925683">
        <w:trPr>
          <w:jc w:val="center"/>
        </w:trPr>
        <w:tc>
          <w:tcPr>
            <w:tcW w:w="1695" w:type="dxa"/>
          </w:tcPr>
          <w:p w14:paraId="5DBFB0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39" w:type="dxa"/>
          </w:tcPr>
          <w:p w14:paraId="1DDC9A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84</w:t>
            </w:r>
          </w:p>
        </w:tc>
        <w:tc>
          <w:tcPr>
            <w:tcW w:w="810" w:type="dxa"/>
          </w:tcPr>
          <w:p w14:paraId="3325B0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440" w:type="dxa"/>
          </w:tcPr>
          <w:p w14:paraId="47E232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720" w:type="dxa"/>
          </w:tcPr>
          <w:p w14:paraId="4BAEF3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723" w:type="dxa"/>
          </w:tcPr>
          <w:p w14:paraId="11B21B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97" w:type="dxa"/>
          </w:tcPr>
          <w:p w14:paraId="78C552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60" w:type="dxa"/>
          </w:tcPr>
          <w:p w14:paraId="44F959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03" w:type="dxa"/>
          </w:tcPr>
          <w:p w14:paraId="2CE3B0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67" w:type="dxa"/>
          </w:tcPr>
          <w:p w14:paraId="35E864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CB303C6" w14:textId="77777777" w:rsidTr="00925683">
        <w:trPr>
          <w:jc w:val="center"/>
        </w:trPr>
        <w:tc>
          <w:tcPr>
            <w:tcW w:w="1695" w:type="dxa"/>
          </w:tcPr>
          <w:p w14:paraId="33DE00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39" w:type="dxa"/>
          </w:tcPr>
          <w:p w14:paraId="66B849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c>
          <w:tcPr>
            <w:tcW w:w="810" w:type="dxa"/>
          </w:tcPr>
          <w:p w14:paraId="46F07C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440" w:type="dxa"/>
          </w:tcPr>
          <w:p w14:paraId="12E202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720" w:type="dxa"/>
          </w:tcPr>
          <w:p w14:paraId="038C2B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723" w:type="dxa"/>
          </w:tcPr>
          <w:p w14:paraId="33695E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97" w:type="dxa"/>
          </w:tcPr>
          <w:p w14:paraId="6C626B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60" w:type="dxa"/>
          </w:tcPr>
          <w:p w14:paraId="16B333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03" w:type="dxa"/>
          </w:tcPr>
          <w:p w14:paraId="73C920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67" w:type="dxa"/>
          </w:tcPr>
          <w:p w14:paraId="05F7C0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5329447" w14:textId="77777777" w:rsidTr="00925683">
        <w:trPr>
          <w:jc w:val="center"/>
        </w:trPr>
        <w:tc>
          <w:tcPr>
            <w:tcW w:w="1695" w:type="dxa"/>
          </w:tcPr>
          <w:p w14:paraId="4AA48B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39" w:type="dxa"/>
          </w:tcPr>
          <w:p w14:paraId="258141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79</w:t>
            </w:r>
          </w:p>
        </w:tc>
        <w:tc>
          <w:tcPr>
            <w:tcW w:w="810" w:type="dxa"/>
          </w:tcPr>
          <w:p w14:paraId="6AB5B4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440" w:type="dxa"/>
          </w:tcPr>
          <w:p w14:paraId="57C834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720" w:type="dxa"/>
          </w:tcPr>
          <w:p w14:paraId="368789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723" w:type="dxa"/>
          </w:tcPr>
          <w:p w14:paraId="08B4DE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897" w:type="dxa"/>
          </w:tcPr>
          <w:p w14:paraId="1DBC83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60" w:type="dxa"/>
          </w:tcPr>
          <w:p w14:paraId="640D71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03" w:type="dxa"/>
          </w:tcPr>
          <w:p w14:paraId="72C76D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67" w:type="dxa"/>
          </w:tcPr>
          <w:p w14:paraId="67BDBE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CD9F469" w14:textId="77777777" w:rsidTr="00925683">
        <w:trPr>
          <w:jc w:val="center"/>
        </w:trPr>
        <w:tc>
          <w:tcPr>
            <w:tcW w:w="1695" w:type="dxa"/>
          </w:tcPr>
          <w:p w14:paraId="306F67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39" w:type="dxa"/>
          </w:tcPr>
          <w:p w14:paraId="3CECD3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78</w:t>
            </w:r>
          </w:p>
        </w:tc>
        <w:tc>
          <w:tcPr>
            <w:tcW w:w="810" w:type="dxa"/>
          </w:tcPr>
          <w:p w14:paraId="648239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440" w:type="dxa"/>
          </w:tcPr>
          <w:p w14:paraId="72E18A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720" w:type="dxa"/>
          </w:tcPr>
          <w:p w14:paraId="519D48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23" w:type="dxa"/>
          </w:tcPr>
          <w:p w14:paraId="19FDB7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97" w:type="dxa"/>
          </w:tcPr>
          <w:p w14:paraId="35701F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260" w:type="dxa"/>
          </w:tcPr>
          <w:p w14:paraId="297C5F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03" w:type="dxa"/>
          </w:tcPr>
          <w:p w14:paraId="236AA2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67" w:type="dxa"/>
          </w:tcPr>
          <w:p w14:paraId="4CE51E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BD8C39D" w14:textId="77777777" w:rsidTr="00925683">
        <w:trPr>
          <w:jc w:val="center"/>
        </w:trPr>
        <w:tc>
          <w:tcPr>
            <w:tcW w:w="1695" w:type="dxa"/>
          </w:tcPr>
          <w:p w14:paraId="208224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39" w:type="dxa"/>
          </w:tcPr>
          <w:p w14:paraId="3BB5AF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82</w:t>
            </w:r>
          </w:p>
        </w:tc>
        <w:tc>
          <w:tcPr>
            <w:tcW w:w="810" w:type="dxa"/>
          </w:tcPr>
          <w:p w14:paraId="44232B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440" w:type="dxa"/>
          </w:tcPr>
          <w:p w14:paraId="144662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720" w:type="dxa"/>
          </w:tcPr>
          <w:p w14:paraId="6B4610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723" w:type="dxa"/>
          </w:tcPr>
          <w:p w14:paraId="79F0E8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97" w:type="dxa"/>
          </w:tcPr>
          <w:p w14:paraId="2A11C5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60" w:type="dxa"/>
          </w:tcPr>
          <w:p w14:paraId="06C1CF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03" w:type="dxa"/>
          </w:tcPr>
          <w:p w14:paraId="54406A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67" w:type="dxa"/>
          </w:tcPr>
          <w:p w14:paraId="463F0C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D09E139" w14:textId="77777777" w:rsidTr="00925683">
        <w:trPr>
          <w:jc w:val="center"/>
        </w:trPr>
        <w:tc>
          <w:tcPr>
            <w:tcW w:w="1695" w:type="dxa"/>
          </w:tcPr>
          <w:p w14:paraId="45D562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39" w:type="dxa"/>
          </w:tcPr>
          <w:p w14:paraId="262295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81</w:t>
            </w:r>
          </w:p>
        </w:tc>
        <w:tc>
          <w:tcPr>
            <w:tcW w:w="810" w:type="dxa"/>
          </w:tcPr>
          <w:p w14:paraId="17C1F5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440" w:type="dxa"/>
          </w:tcPr>
          <w:p w14:paraId="07056F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720" w:type="dxa"/>
          </w:tcPr>
          <w:p w14:paraId="7688D8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723" w:type="dxa"/>
          </w:tcPr>
          <w:p w14:paraId="7AF56D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897" w:type="dxa"/>
          </w:tcPr>
          <w:p w14:paraId="348917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60" w:type="dxa"/>
          </w:tcPr>
          <w:p w14:paraId="0A4C7B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03" w:type="dxa"/>
          </w:tcPr>
          <w:p w14:paraId="332B24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67" w:type="dxa"/>
          </w:tcPr>
          <w:p w14:paraId="1935B9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6730915" w14:textId="77777777" w:rsidTr="00925683">
        <w:trPr>
          <w:jc w:val="center"/>
        </w:trPr>
        <w:tc>
          <w:tcPr>
            <w:tcW w:w="1695" w:type="dxa"/>
          </w:tcPr>
          <w:p w14:paraId="3F1220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39" w:type="dxa"/>
          </w:tcPr>
          <w:p w14:paraId="3586CA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85</w:t>
            </w:r>
          </w:p>
        </w:tc>
        <w:tc>
          <w:tcPr>
            <w:tcW w:w="810" w:type="dxa"/>
          </w:tcPr>
          <w:p w14:paraId="0F15F0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440" w:type="dxa"/>
          </w:tcPr>
          <w:p w14:paraId="57BEC1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720" w:type="dxa"/>
          </w:tcPr>
          <w:p w14:paraId="4C1A4B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723" w:type="dxa"/>
          </w:tcPr>
          <w:p w14:paraId="27BDBC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97" w:type="dxa"/>
          </w:tcPr>
          <w:p w14:paraId="34F00D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60" w:type="dxa"/>
          </w:tcPr>
          <w:p w14:paraId="7849BA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03" w:type="dxa"/>
          </w:tcPr>
          <w:p w14:paraId="3F84CF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67" w:type="dxa"/>
          </w:tcPr>
          <w:p w14:paraId="650972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76302F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31ABE4B4" w14:textId="77777777" w:rsidR="00400CE4"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2A71910D" w14:textId="77777777" w:rsidR="00D44F93" w:rsidRDefault="00D44F93">
      <w:pPr>
        <w:rPr>
          <w:rFonts w:ascii="Georgia" w:hAnsi="Georgia"/>
          <w:sz w:val="22"/>
          <w:szCs w:val="22"/>
        </w:rPr>
      </w:pPr>
      <w:r>
        <w:rPr>
          <w:rFonts w:ascii="Georgia" w:hAnsi="Georgia"/>
          <w:sz w:val="22"/>
          <w:szCs w:val="22"/>
        </w:rPr>
        <w:br w:type="page"/>
      </w:r>
    </w:p>
    <w:p w14:paraId="61D67A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w:t>
      </w:r>
      <w:r w:rsidRPr="00DE6C92">
        <w:rPr>
          <w:rFonts w:ascii="Georgia" w:hAnsi="Georgia"/>
          <w:sz w:val="22"/>
          <w:szCs w:val="22"/>
        </w:rPr>
        <w:tab/>
        <w:t>Has different religious beliefs</w:t>
      </w:r>
    </w:p>
    <w:tbl>
      <w:tblPr>
        <w:tblW w:w="10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5"/>
        <w:gridCol w:w="782"/>
        <w:gridCol w:w="810"/>
        <w:gridCol w:w="1440"/>
        <w:gridCol w:w="720"/>
        <w:gridCol w:w="680"/>
        <w:gridCol w:w="940"/>
        <w:gridCol w:w="1310"/>
        <w:gridCol w:w="940"/>
        <w:gridCol w:w="1203"/>
      </w:tblGrid>
      <w:tr w:rsidR="004D6E25" w:rsidRPr="00DE6C92" w14:paraId="21B80460" w14:textId="77777777" w:rsidTr="00FF7F22">
        <w:trPr>
          <w:jc w:val="center"/>
        </w:trPr>
        <w:tc>
          <w:tcPr>
            <w:tcW w:w="1695" w:type="dxa"/>
            <w:vMerge w:val="restart"/>
            <w:shd w:val="clear" w:color="auto" w:fill="BFBFBF"/>
          </w:tcPr>
          <w:p w14:paraId="7C21F98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3032" w:type="dxa"/>
            <w:gridSpan w:val="3"/>
            <w:shd w:val="clear" w:color="auto" w:fill="BFBFBF"/>
            <w:vAlign w:val="bottom"/>
          </w:tcPr>
          <w:p w14:paraId="3E6FDBBC"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COMFORTABLE</w:t>
            </w:r>
          </w:p>
        </w:tc>
        <w:tc>
          <w:tcPr>
            <w:tcW w:w="2340" w:type="dxa"/>
            <w:gridSpan w:val="3"/>
            <w:shd w:val="clear" w:color="auto" w:fill="BFBFBF"/>
            <w:vAlign w:val="bottom"/>
          </w:tcPr>
          <w:p w14:paraId="644D8DA4"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COMFORTABLE</w:t>
            </w:r>
          </w:p>
        </w:tc>
        <w:tc>
          <w:tcPr>
            <w:tcW w:w="1310" w:type="dxa"/>
            <w:vMerge w:val="restart"/>
            <w:shd w:val="clear" w:color="auto" w:fill="BFBFBF"/>
            <w:vAlign w:val="bottom"/>
          </w:tcPr>
          <w:p w14:paraId="0E3FBE5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Depends</w:t>
            </w:r>
          </w:p>
        </w:tc>
        <w:tc>
          <w:tcPr>
            <w:tcW w:w="940" w:type="dxa"/>
            <w:vMerge w:val="restart"/>
            <w:shd w:val="clear" w:color="auto" w:fill="BFBFBF"/>
            <w:vAlign w:val="bottom"/>
          </w:tcPr>
          <w:p w14:paraId="3E751F4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03" w:type="dxa"/>
            <w:vMerge w:val="restart"/>
            <w:shd w:val="clear" w:color="auto" w:fill="BFBFBF"/>
            <w:vAlign w:val="bottom"/>
          </w:tcPr>
          <w:p w14:paraId="2E3E290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04F2B3EE" w14:textId="77777777" w:rsidTr="00FF7F22">
        <w:trPr>
          <w:jc w:val="center"/>
        </w:trPr>
        <w:tc>
          <w:tcPr>
            <w:tcW w:w="1695" w:type="dxa"/>
            <w:vMerge/>
            <w:shd w:val="clear" w:color="auto" w:fill="BFBFBF"/>
          </w:tcPr>
          <w:p w14:paraId="2B8C97C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82" w:type="dxa"/>
            <w:shd w:val="clear" w:color="auto" w:fill="BFBFBF"/>
            <w:vAlign w:val="bottom"/>
          </w:tcPr>
          <w:p w14:paraId="4BA6F938"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810" w:type="dxa"/>
            <w:shd w:val="clear" w:color="auto" w:fill="BFBFBF"/>
            <w:vAlign w:val="bottom"/>
          </w:tcPr>
          <w:p w14:paraId="5FB3A9F7"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1440" w:type="dxa"/>
            <w:shd w:val="clear" w:color="auto" w:fill="BFBFBF"/>
            <w:vAlign w:val="bottom"/>
          </w:tcPr>
          <w:p w14:paraId="0A8C53A8"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w:t>
            </w:r>
          </w:p>
        </w:tc>
        <w:tc>
          <w:tcPr>
            <w:tcW w:w="720" w:type="dxa"/>
            <w:shd w:val="clear" w:color="auto" w:fill="BFBFBF"/>
            <w:vAlign w:val="bottom"/>
          </w:tcPr>
          <w:p w14:paraId="44720F3A"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680" w:type="dxa"/>
            <w:shd w:val="clear" w:color="auto" w:fill="BFBFBF"/>
            <w:vAlign w:val="bottom"/>
          </w:tcPr>
          <w:p w14:paraId="66BEEA93"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w:t>
            </w:r>
          </w:p>
        </w:tc>
        <w:tc>
          <w:tcPr>
            <w:tcW w:w="940" w:type="dxa"/>
            <w:shd w:val="clear" w:color="auto" w:fill="BFBFBF"/>
            <w:vAlign w:val="bottom"/>
          </w:tcPr>
          <w:p w14:paraId="453A06AF"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1310" w:type="dxa"/>
            <w:vMerge/>
            <w:shd w:val="clear" w:color="auto" w:fill="BFBFBF"/>
          </w:tcPr>
          <w:p w14:paraId="5E1F360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40" w:type="dxa"/>
            <w:vMerge/>
            <w:shd w:val="clear" w:color="auto" w:fill="BFBFBF"/>
            <w:vAlign w:val="bottom"/>
          </w:tcPr>
          <w:p w14:paraId="6E6864D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03" w:type="dxa"/>
            <w:vMerge/>
            <w:shd w:val="clear" w:color="auto" w:fill="BFBFBF"/>
            <w:vAlign w:val="bottom"/>
          </w:tcPr>
          <w:p w14:paraId="35F14BB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27D2E737" w14:textId="77777777" w:rsidTr="00FF7F22">
        <w:trPr>
          <w:jc w:val="center"/>
        </w:trPr>
        <w:tc>
          <w:tcPr>
            <w:tcW w:w="1695" w:type="dxa"/>
          </w:tcPr>
          <w:p w14:paraId="6DED5C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82" w:type="dxa"/>
          </w:tcPr>
          <w:p w14:paraId="45F00C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810" w:type="dxa"/>
          </w:tcPr>
          <w:p w14:paraId="2512C4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440" w:type="dxa"/>
          </w:tcPr>
          <w:p w14:paraId="5C054C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720" w:type="dxa"/>
          </w:tcPr>
          <w:p w14:paraId="524293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680" w:type="dxa"/>
          </w:tcPr>
          <w:p w14:paraId="5F25DD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40" w:type="dxa"/>
          </w:tcPr>
          <w:p w14:paraId="4AB068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310" w:type="dxa"/>
          </w:tcPr>
          <w:p w14:paraId="6CAC66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0" w:type="dxa"/>
          </w:tcPr>
          <w:p w14:paraId="2CD7AD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03" w:type="dxa"/>
          </w:tcPr>
          <w:p w14:paraId="692ABE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5590648" w14:textId="77777777" w:rsidTr="00FF7F22">
        <w:trPr>
          <w:jc w:val="center"/>
        </w:trPr>
        <w:tc>
          <w:tcPr>
            <w:tcW w:w="1695" w:type="dxa"/>
          </w:tcPr>
          <w:p w14:paraId="60FCE3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82" w:type="dxa"/>
          </w:tcPr>
          <w:p w14:paraId="60B639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810" w:type="dxa"/>
          </w:tcPr>
          <w:p w14:paraId="49D2BB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440" w:type="dxa"/>
          </w:tcPr>
          <w:p w14:paraId="346605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720" w:type="dxa"/>
          </w:tcPr>
          <w:p w14:paraId="48E820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680" w:type="dxa"/>
          </w:tcPr>
          <w:p w14:paraId="0C3910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40" w:type="dxa"/>
          </w:tcPr>
          <w:p w14:paraId="0434AE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310" w:type="dxa"/>
          </w:tcPr>
          <w:p w14:paraId="741736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0" w:type="dxa"/>
          </w:tcPr>
          <w:p w14:paraId="39974E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03" w:type="dxa"/>
          </w:tcPr>
          <w:p w14:paraId="7CAF1F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9B44322" w14:textId="77777777" w:rsidTr="00FF7F22">
        <w:trPr>
          <w:jc w:val="center"/>
        </w:trPr>
        <w:tc>
          <w:tcPr>
            <w:tcW w:w="1695" w:type="dxa"/>
          </w:tcPr>
          <w:p w14:paraId="2352F7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82" w:type="dxa"/>
          </w:tcPr>
          <w:p w14:paraId="40F7B4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810" w:type="dxa"/>
          </w:tcPr>
          <w:p w14:paraId="79C629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440" w:type="dxa"/>
          </w:tcPr>
          <w:p w14:paraId="424573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720" w:type="dxa"/>
          </w:tcPr>
          <w:p w14:paraId="7D775A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680" w:type="dxa"/>
          </w:tcPr>
          <w:p w14:paraId="66E55A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40" w:type="dxa"/>
          </w:tcPr>
          <w:p w14:paraId="07DE08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310" w:type="dxa"/>
          </w:tcPr>
          <w:p w14:paraId="6BEB49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0" w:type="dxa"/>
          </w:tcPr>
          <w:p w14:paraId="3C683B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03" w:type="dxa"/>
          </w:tcPr>
          <w:p w14:paraId="05C676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73E5905" w14:textId="77777777" w:rsidTr="00FF7F22">
        <w:trPr>
          <w:jc w:val="center"/>
        </w:trPr>
        <w:tc>
          <w:tcPr>
            <w:tcW w:w="1695" w:type="dxa"/>
          </w:tcPr>
          <w:p w14:paraId="038031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82" w:type="dxa"/>
          </w:tcPr>
          <w:p w14:paraId="6803D6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810" w:type="dxa"/>
          </w:tcPr>
          <w:p w14:paraId="765523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440" w:type="dxa"/>
          </w:tcPr>
          <w:p w14:paraId="3B3E32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720" w:type="dxa"/>
          </w:tcPr>
          <w:p w14:paraId="5C1C4B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680" w:type="dxa"/>
          </w:tcPr>
          <w:p w14:paraId="448C28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40" w:type="dxa"/>
          </w:tcPr>
          <w:p w14:paraId="4FFCCD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310" w:type="dxa"/>
          </w:tcPr>
          <w:p w14:paraId="30718D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0" w:type="dxa"/>
          </w:tcPr>
          <w:p w14:paraId="0F4B13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03" w:type="dxa"/>
          </w:tcPr>
          <w:p w14:paraId="4E30F5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F153912" w14:textId="77777777" w:rsidTr="00FF7F22">
        <w:trPr>
          <w:jc w:val="center"/>
        </w:trPr>
        <w:tc>
          <w:tcPr>
            <w:tcW w:w="1695" w:type="dxa"/>
          </w:tcPr>
          <w:p w14:paraId="3DE9DF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82" w:type="dxa"/>
          </w:tcPr>
          <w:p w14:paraId="502DEE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810" w:type="dxa"/>
          </w:tcPr>
          <w:p w14:paraId="0D34FE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440" w:type="dxa"/>
          </w:tcPr>
          <w:p w14:paraId="45268B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720" w:type="dxa"/>
          </w:tcPr>
          <w:p w14:paraId="72CAF5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680" w:type="dxa"/>
          </w:tcPr>
          <w:p w14:paraId="6F4A38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40" w:type="dxa"/>
          </w:tcPr>
          <w:p w14:paraId="0D6777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310" w:type="dxa"/>
          </w:tcPr>
          <w:p w14:paraId="555B59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40" w:type="dxa"/>
          </w:tcPr>
          <w:p w14:paraId="2C8EAC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03" w:type="dxa"/>
          </w:tcPr>
          <w:p w14:paraId="788B32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2A80865" w14:textId="77777777" w:rsidTr="00FF7F22">
        <w:trPr>
          <w:jc w:val="center"/>
        </w:trPr>
        <w:tc>
          <w:tcPr>
            <w:tcW w:w="1695" w:type="dxa"/>
          </w:tcPr>
          <w:p w14:paraId="3C3B28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82" w:type="dxa"/>
          </w:tcPr>
          <w:p w14:paraId="448DA2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810" w:type="dxa"/>
          </w:tcPr>
          <w:p w14:paraId="08AD2B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440" w:type="dxa"/>
          </w:tcPr>
          <w:p w14:paraId="766447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720" w:type="dxa"/>
          </w:tcPr>
          <w:p w14:paraId="000B67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680" w:type="dxa"/>
          </w:tcPr>
          <w:p w14:paraId="5089F2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940" w:type="dxa"/>
          </w:tcPr>
          <w:p w14:paraId="5739E7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310" w:type="dxa"/>
          </w:tcPr>
          <w:p w14:paraId="636BAE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0" w:type="dxa"/>
          </w:tcPr>
          <w:p w14:paraId="350F2E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03" w:type="dxa"/>
          </w:tcPr>
          <w:p w14:paraId="226CCA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6AACA0A" w14:textId="77777777" w:rsidTr="00FF7F22">
        <w:trPr>
          <w:jc w:val="center"/>
        </w:trPr>
        <w:tc>
          <w:tcPr>
            <w:tcW w:w="1695" w:type="dxa"/>
          </w:tcPr>
          <w:p w14:paraId="4356D1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82" w:type="dxa"/>
          </w:tcPr>
          <w:p w14:paraId="74AA28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810" w:type="dxa"/>
          </w:tcPr>
          <w:p w14:paraId="3ED47F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440" w:type="dxa"/>
          </w:tcPr>
          <w:p w14:paraId="7931BE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720" w:type="dxa"/>
          </w:tcPr>
          <w:p w14:paraId="04631B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680" w:type="dxa"/>
          </w:tcPr>
          <w:p w14:paraId="6914E8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40" w:type="dxa"/>
          </w:tcPr>
          <w:p w14:paraId="623202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310" w:type="dxa"/>
          </w:tcPr>
          <w:p w14:paraId="338ACF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0" w:type="dxa"/>
          </w:tcPr>
          <w:p w14:paraId="6F4BB4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03" w:type="dxa"/>
          </w:tcPr>
          <w:p w14:paraId="465CF1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1115E7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05D36DE" w14:textId="77777777" w:rsidR="009A694A" w:rsidRPr="00DE6C92" w:rsidRDefault="009A694A"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72</w:t>
      </w:r>
    </w:p>
    <w:p w14:paraId="630EA170" w14:textId="77777777" w:rsidR="009A694A" w:rsidRPr="00DE6C92" w:rsidRDefault="009A694A"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73</w:t>
      </w:r>
    </w:p>
    <w:p w14:paraId="435427C5" w14:textId="77777777" w:rsidR="009A694A" w:rsidRPr="00DE6C92" w:rsidRDefault="009A694A"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74</w:t>
      </w:r>
    </w:p>
    <w:p w14:paraId="0E86817E" w14:textId="77777777" w:rsidR="009A694A" w:rsidRPr="00DE6C92" w:rsidRDefault="009A694A"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75</w:t>
      </w:r>
    </w:p>
    <w:p w14:paraId="592278D7" w14:textId="77777777" w:rsidR="009A694A" w:rsidRPr="00DE6C92" w:rsidRDefault="009A694A"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NO QUESTION 76</w:t>
      </w:r>
    </w:p>
    <w:p w14:paraId="1A82C78B" w14:textId="77777777" w:rsidR="009A694A" w:rsidRPr="00DE6C92" w:rsidRDefault="009A694A"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262DE781" w14:textId="77777777" w:rsidR="00D44F93" w:rsidRDefault="00D44F93">
      <w:pPr>
        <w:rPr>
          <w:rFonts w:ascii="Georgia" w:hAnsi="Georgia"/>
          <w:b/>
          <w:sz w:val="22"/>
          <w:szCs w:val="22"/>
        </w:rPr>
      </w:pPr>
      <w:r>
        <w:rPr>
          <w:rFonts w:ascii="Georgia" w:hAnsi="Georgia"/>
          <w:b/>
          <w:sz w:val="22"/>
          <w:szCs w:val="22"/>
        </w:rPr>
        <w:br w:type="page"/>
      </w:r>
    </w:p>
    <w:p w14:paraId="4A1708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VALUES</w:t>
      </w:r>
    </w:p>
    <w:p w14:paraId="70B55D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8CDBA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77.</w:t>
      </w:r>
      <w:r w:rsidRPr="00DE6C92">
        <w:rPr>
          <w:rFonts w:ascii="Georgia" w:hAnsi="Georgia"/>
          <w:sz w:val="22"/>
          <w:szCs w:val="22"/>
        </w:rPr>
        <w:tab/>
        <w:t xml:space="preserve">Which statement comes closer to your own views, even if neither is exactly right? </w:t>
      </w:r>
    </w:p>
    <w:p w14:paraId="07663E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933"/>
        <w:gridCol w:w="1933"/>
        <w:gridCol w:w="1729"/>
        <w:gridCol w:w="908"/>
        <w:gridCol w:w="1178"/>
      </w:tblGrid>
      <w:tr w:rsidR="007E2376" w:rsidRPr="00DE6C92" w14:paraId="78508E02" w14:textId="77777777" w:rsidTr="007E2376">
        <w:trPr>
          <w:jc w:val="center"/>
        </w:trPr>
        <w:tc>
          <w:tcPr>
            <w:tcW w:w="2101" w:type="dxa"/>
            <w:shd w:val="clear" w:color="auto" w:fill="C0C0C0"/>
          </w:tcPr>
          <w:p w14:paraId="786E7D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750" w:type="dxa"/>
            <w:shd w:val="clear" w:color="auto" w:fill="C0C0C0"/>
            <w:vAlign w:val="bottom"/>
          </w:tcPr>
          <w:p w14:paraId="41D950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Homosexuality should be accepted by society</w:t>
            </w:r>
          </w:p>
        </w:tc>
        <w:tc>
          <w:tcPr>
            <w:tcW w:w="1750" w:type="dxa"/>
            <w:shd w:val="clear" w:color="auto" w:fill="C0C0C0"/>
          </w:tcPr>
          <w:p w14:paraId="48F372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Homosexuality should be discouraged by society</w:t>
            </w:r>
          </w:p>
        </w:tc>
        <w:tc>
          <w:tcPr>
            <w:tcW w:w="1581" w:type="dxa"/>
            <w:shd w:val="clear" w:color="auto" w:fill="C0C0C0"/>
            <w:vAlign w:val="bottom"/>
          </w:tcPr>
          <w:p w14:paraId="3E713E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Neither/Both equally</w:t>
            </w:r>
          </w:p>
        </w:tc>
        <w:tc>
          <w:tcPr>
            <w:tcW w:w="941" w:type="dxa"/>
            <w:shd w:val="clear" w:color="auto" w:fill="C0C0C0"/>
            <w:vAlign w:val="bottom"/>
          </w:tcPr>
          <w:p w14:paraId="19703B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20" w:type="dxa"/>
            <w:shd w:val="clear" w:color="auto" w:fill="C0C0C0"/>
            <w:vAlign w:val="bottom"/>
          </w:tcPr>
          <w:p w14:paraId="01A6D5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FE7DD06" w14:textId="77777777" w:rsidTr="007E2376">
        <w:trPr>
          <w:jc w:val="center"/>
        </w:trPr>
        <w:tc>
          <w:tcPr>
            <w:tcW w:w="2101" w:type="dxa"/>
          </w:tcPr>
          <w:p w14:paraId="4564C9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750" w:type="dxa"/>
          </w:tcPr>
          <w:p w14:paraId="4699ED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750" w:type="dxa"/>
          </w:tcPr>
          <w:p w14:paraId="1A2FB6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581" w:type="dxa"/>
          </w:tcPr>
          <w:p w14:paraId="337FB9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1" w:type="dxa"/>
          </w:tcPr>
          <w:p w14:paraId="45EC10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20" w:type="dxa"/>
          </w:tcPr>
          <w:p w14:paraId="0C504E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E4237EE" w14:textId="77777777" w:rsidTr="007E2376">
        <w:trPr>
          <w:jc w:val="center"/>
        </w:trPr>
        <w:tc>
          <w:tcPr>
            <w:tcW w:w="2101" w:type="dxa"/>
          </w:tcPr>
          <w:p w14:paraId="7D1731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750" w:type="dxa"/>
          </w:tcPr>
          <w:p w14:paraId="7DD7D0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750" w:type="dxa"/>
          </w:tcPr>
          <w:p w14:paraId="5B6563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581" w:type="dxa"/>
          </w:tcPr>
          <w:p w14:paraId="5BA668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1" w:type="dxa"/>
          </w:tcPr>
          <w:p w14:paraId="1A0142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20" w:type="dxa"/>
          </w:tcPr>
          <w:p w14:paraId="3D6A33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BC313CE" w14:textId="77777777" w:rsidTr="007E2376">
        <w:trPr>
          <w:jc w:val="center"/>
        </w:trPr>
        <w:tc>
          <w:tcPr>
            <w:tcW w:w="2101" w:type="dxa"/>
          </w:tcPr>
          <w:p w14:paraId="3D686C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750" w:type="dxa"/>
          </w:tcPr>
          <w:p w14:paraId="6A19DE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750" w:type="dxa"/>
          </w:tcPr>
          <w:p w14:paraId="7D8BF0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581" w:type="dxa"/>
          </w:tcPr>
          <w:p w14:paraId="7C9C8D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1" w:type="dxa"/>
          </w:tcPr>
          <w:p w14:paraId="1CE9E5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220" w:type="dxa"/>
          </w:tcPr>
          <w:p w14:paraId="5414C4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AF28A24" w14:textId="77777777" w:rsidTr="007E2376">
        <w:trPr>
          <w:jc w:val="center"/>
        </w:trPr>
        <w:tc>
          <w:tcPr>
            <w:tcW w:w="2101" w:type="dxa"/>
          </w:tcPr>
          <w:p w14:paraId="45DB8D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750" w:type="dxa"/>
          </w:tcPr>
          <w:p w14:paraId="12C661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750" w:type="dxa"/>
          </w:tcPr>
          <w:p w14:paraId="5F90E3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581" w:type="dxa"/>
          </w:tcPr>
          <w:p w14:paraId="547870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1" w:type="dxa"/>
          </w:tcPr>
          <w:p w14:paraId="2B7151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220" w:type="dxa"/>
          </w:tcPr>
          <w:p w14:paraId="354389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01D7206" w14:textId="77777777" w:rsidTr="007E2376">
        <w:trPr>
          <w:jc w:val="center"/>
        </w:trPr>
        <w:tc>
          <w:tcPr>
            <w:tcW w:w="2101" w:type="dxa"/>
          </w:tcPr>
          <w:p w14:paraId="45AA7E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750" w:type="dxa"/>
          </w:tcPr>
          <w:p w14:paraId="38C456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750" w:type="dxa"/>
          </w:tcPr>
          <w:p w14:paraId="5F2846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581" w:type="dxa"/>
          </w:tcPr>
          <w:p w14:paraId="27364C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41" w:type="dxa"/>
          </w:tcPr>
          <w:p w14:paraId="6910EA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220" w:type="dxa"/>
          </w:tcPr>
          <w:p w14:paraId="49092D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429A0A55" w14:textId="77777777" w:rsidTr="007E2376">
        <w:trPr>
          <w:jc w:val="center"/>
        </w:trPr>
        <w:tc>
          <w:tcPr>
            <w:tcW w:w="2101" w:type="dxa"/>
          </w:tcPr>
          <w:p w14:paraId="04ABF6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750" w:type="dxa"/>
          </w:tcPr>
          <w:p w14:paraId="5420EC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750" w:type="dxa"/>
          </w:tcPr>
          <w:p w14:paraId="0E1289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581" w:type="dxa"/>
          </w:tcPr>
          <w:p w14:paraId="782567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41" w:type="dxa"/>
          </w:tcPr>
          <w:p w14:paraId="4E0CF9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20" w:type="dxa"/>
          </w:tcPr>
          <w:p w14:paraId="62D5E4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E667265" w14:textId="77777777" w:rsidTr="007E2376">
        <w:trPr>
          <w:jc w:val="center"/>
        </w:trPr>
        <w:tc>
          <w:tcPr>
            <w:tcW w:w="2101" w:type="dxa"/>
          </w:tcPr>
          <w:p w14:paraId="2A8B29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750" w:type="dxa"/>
          </w:tcPr>
          <w:p w14:paraId="37BB97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750" w:type="dxa"/>
          </w:tcPr>
          <w:p w14:paraId="32A2B7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581" w:type="dxa"/>
          </w:tcPr>
          <w:p w14:paraId="27748D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41" w:type="dxa"/>
          </w:tcPr>
          <w:p w14:paraId="3D6256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20" w:type="dxa"/>
          </w:tcPr>
          <w:p w14:paraId="00ACC0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3B3F76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CABD1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78.</w:t>
      </w:r>
      <w:r w:rsidRPr="00DE6C92">
        <w:rPr>
          <w:rFonts w:ascii="Georgia" w:hAnsi="Georgia"/>
          <w:sz w:val="22"/>
          <w:szCs w:val="22"/>
        </w:rPr>
        <w:tab/>
        <w:t>Do you think abortion should be…?</w:t>
      </w:r>
    </w:p>
    <w:p w14:paraId="368A68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tbl>
      <w:tblPr>
        <w:tblW w:w="9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1350"/>
        <w:gridCol w:w="1256"/>
        <w:gridCol w:w="1398"/>
        <w:gridCol w:w="1194"/>
        <w:gridCol w:w="919"/>
        <w:gridCol w:w="1187"/>
      </w:tblGrid>
      <w:tr w:rsidR="007E2376" w:rsidRPr="00DE6C92" w14:paraId="5242CE20" w14:textId="77777777" w:rsidTr="007E2376">
        <w:trPr>
          <w:jc w:val="center"/>
        </w:trPr>
        <w:tc>
          <w:tcPr>
            <w:tcW w:w="1973" w:type="dxa"/>
            <w:shd w:val="clear" w:color="auto" w:fill="C0C0C0"/>
          </w:tcPr>
          <w:p w14:paraId="76DE4A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350" w:type="dxa"/>
            <w:shd w:val="clear" w:color="auto" w:fill="C0C0C0"/>
            <w:vAlign w:val="bottom"/>
          </w:tcPr>
          <w:p w14:paraId="48D17D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Legal in all cases</w:t>
            </w:r>
          </w:p>
        </w:tc>
        <w:tc>
          <w:tcPr>
            <w:tcW w:w="1256" w:type="dxa"/>
            <w:shd w:val="clear" w:color="auto" w:fill="C0C0C0"/>
          </w:tcPr>
          <w:p w14:paraId="27D474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Legal in most cases</w:t>
            </w:r>
          </w:p>
        </w:tc>
        <w:tc>
          <w:tcPr>
            <w:tcW w:w="1398" w:type="dxa"/>
            <w:shd w:val="clear" w:color="auto" w:fill="C0C0C0"/>
          </w:tcPr>
          <w:p w14:paraId="1C992B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Illegal in most cases</w:t>
            </w:r>
          </w:p>
        </w:tc>
        <w:tc>
          <w:tcPr>
            <w:tcW w:w="1194" w:type="dxa"/>
            <w:shd w:val="clear" w:color="auto" w:fill="C0C0C0"/>
            <w:vAlign w:val="bottom"/>
          </w:tcPr>
          <w:p w14:paraId="3B2EAD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Illegal in all cases</w:t>
            </w:r>
          </w:p>
        </w:tc>
        <w:tc>
          <w:tcPr>
            <w:tcW w:w="919" w:type="dxa"/>
            <w:shd w:val="clear" w:color="auto" w:fill="C0C0C0"/>
            <w:vAlign w:val="bottom"/>
          </w:tcPr>
          <w:p w14:paraId="08B46D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87" w:type="dxa"/>
            <w:shd w:val="clear" w:color="auto" w:fill="C0C0C0"/>
            <w:vAlign w:val="bottom"/>
          </w:tcPr>
          <w:p w14:paraId="0CD7EA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2E749279" w14:textId="77777777" w:rsidTr="007E2376">
        <w:trPr>
          <w:jc w:val="center"/>
        </w:trPr>
        <w:tc>
          <w:tcPr>
            <w:tcW w:w="1973" w:type="dxa"/>
          </w:tcPr>
          <w:p w14:paraId="67EA8D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50" w:type="dxa"/>
          </w:tcPr>
          <w:p w14:paraId="2C5276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56" w:type="dxa"/>
          </w:tcPr>
          <w:p w14:paraId="728919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398" w:type="dxa"/>
          </w:tcPr>
          <w:p w14:paraId="10A0AE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194" w:type="dxa"/>
          </w:tcPr>
          <w:p w14:paraId="7F5EF0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919" w:type="dxa"/>
          </w:tcPr>
          <w:p w14:paraId="7847B0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87" w:type="dxa"/>
          </w:tcPr>
          <w:p w14:paraId="715A40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8F2B3AC" w14:textId="77777777" w:rsidTr="007E2376">
        <w:trPr>
          <w:jc w:val="center"/>
        </w:trPr>
        <w:tc>
          <w:tcPr>
            <w:tcW w:w="1973" w:type="dxa"/>
          </w:tcPr>
          <w:p w14:paraId="492406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50" w:type="dxa"/>
          </w:tcPr>
          <w:p w14:paraId="062D32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256" w:type="dxa"/>
          </w:tcPr>
          <w:p w14:paraId="0EFF54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398" w:type="dxa"/>
          </w:tcPr>
          <w:p w14:paraId="7451BB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194" w:type="dxa"/>
          </w:tcPr>
          <w:p w14:paraId="7E9F94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919" w:type="dxa"/>
          </w:tcPr>
          <w:p w14:paraId="4B0351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87" w:type="dxa"/>
          </w:tcPr>
          <w:p w14:paraId="59583B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61EFF6B" w14:textId="77777777" w:rsidTr="007E2376">
        <w:trPr>
          <w:jc w:val="center"/>
        </w:trPr>
        <w:tc>
          <w:tcPr>
            <w:tcW w:w="1973" w:type="dxa"/>
          </w:tcPr>
          <w:p w14:paraId="01E3A0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50" w:type="dxa"/>
          </w:tcPr>
          <w:p w14:paraId="149438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56" w:type="dxa"/>
          </w:tcPr>
          <w:p w14:paraId="1546F9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398" w:type="dxa"/>
          </w:tcPr>
          <w:p w14:paraId="5EED3C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194" w:type="dxa"/>
          </w:tcPr>
          <w:p w14:paraId="4E490F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919" w:type="dxa"/>
          </w:tcPr>
          <w:p w14:paraId="63E647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87" w:type="dxa"/>
          </w:tcPr>
          <w:p w14:paraId="14596F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5D3C1EC6" w14:textId="77777777" w:rsidTr="007E2376">
        <w:trPr>
          <w:jc w:val="center"/>
        </w:trPr>
        <w:tc>
          <w:tcPr>
            <w:tcW w:w="1973" w:type="dxa"/>
          </w:tcPr>
          <w:p w14:paraId="2E397A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50" w:type="dxa"/>
          </w:tcPr>
          <w:p w14:paraId="6E0DDC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56" w:type="dxa"/>
          </w:tcPr>
          <w:p w14:paraId="24DDC9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398" w:type="dxa"/>
          </w:tcPr>
          <w:p w14:paraId="6B9078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194" w:type="dxa"/>
          </w:tcPr>
          <w:p w14:paraId="207A0B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919" w:type="dxa"/>
          </w:tcPr>
          <w:p w14:paraId="0524B7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87" w:type="dxa"/>
          </w:tcPr>
          <w:p w14:paraId="6CB0FF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66395B9" w14:textId="77777777" w:rsidTr="007E2376">
        <w:trPr>
          <w:jc w:val="center"/>
        </w:trPr>
        <w:tc>
          <w:tcPr>
            <w:tcW w:w="1973" w:type="dxa"/>
          </w:tcPr>
          <w:p w14:paraId="66756F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50" w:type="dxa"/>
          </w:tcPr>
          <w:p w14:paraId="4243EF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256" w:type="dxa"/>
          </w:tcPr>
          <w:p w14:paraId="43524A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398" w:type="dxa"/>
          </w:tcPr>
          <w:p w14:paraId="46F0E8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194" w:type="dxa"/>
          </w:tcPr>
          <w:p w14:paraId="23179D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919" w:type="dxa"/>
          </w:tcPr>
          <w:p w14:paraId="5C1477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87" w:type="dxa"/>
          </w:tcPr>
          <w:p w14:paraId="184126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4DDE79D" w14:textId="77777777" w:rsidTr="007E2376">
        <w:trPr>
          <w:jc w:val="center"/>
        </w:trPr>
        <w:tc>
          <w:tcPr>
            <w:tcW w:w="1973" w:type="dxa"/>
          </w:tcPr>
          <w:p w14:paraId="0573A5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50" w:type="dxa"/>
          </w:tcPr>
          <w:p w14:paraId="4095DB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56" w:type="dxa"/>
          </w:tcPr>
          <w:p w14:paraId="5017DF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398" w:type="dxa"/>
          </w:tcPr>
          <w:p w14:paraId="3EF717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194" w:type="dxa"/>
          </w:tcPr>
          <w:p w14:paraId="28548D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919" w:type="dxa"/>
          </w:tcPr>
          <w:p w14:paraId="4EC2B4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87" w:type="dxa"/>
          </w:tcPr>
          <w:p w14:paraId="1E98BE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0FF0806" w14:textId="77777777" w:rsidTr="007E2376">
        <w:trPr>
          <w:jc w:val="center"/>
        </w:trPr>
        <w:tc>
          <w:tcPr>
            <w:tcW w:w="1973" w:type="dxa"/>
          </w:tcPr>
          <w:p w14:paraId="300B64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50" w:type="dxa"/>
          </w:tcPr>
          <w:p w14:paraId="400838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256" w:type="dxa"/>
          </w:tcPr>
          <w:p w14:paraId="1668B0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398" w:type="dxa"/>
          </w:tcPr>
          <w:p w14:paraId="494998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194" w:type="dxa"/>
          </w:tcPr>
          <w:p w14:paraId="276345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919" w:type="dxa"/>
          </w:tcPr>
          <w:p w14:paraId="2669DB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87" w:type="dxa"/>
          </w:tcPr>
          <w:p w14:paraId="460D22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52E38733" w14:textId="77777777" w:rsidR="007E2376" w:rsidRPr="00DE6C92" w:rsidRDefault="007E2376" w:rsidP="007E2376">
      <w:pPr>
        <w:rPr>
          <w:rFonts w:ascii="Georgia" w:hAnsi="Georgia"/>
          <w:sz w:val="22"/>
          <w:szCs w:val="22"/>
        </w:rPr>
      </w:pPr>
    </w:p>
    <w:p w14:paraId="7DC69221" w14:textId="77777777" w:rsidR="0068317B" w:rsidRPr="00DE6C92" w:rsidRDefault="0068317B" w:rsidP="007E2376">
      <w:pPr>
        <w:rPr>
          <w:rFonts w:ascii="Georgia" w:hAnsi="Georgia"/>
          <w:sz w:val="22"/>
          <w:szCs w:val="22"/>
        </w:rPr>
      </w:pPr>
      <w:r w:rsidRPr="00DE6C92">
        <w:rPr>
          <w:rFonts w:ascii="Georgia" w:hAnsi="Georgia"/>
          <w:b/>
          <w:sz w:val="22"/>
          <w:szCs w:val="22"/>
        </w:rPr>
        <w:t>NO QUESTION 79</w:t>
      </w:r>
    </w:p>
    <w:p w14:paraId="45E10927" w14:textId="77777777" w:rsidR="0068317B" w:rsidRPr="00DE6C92" w:rsidRDefault="0068317B" w:rsidP="007E2376">
      <w:pPr>
        <w:rPr>
          <w:rFonts w:ascii="Georgia" w:hAnsi="Georgia"/>
          <w:sz w:val="22"/>
          <w:szCs w:val="22"/>
        </w:rPr>
      </w:pPr>
    </w:p>
    <w:p w14:paraId="6528FF19" w14:textId="77777777" w:rsidR="00D44F93" w:rsidRDefault="00D44F93">
      <w:pPr>
        <w:rPr>
          <w:rFonts w:ascii="Georgia" w:hAnsi="Georgia"/>
          <w:sz w:val="22"/>
          <w:szCs w:val="22"/>
        </w:rPr>
      </w:pPr>
      <w:r>
        <w:rPr>
          <w:rFonts w:ascii="Georgia" w:hAnsi="Georgia"/>
          <w:sz w:val="22"/>
          <w:szCs w:val="22"/>
        </w:rPr>
        <w:br w:type="page"/>
      </w:r>
    </w:p>
    <w:p w14:paraId="70CF4B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80.</w:t>
      </w:r>
      <w:r w:rsidRPr="00DE6C92">
        <w:rPr>
          <w:rFonts w:ascii="Georgia" w:hAnsi="Georgia"/>
          <w:sz w:val="22"/>
          <w:szCs w:val="22"/>
        </w:rPr>
        <w:tab/>
        <w:t xml:space="preserve">Now I’m going to ask you about your language use. When you (INSERT) is it only in Spanish, mostly in Spanish, mostly in English, or only in English? </w:t>
      </w:r>
    </w:p>
    <w:p w14:paraId="5B8DA3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p>
    <w:p w14:paraId="63CB749C" w14:textId="77777777" w:rsidR="007E2376" w:rsidRPr="00DE6C92" w:rsidRDefault="0068317B"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a.</w:t>
      </w:r>
      <w:r w:rsidRPr="00DE6C92">
        <w:rPr>
          <w:rFonts w:ascii="Georgia" w:hAnsi="Georgia"/>
          <w:sz w:val="22"/>
          <w:szCs w:val="22"/>
        </w:rPr>
        <w:tab/>
        <w:t>Listen to music</w:t>
      </w:r>
    </w:p>
    <w:p w14:paraId="0F45810E" w14:textId="77777777" w:rsidR="0068317B" w:rsidRPr="00DE6C92" w:rsidRDefault="0068317B"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710"/>
        <w:gridCol w:w="1127"/>
        <w:gridCol w:w="1127"/>
        <w:gridCol w:w="710"/>
        <w:gridCol w:w="1070"/>
        <w:gridCol w:w="1070"/>
        <w:gridCol w:w="1829"/>
        <w:gridCol w:w="878"/>
        <w:gridCol w:w="1138"/>
      </w:tblGrid>
      <w:tr w:rsidR="004D6E25" w:rsidRPr="00DE6C92" w14:paraId="77C76F70" w14:textId="77777777" w:rsidTr="00FF7F22">
        <w:trPr>
          <w:trHeight w:val="332"/>
          <w:jc w:val="center"/>
        </w:trPr>
        <w:tc>
          <w:tcPr>
            <w:tcW w:w="1142" w:type="dxa"/>
            <w:vMerge w:val="restart"/>
            <w:shd w:val="clear" w:color="auto" w:fill="C0C0C0"/>
          </w:tcPr>
          <w:p w14:paraId="7874BDA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712" w:type="dxa"/>
            <w:gridSpan w:val="3"/>
            <w:shd w:val="clear" w:color="auto" w:fill="C0C0C0"/>
            <w:vAlign w:val="bottom"/>
          </w:tcPr>
          <w:p w14:paraId="319C285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PRIMARILY SPANISH</w:t>
            </w:r>
          </w:p>
        </w:tc>
        <w:tc>
          <w:tcPr>
            <w:tcW w:w="2610" w:type="dxa"/>
            <w:gridSpan w:val="3"/>
            <w:shd w:val="clear" w:color="auto" w:fill="C0C0C0"/>
            <w:vAlign w:val="bottom"/>
          </w:tcPr>
          <w:p w14:paraId="4EC3D9C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PRIMARILY ENGLISH</w:t>
            </w:r>
          </w:p>
        </w:tc>
        <w:tc>
          <w:tcPr>
            <w:tcW w:w="1654" w:type="dxa"/>
            <w:vMerge w:val="restart"/>
            <w:shd w:val="clear" w:color="auto" w:fill="C0C0C0"/>
            <w:vAlign w:val="bottom"/>
          </w:tcPr>
          <w:p w14:paraId="4A86C17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Both equally/About the same</w:t>
            </w:r>
          </w:p>
        </w:tc>
        <w:tc>
          <w:tcPr>
            <w:tcW w:w="806" w:type="dxa"/>
            <w:vMerge w:val="restart"/>
            <w:shd w:val="clear" w:color="auto" w:fill="C0C0C0"/>
            <w:vAlign w:val="bottom"/>
          </w:tcPr>
          <w:p w14:paraId="2EB9F7E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367" w:type="dxa"/>
            <w:vMerge w:val="restart"/>
            <w:shd w:val="clear" w:color="auto" w:fill="C0C0C0"/>
            <w:vAlign w:val="bottom"/>
          </w:tcPr>
          <w:p w14:paraId="2F695AA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6937D074" w14:textId="77777777" w:rsidTr="00FF7F22">
        <w:trPr>
          <w:trHeight w:val="766"/>
          <w:jc w:val="center"/>
        </w:trPr>
        <w:tc>
          <w:tcPr>
            <w:tcW w:w="1142" w:type="dxa"/>
            <w:vMerge/>
            <w:shd w:val="clear" w:color="auto" w:fill="C0C0C0"/>
          </w:tcPr>
          <w:p w14:paraId="390B136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656" w:type="dxa"/>
            <w:shd w:val="clear" w:color="auto" w:fill="C0C0C0"/>
            <w:vAlign w:val="bottom"/>
          </w:tcPr>
          <w:p w14:paraId="78F4FA4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028" w:type="dxa"/>
            <w:shd w:val="clear" w:color="auto" w:fill="C0C0C0"/>
            <w:vAlign w:val="bottom"/>
          </w:tcPr>
          <w:p w14:paraId="6931C8F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Only in Spanish</w:t>
            </w:r>
          </w:p>
        </w:tc>
        <w:tc>
          <w:tcPr>
            <w:tcW w:w="1028" w:type="dxa"/>
            <w:shd w:val="clear" w:color="auto" w:fill="C0C0C0"/>
            <w:vAlign w:val="bottom"/>
          </w:tcPr>
          <w:p w14:paraId="35F8541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Mostly in Spanish</w:t>
            </w:r>
          </w:p>
        </w:tc>
        <w:tc>
          <w:tcPr>
            <w:tcW w:w="656" w:type="dxa"/>
            <w:shd w:val="clear" w:color="auto" w:fill="C0C0C0"/>
            <w:vAlign w:val="bottom"/>
          </w:tcPr>
          <w:p w14:paraId="12BE1F4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977" w:type="dxa"/>
            <w:shd w:val="clear" w:color="auto" w:fill="C0C0C0"/>
            <w:vAlign w:val="bottom"/>
          </w:tcPr>
          <w:p w14:paraId="22C3312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Mostly in English</w:t>
            </w:r>
          </w:p>
        </w:tc>
        <w:tc>
          <w:tcPr>
            <w:tcW w:w="977" w:type="dxa"/>
            <w:shd w:val="clear" w:color="auto" w:fill="C0C0C0"/>
            <w:vAlign w:val="bottom"/>
          </w:tcPr>
          <w:p w14:paraId="3542564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Only in English</w:t>
            </w:r>
          </w:p>
        </w:tc>
        <w:tc>
          <w:tcPr>
            <w:tcW w:w="1654" w:type="dxa"/>
            <w:vMerge/>
            <w:shd w:val="clear" w:color="auto" w:fill="C0C0C0"/>
            <w:vAlign w:val="bottom"/>
          </w:tcPr>
          <w:p w14:paraId="4CF4ADD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6" w:type="dxa"/>
            <w:vMerge/>
            <w:shd w:val="clear" w:color="auto" w:fill="C0C0C0"/>
            <w:vAlign w:val="bottom"/>
          </w:tcPr>
          <w:p w14:paraId="61BE1F5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367" w:type="dxa"/>
            <w:vMerge/>
            <w:shd w:val="clear" w:color="auto" w:fill="C0C0C0"/>
            <w:vAlign w:val="bottom"/>
          </w:tcPr>
          <w:p w14:paraId="55C45D3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0A53106F" w14:textId="77777777" w:rsidTr="00FF7F22">
        <w:trPr>
          <w:trHeight w:val="249"/>
          <w:jc w:val="center"/>
        </w:trPr>
        <w:tc>
          <w:tcPr>
            <w:tcW w:w="1142" w:type="dxa"/>
          </w:tcPr>
          <w:p w14:paraId="1D44E0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656" w:type="dxa"/>
          </w:tcPr>
          <w:p w14:paraId="76548B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028" w:type="dxa"/>
          </w:tcPr>
          <w:p w14:paraId="246CDE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28" w:type="dxa"/>
          </w:tcPr>
          <w:p w14:paraId="7FA645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656" w:type="dxa"/>
          </w:tcPr>
          <w:p w14:paraId="28D52A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977" w:type="dxa"/>
          </w:tcPr>
          <w:p w14:paraId="14C795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977" w:type="dxa"/>
          </w:tcPr>
          <w:p w14:paraId="47B35D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654" w:type="dxa"/>
          </w:tcPr>
          <w:p w14:paraId="47113C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806" w:type="dxa"/>
          </w:tcPr>
          <w:p w14:paraId="7B54AA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367" w:type="dxa"/>
          </w:tcPr>
          <w:p w14:paraId="7A0AC5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4ED7B2C" w14:textId="77777777" w:rsidTr="00FF7F22">
        <w:trPr>
          <w:trHeight w:val="269"/>
          <w:jc w:val="center"/>
        </w:trPr>
        <w:tc>
          <w:tcPr>
            <w:tcW w:w="1142" w:type="dxa"/>
          </w:tcPr>
          <w:p w14:paraId="2FAA26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656" w:type="dxa"/>
          </w:tcPr>
          <w:p w14:paraId="2D8FFA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028" w:type="dxa"/>
          </w:tcPr>
          <w:p w14:paraId="077AE2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28" w:type="dxa"/>
          </w:tcPr>
          <w:p w14:paraId="1061A2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656" w:type="dxa"/>
          </w:tcPr>
          <w:p w14:paraId="0C9961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977" w:type="dxa"/>
          </w:tcPr>
          <w:p w14:paraId="732B97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977" w:type="dxa"/>
          </w:tcPr>
          <w:p w14:paraId="6A4E4A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654" w:type="dxa"/>
          </w:tcPr>
          <w:p w14:paraId="588CF1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806" w:type="dxa"/>
          </w:tcPr>
          <w:p w14:paraId="322090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26584F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4C0DE2C" w14:textId="77777777" w:rsidTr="00FF7F22">
        <w:trPr>
          <w:trHeight w:val="249"/>
          <w:jc w:val="center"/>
        </w:trPr>
        <w:tc>
          <w:tcPr>
            <w:tcW w:w="1142" w:type="dxa"/>
          </w:tcPr>
          <w:p w14:paraId="459B12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656" w:type="dxa"/>
          </w:tcPr>
          <w:p w14:paraId="693068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028" w:type="dxa"/>
          </w:tcPr>
          <w:p w14:paraId="012129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028" w:type="dxa"/>
          </w:tcPr>
          <w:p w14:paraId="705072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656" w:type="dxa"/>
          </w:tcPr>
          <w:p w14:paraId="593285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977" w:type="dxa"/>
          </w:tcPr>
          <w:p w14:paraId="0231BB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977" w:type="dxa"/>
          </w:tcPr>
          <w:p w14:paraId="48ED9C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654" w:type="dxa"/>
          </w:tcPr>
          <w:p w14:paraId="5E8975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806" w:type="dxa"/>
          </w:tcPr>
          <w:p w14:paraId="5A5D21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367" w:type="dxa"/>
          </w:tcPr>
          <w:p w14:paraId="41CDF1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26005C1A" w14:textId="77777777" w:rsidTr="00FF7F22">
        <w:trPr>
          <w:trHeight w:val="498"/>
          <w:jc w:val="center"/>
        </w:trPr>
        <w:tc>
          <w:tcPr>
            <w:tcW w:w="1142" w:type="dxa"/>
          </w:tcPr>
          <w:p w14:paraId="4617FC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656" w:type="dxa"/>
          </w:tcPr>
          <w:p w14:paraId="212C5B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028" w:type="dxa"/>
          </w:tcPr>
          <w:p w14:paraId="3DB793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028" w:type="dxa"/>
          </w:tcPr>
          <w:p w14:paraId="46934F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656" w:type="dxa"/>
          </w:tcPr>
          <w:p w14:paraId="1C5D89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977" w:type="dxa"/>
          </w:tcPr>
          <w:p w14:paraId="4B6001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977" w:type="dxa"/>
          </w:tcPr>
          <w:p w14:paraId="3D1552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654" w:type="dxa"/>
          </w:tcPr>
          <w:p w14:paraId="760CA4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806" w:type="dxa"/>
          </w:tcPr>
          <w:p w14:paraId="5E05C1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367" w:type="dxa"/>
          </w:tcPr>
          <w:p w14:paraId="1DCEEA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71AD447" w14:textId="77777777" w:rsidTr="00FF7F22">
        <w:trPr>
          <w:trHeight w:val="517"/>
          <w:jc w:val="center"/>
        </w:trPr>
        <w:tc>
          <w:tcPr>
            <w:tcW w:w="1142" w:type="dxa"/>
          </w:tcPr>
          <w:p w14:paraId="76DA25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656" w:type="dxa"/>
          </w:tcPr>
          <w:p w14:paraId="29CFAB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028" w:type="dxa"/>
          </w:tcPr>
          <w:p w14:paraId="1EFE83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028" w:type="dxa"/>
          </w:tcPr>
          <w:p w14:paraId="24FA6B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656" w:type="dxa"/>
          </w:tcPr>
          <w:p w14:paraId="35F708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77" w:type="dxa"/>
          </w:tcPr>
          <w:p w14:paraId="60FC35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77" w:type="dxa"/>
          </w:tcPr>
          <w:p w14:paraId="469405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654" w:type="dxa"/>
          </w:tcPr>
          <w:p w14:paraId="37ABDD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806" w:type="dxa"/>
          </w:tcPr>
          <w:p w14:paraId="5764F9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367" w:type="dxa"/>
          </w:tcPr>
          <w:p w14:paraId="57D450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715EC16" w14:textId="77777777" w:rsidTr="00FF7F22">
        <w:trPr>
          <w:trHeight w:val="766"/>
          <w:jc w:val="center"/>
        </w:trPr>
        <w:tc>
          <w:tcPr>
            <w:tcW w:w="1142" w:type="dxa"/>
          </w:tcPr>
          <w:p w14:paraId="2B4E63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656" w:type="dxa"/>
          </w:tcPr>
          <w:p w14:paraId="795AC8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028" w:type="dxa"/>
          </w:tcPr>
          <w:p w14:paraId="2AD8B8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028" w:type="dxa"/>
          </w:tcPr>
          <w:p w14:paraId="5729F3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656" w:type="dxa"/>
          </w:tcPr>
          <w:p w14:paraId="7F6654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77" w:type="dxa"/>
          </w:tcPr>
          <w:p w14:paraId="13C32E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77" w:type="dxa"/>
          </w:tcPr>
          <w:p w14:paraId="41CD53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654" w:type="dxa"/>
          </w:tcPr>
          <w:p w14:paraId="7D1583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806" w:type="dxa"/>
          </w:tcPr>
          <w:p w14:paraId="3D5307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355208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B5F6A0C" w14:textId="77777777" w:rsidTr="00FF7F22">
        <w:trPr>
          <w:trHeight w:val="517"/>
          <w:jc w:val="center"/>
        </w:trPr>
        <w:tc>
          <w:tcPr>
            <w:tcW w:w="1142" w:type="dxa"/>
          </w:tcPr>
          <w:p w14:paraId="0F0EC7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656" w:type="dxa"/>
          </w:tcPr>
          <w:p w14:paraId="450C67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028" w:type="dxa"/>
          </w:tcPr>
          <w:p w14:paraId="07E458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028" w:type="dxa"/>
          </w:tcPr>
          <w:p w14:paraId="5E1F65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656" w:type="dxa"/>
          </w:tcPr>
          <w:p w14:paraId="7590ED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977" w:type="dxa"/>
          </w:tcPr>
          <w:p w14:paraId="53F1F9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977" w:type="dxa"/>
          </w:tcPr>
          <w:p w14:paraId="050E6F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654" w:type="dxa"/>
          </w:tcPr>
          <w:p w14:paraId="15EB03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806" w:type="dxa"/>
          </w:tcPr>
          <w:p w14:paraId="73FD56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367" w:type="dxa"/>
          </w:tcPr>
          <w:p w14:paraId="58DE83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467449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624E592" w14:textId="77777777" w:rsidR="007E2376" w:rsidRPr="00DE6C92" w:rsidRDefault="0068317B"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b.</w:t>
      </w:r>
      <w:r w:rsidRPr="00DE6C92">
        <w:rPr>
          <w:rFonts w:ascii="Georgia" w:hAnsi="Georgia"/>
          <w:sz w:val="22"/>
          <w:szCs w:val="22"/>
        </w:rPr>
        <w:tab/>
        <w:t>Watch television</w:t>
      </w:r>
      <w:r w:rsidR="007E2376" w:rsidRPr="00DE6C92">
        <w:rPr>
          <w:rFonts w:ascii="Georgia" w:hAnsi="Georgia"/>
          <w:sz w:val="22"/>
          <w:szCs w:val="22"/>
        </w:rPr>
        <w:t xml:space="preserve"> </w:t>
      </w:r>
    </w:p>
    <w:p w14:paraId="008819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710"/>
        <w:gridCol w:w="1127"/>
        <w:gridCol w:w="1127"/>
        <w:gridCol w:w="710"/>
        <w:gridCol w:w="1070"/>
        <w:gridCol w:w="1070"/>
        <w:gridCol w:w="1829"/>
        <w:gridCol w:w="878"/>
        <w:gridCol w:w="1138"/>
      </w:tblGrid>
      <w:tr w:rsidR="004D6E25" w:rsidRPr="00DE6C92" w14:paraId="30DB32E3" w14:textId="77777777" w:rsidTr="00FF7F22">
        <w:trPr>
          <w:trHeight w:val="332"/>
          <w:jc w:val="center"/>
        </w:trPr>
        <w:tc>
          <w:tcPr>
            <w:tcW w:w="1142" w:type="dxa"/>
            <w:vMerge w:val="restart"/>
            <w:shd w:val="clear" w:color="auto" w:fill="C0C0C0"/>
          </w:tcPr>
          <w:p w14:paraId="004D398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712" w:type="dxa"/>
            <w:gridSpan w:val="3"/>
            <w:shd w:val="clear" w:color="auto" w:fill="C0C0C0"/>
            <w:vAlign w:val="bottom"/>
          </w:tcPr>
          <w:p w14:paraId="2DA5587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PRIMARILY SPANISH</w:t>
            </w:r>
          </w:p>
        </w:tc>
        <w:tc>
          <w:tcPr>
            <w:tcW w:w="2610" w:type="dxa"/>
            <w:gridSpan w:val="3"/>
            <w:shd w:val="clear" w:color="auto" w:fill="C0C0C0"/>
            <w:vAlign w:val="bottom"/>
          </w:tcPr>
          <w:p w14:paraId="3B3FEA2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PRIMARILY ENGLISH</w:t>
            </w:r>
          </w:p>
        </w:tc>
        <w:tc>
          <w:tcPr>
            <w:tcW w:w="1654" w:type="dxa"/>
            <w:vMerge w:val="restart"/>
            <w:shd w:val="clear" w:color="auto" w:fill="C0C0C0"/>
            <w:vAlign w:val="bottom"/>
          </w:tcPr>
          <w:p w14:paraId="1E07374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Both equally/About the same</w:t>
            </w:r>
          </w:p>
        </w:tc>
        <w:tc>
          <w:tcPr>
            <w:tcW w:w="806" w:type="dxa"/>
            <w:vMerge w:val="restart"/>
            <w:shd w:val="clear" w:color="auto" w:fill="C0C0C0"/>
            <w:vAlign w:val="bottom"/>
          </w:tcPr>
          <w:p w14:paraId="15E09FD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367" w:type="dxa"/>
            <w:vMerge w:val="restart"/>
            <w:shd w:val="clear" w:color="auto" w:fill="C0C0C0"/>
            <w:vAlign w:val="bottom"/>
          </w:tcPr>
          <w:p w14:paraId="65600CE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1B8D452A" w14:textId="77777777" w:rsidTr="00FF7F22">
        <w:trPr>
          <w:trHeight w:val="766"/>
          <w:jc w:val="center"/>
        </w:trPr>
        <w:tc>
          <w:tcPr>
            <w:tcW w:w="1142" w:type="dxa"/>
            <w:vMerge/>
            <w:shd w:val="clear" w:color="auto" w:fill="C0C0C0"/>
          </w:tcPr>
          <w:p w14:paraId="643C00C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656" w:type="dxa"/>
            <w:shd w:val="clear" w:color="auto" w:fill="C0C0C0"/>
            <w:vAlign w:val="bottom"/>
          </w:tcPr>
          <w:p w14:paraId="6CF7F6F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028" w:type="dxa"/>
            <w:shd w:val="clear" w:color="auto" w:fill="C0C0C0"/>
            <w:vAlign w:val="bottom"/>
          </w:tcPr>
          <w:p w14:paraId="7FC94B0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Only in Spanish</w:t>
            </w:r>
          </w:p>
        </w:tc>
        <w:tc>
          <w:tcPr>
            <w:tcW w:w="1028" w:type="dxa"/>
            <w:shd w:val="clear" w:color="auto" w:fill="C0C0C0"/>
            <w:vAlign w:val="bottom"/>
          </w:tcPr>
          <w:p w14:paraId="685100E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Mostly in Spanish</w:t>
            </w:r>
          </w:p>
        </w:tc>
        <w:tc>
          <w:tcPr>
            <w:tcW w:w="656" w:type="dxa"/>
            <w:shd w:val="clear" w:color="auto" w:fill="C0C0C0"/>
            <w:vAlign w:val="bottom"/>
          </w:tcPr>
          <w:p w14:paraId="069D376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977" w:type="dxa"/>
            <w:shd w:val="clear" w:color="auto" w:fill="C0C0C0"/>
            <w:vAlign w:val="bottom"/>
          </w:tcPr>
          <w:p w14:paraId="5864145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Mostly in English</w:t>
            </w:r>
          </w:p>
        </w:tc>
        <w:tc>
          <w:tcPr>
            <w:tcW w:w="977" w:type="dxa"/>
            <w:shd w:val="clear" w:color="auto" w:fill="C0C0C0"/>
            <w:vAlign w:val="bottom"/>
          </w:tcPr>
          <w:p w14:paraId="126CE28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Only in English</w:t>
            </w:r>
          </w:p>
        </w:tc>
        <w:tc>
          <w:tcPr>
            <w:tcW w:w="1654" w:type="dxa"/>
            <w:vMerge/>
            <w:shd w:val="clear" w:color="auto" w:fill="C0C0C0"/>
            <w:vAlign w:val="bottom"/>
          </w:tcPr>
          <w:p w14:paraId="763A891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6" w:type="dxa"/>
            <w:vMerge/>
            <w:shd w:val="clear" w:color="auto" w:fill="C0C0C0"/>
            <w:vAlign w:val="bottom"/>
          </w:tcPr>
          <w:p w14:paraId="3EA923F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367" w:type="dxa"/>
            <w:vMerge/>
            <w:shd w:val="clear" w:color="auto" w:fill="C0C0C0"/>
            <w:vAlign w:val="bottom"/>
          </w:tcPr>
          <w:p w14:paraId="79D5D65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6D13CD0E" w14:textId="77777777" w:rsidTr="00FF7F22">
        <w:trPr>
          <w:trHeight w:val="249"/>
          <w:jc w:val="center"/>
        </w:trPr>
        <w:tc>
          <w:tcPr>
            <w:tcW w:w="1142" w:type="dxa"/>
          </w:tcPr>
          <w:p w14:paraId="15A329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656" w:type="dxa"/>
          </w:tcPr>
          <w:p w14:paraId="2F7C44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028" w:type="dxa"/>
          </w:tcPr>
          <w:p w14:paraId="4D5BFD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028" w:type="dxa"/>
          </w:tcPr>
          <w:p w14:paraId="5D2730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656" w:type="dxa"/>
          </w:tcPr>
          <w:p w14:paraId="436A32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977" w:type="dxa"/>
          </w:tcPr>
          <w:p w14:paraId="5C117D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977" w:type="dxa"/>
          </w:tcPr>
          <w:p w14:paraId="261686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654" w:type="dxa"/>
          </w:tcPr>
          <w:p w14:paraId="493BD9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806" w:type="dxa"/>
          </w:tcPr>
          <w:p w14:paraId="180F14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158367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20A464C" w14:textId="77777777" w:rsidTr="00FF7F22">
        <w:trPr>
          <w:trHeight w:val="269"/>
          <w:jc w:val="center"/>
        </w:trPr>
        <w:tc>
          <w:tcPr>
            <w:tcW w:w="1142" w:type="dxa"/>
          </w:tcPr>
          <w:p w14:paraId="2BAE92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656" w:type="dxa"/>
          </w:tcPr>
          <w:p w14:paraId="633D51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028" w:type="dxa"/>
          </w:tcPr>
          <w:p w14:paraId="427C1C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28" w:type="dxa"/>
          </w:tcPr>
          <w:p w14:paraId="2E5B78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656" w:type="dxa"/>
          </w:tcPr>
          <w:p w14:paraId="0619B7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977" w:type="dxa"/>
          </w:tcPr>
          <w:p w14:paraId="23B30A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977" w:type="dxa"/>
          </w:tcPr>
          <w:p w14:paraId="269532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654" w:type="dxa"/>
          </w:tcPr>
          <w:p w14:paraId="44B564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806" w:type="dxa"/>
          </w:tcPr>
          <w:p w14:paraId="7DCDB1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5730B1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3342FA2" w14:textId="77777777" w:rsidTr="00FF7F22">
        <w:trPr>
          <w:trHeight w:val="249"/>
          <w:jc w:val="center"/>
        </w:trPr>
        <w:tc>
          <w:tcPr>
            <w:tcW w:w="1142" w:type="dxa"/>
          </w:tcPr>
          <w:p w14:paraId="5F378C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656" w:type="dxa"/>
          </w:tcPr>
          <w:p w14:paraId="711601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028" w:type="dxa"/>
          </w:tcPr>
          <w:p w14:paraId="745253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28" w:type="dxa"/>
          </w:tcPr>
          <w:p w14:paraId="155381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656" w:type="dxa"/>
          </w:tcPr>
          <w:p w14:paraId="3F9AF5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977" w:type="dxa"/>
          </w:tcPr>
          <w:p w14:paraId="36CBAA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977" w:type="dxa"/>
          </w:tcPr>
          <w:p w14:paraId="3E4A37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654" w:type="dxa"/>
          </w:tcPr>
          <w:p w14:paraId="402F25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806" w:type="dxa"/>
          </w:tcPr>
          <w:p w14:paraId="6BBC6E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36F8D5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510462F" w14:textId="77777777" w:rsidTr="00FF7F22">
        <w:trPr>
          <w:trHeight w:val="498"/>
          <w:jc w:val="center"/>
        </w:trPr>
        <w:tc>
          <w:tcPr>
            <w:tcW w:w="1142" w:type="dxa"/>
          </w:tcPr>
          <w:p w14:paraId="04140C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656" w:type="dxa"/>
          </w:tcPr>
          <w:p w14:paraId="102AC2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028" w:type="dxa"/>
          </w:tcPr>
          <w:p w14:paraId="5382BE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028" w:type="dxa"/>
          </w:tcPr>
          <w:p w14:paraId="59C927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656" w:type="dxa"/>
          </w:tcPr>
          <w:p w14:paraId="150D97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977" w:type="dxa"/>
          </w:tcPr>
          <w:p w14:paraId="458177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977" w:type="dxa"/>
          </w:tcPr>
          <w:p w14:paraId="12CDBD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654" w:type="dxa"/>
          </w:tcPr>
          <w:p w14:paraId="79F620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806" w:type="dxa"/>
          </w:tcPr>
          <w:p w14:paraId="723F66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054577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F9AE691" w14:textId="77777777" w:rsidTr="00FF7F22">
        <w:trPr>
          <w:trHeight w:val="517"/>
          <w:jc w:val="center"/>
        </w:trPr>
        <w:tc>
          <w:tcPr>
            <w:tcW w:w="1142" w:type="dxa"/>
          </w:tcPr>
          <w:p w14:paraId="6C616A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656" w:type="dxa"/>
          </w:tcPr>
          <w:p w14:paraId="704BA3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028" w:type="dxa"/>
          </w:tcPr>
          <w:p w14:paraId="20C95B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28" w:type="dxa"/>
          </w:tcPr>
          <w:p w14:paraId="67D37A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656" w:type="dxa"/>
          </w:tcPr>
          <w:p w14:paraId="371ACE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977" w:type="dxa"/>
          </w:tcPr>
          <w:p w14:paraId="1A65A8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977" w:type="dxa"/>
          </w:tcPr>
          <w:p w14:paraId="490CD9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654" w:type="dxa"/>
          </w:tcPr>
          <w:p w14:paraId="0D11C5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806" w:type="dxa"/>
          </w:tcPr>
          <w:p w14:paraId="7DCCB6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3174F9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1C6C538" w14:textId="77777777" w:rsidTr="00FF7F22">
        <w:trPr>
          <w:trHeight w:val="766"/>
          <w:jc w:val="center"/>
        </w:trPr>
        <w:tc>
          <w:tcPr>
            <w:tcW w:w="1142" w:type="dxa"/>
          </w:tcPr>
          <w:p w14:paraId="248C33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656" w:type="dxa"/>
          </w:tcPr>
          <w:p w14:paraId="31A176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028" w:type="dxa"/>
          </w:tcPr>
          <w:p w14:paraId="1A48BF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028" w:type="dxa"/>
          </w:tcPr>
          <w:p w14:paraId="73E4F9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656" w:type="dxa"/>
          </w:tcPr>
          <w:p w14:paraId="325731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77" w:type="dxa"/>
          </w:tcPr>
          <w:p w14:paraId="5617DB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77" w:type="dxa"/>
          </w:tcPr>
          <w:p w14:paraId="6C5490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654" w:type="dxa"/>
          </w:tcPr>
          <w:p w14:paraId="032594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806" w:type="dxa"/>
          </w:tcPr>
          <w:p w14:paraId="53AEF7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7A588A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AC38A57" w14:textId="77777777" w:rsidTr="00FF7F22">
        <w:trPr>
          <w:trHeight w:val="517"/>
          <w:jc w:val="center"/>
        </w:trPr>
        <w:tc>
          <w:tcPr>
            <w:tcW w:w="1142" w:type="dxa"/>
          </w:tcPr>
          <w:p w14:paraId="3188B2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656" w:type="dxa"/>
          </w:tcPr>
          <w:p w14:paraId="6425C1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028" w:type="dxa"/>
          </w:tcPr>
          <w:p w14:paraId="178D6E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28" w:type="dxa"/>
          </w:tcPr>
          <w:p w14:paraId="27C970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656" w:type="dxa"/>
          </w:tcPr>
          <w:p w14:paraId="75FAF1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977" w:type="dxa"/>
          </w:tcPr>
          <w:p w14:paraId="371EDF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977" w:type="dxa"/>
          </w:tcPr>
          <w:p w14:paraId="367D38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654" w:type="dxa"/>
          </w:tcPr>
          <w:p w14:paraId="7CDC56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806" w:type="dxa"/>
          </w:tcPr>
          <w:p w14:paraId="2BFC43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67" w:type="dxa"/>
          </w:tcPr>
          <w:p w14:paraId="07AB1E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4A9F02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1393CBE" w14:textId="77777777" w:rsidR="00D44F93" w:rsidRDefault="00D44F93">
      <w:pPr>
        <w:rPr>
          <w:rFonts w:ascii="Georgia" w:hAnsi="Georgia"/>
          <w:sz w:val="22"/>
          <w:szCs w:val="22"/>
        </w:rPr>
      </w:pPr>
      <w:r>
        <w:rPr>
          <w:rFonts w:ascii="Georgia" w:hAnsi="Georgia"/>
          <w:sz w:val="22"/>
          <w:szCs w:val="22"/>
        </w:rPr>
        <w:br w:type="page"/>
      </w:r>
    </w:p>
    <w:p w14:paraId="1BDC19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c.</w:t>
      </w:r>
      <w:r w:rsidRPr="00DE6C92">
        <w:rPr>
          <w:rFonts w:ascii="Georgia" w:hAnsi="Georgia"/>
          <w:sz w:val="22"/>
          <w:szCs w:val="22"/>
        </w:rPr>
        <w:tab/>
        <w:t xml:space="preserve">Think </w:t>
      </w:r>
    </w:p>
    <w:p w14:paraId="65C41F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710"/>
        <w:gridCol w:w="1127"/>
        <w:gridCol w:w="1127"/>
        <w:gridCol w:w="710"/>
        <w:gridCol w:w="1070"/>
        <w:gridCol w:w="1070"/>
        <w:gridCol w:w="1829"/>
        <w:gridCol w:w="878"/>
        <w:gridCol w:w="1138"/>
      </w:tblGrid>
      <w:tr w:rsidR="004D6E25" w:rsidRPr="00DE6C92" w14:paraId="2082183F" w14:textId="77777777" w:rsidTr="00FF7F22">
        <w:trPr>
          <w:trHeight w:val="332"/>
          <w:jc w:val="center"/>
        </w:trPr>
        <w:tc>
          <w:tcPr>
            <w:tcW w:w="1142" w:type="dxa"/>
            <w:vMerge w:val="restart"/>
            <w:shd w:val="clear" w:color="auto" w:fill="C0C0C0"/>
          </w:tcPr>
          <w:p w14:paraId="2FFA557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712" w:type="dxa"/>
            <w:gridSpan w:val="3"/>
            <w:shd w:val="clear" w:color="auto" w:fill="C0C0C0"/>
            <w:vAlign w:val="bottom"/>
          </w:tcPr>
          <w:p w14:paraId="31AE4EE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PRIMARILY SPANISH</w:t>
            </w:r>
          </w:p>
        </w:tc>
        <w:tc>
          <w:tcPr>
            <w:tcW w:w="2610" w:type="dxa"/>
            <w:gridSpan w:val="3"/>
            <w:shd w:val="clear" w:color="auto" w:fill="C0C0C0"/>
            <w:vAlign w:val="bottom"/>
          </w:tcPr>
          <w:p w14:paraId="07162AD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PRIMARILY ENGLISH</w:t>
            </w:r>
          </w:p>
        </w:tc>
        <w:tc>
          <w:tcPr>
            <w:tcW w:w="1654" w:type="dxa"/>
            <w:vMerge w:val="restart"/>
            <w:shd w:val="clear" w:color="auto" w:fill="C0C0C0"/>
            <w:vAlign w:val="bottom"/>
          </w:tcPr>
          <w:p w14:paraId="78757C8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Both equally/About the same</w:t>
            </w:r>
          </w:p>
        </w:tc>
        <w:tc>
          <w:tcPr>
            <w:tcW w:w="806" w:type="dxa"/>
            <w:vMerge w:val="restart"/>
            <w:shd w:val="clear" w:color="auto" w:fill="C0C0C0"/>
            <w:vAlign w:val="bottom"/>
          </w:tcPr>
          <w:p w14:paraId="4E37106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457" w:type="dxa"/>
            <w:vMerge w:val="restart"/>
            <w:shd w:val="clear" w:color="auto" w:fill="C0C0C0"/>
            <w:vAlign w:val="bottom"/>
          </w:tcPr>
          <w:p w14:paraId="317CEC4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13DE875F" w14:textId="77777777" w:rsidTr="00FF7F22">
        <w:trPr>
          <w:trHeight w:val="766"/>
          <w:jc w:val="center"/>
        </w:trPr>
        <w:tc>
          <w:tcPr>
            <w:tcW w:w="1142" w:type="dxa"/>
            <w:vMerge/>
            <w:shd w:val="clear" w:color="auto" w:fill="C0C0C0"/>
          </w:tcPr>
          <w:p w14:paraId="39E8ED4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656" w:type="dxa"/>
            <w:shd w:val="clear" w:color="auto" w:fill="C0C0C0"/>
            <w:vAlign w:val="bottom"/>
          </w:tcPr>
          <w:p w14:paraId="37E4503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028" w:type="dxa"/>
            <w:shd w:val="clear" w:color="auto" w:fill="C0C0C0"/>
            <w:vAlign w:val="bottom"/>
          </w:tcPr>
          <w:p w14:paraId="4CE6B62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Only in Spanish</w:t>
            </w:r>
          </w:p>
        </w:tc>
        <w:tc>
          <w:tcPr>
            <w:tcW w:w="1028" w:type="dxa"/>
            <w:shd w:val="clear" w:color="auto" w:fill="C0C0C0"/>
            <w:vAlign w:val="bottom"/>
          </w:tcPr>
          <w:p w14:paraId="49E7FF3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Mostly in Spanish</w:t>
            </w:r>
          </w:p>
        </w:tc>
        <w:tc>
          <w:tcPr>
            <w:tcW w:w="656" w:type="dxa"/>
            <w:shd w:val="clear" w:color="auto" w:fill="C0C0C0"/>
            <w:vAlign w:val="bottom"/>
          </w:tcPr>
          <w:p w14:paraId="6437C30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977" w:type="dxa"/>
            <w:shd w:val="clear" w:color="auto" w:fill="C0C0C0"/>
            <w:vAlign w:val="bottom"/>
          </w:tcPr>
          <w:p w14:paraId="4A4153F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Mostly in English</w:t>
            </w:r>
          </w:p>
        </w:tc>
        <w:tc>
          <w:tcPr>
            <w:tcW w:w="977" w:type="dxa"/>
            <w:shd w:val="clear" w:color="auto" w:fill="C0C0C0"/>
            <w:vAlign w:val="bottom"/>
          </w:tcPr>
          <w:p w14:paraId="473EC03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Only in English</w:t>
            </w:r>
          </w:p>
        </w:tc>
        <w:tc>
          <w:tcPr>
            <w:tcW w:w="1654" w:type="dxa"/>
            <w:vMerge/>
            <w:shd w:val="clear" w:color="auto" w:fill="C0C0C0"/>
            <w:vAlign w:val="bottom"/>
          </w:tcPr>
          <w:p w14:paraId="4D619CA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6" w:type="dxa"/>
            <w:vMerge/>
            <w:shd w:val="clear" w:color="auto" w:fill="C0C0C0"/>
            <w:vAlign w:val="bottom"/>
          </w:tcPr>
          <w:p w14:paraId="34C3B13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457" w:type="dxa"/>
            <w:vMerge/>
            <w:shd w:val="clear" w:color="auto" w:fill="C0C0C0"/>
            <w:vAlign w:val="bottom"/>
          </w:tcPr>
          <w:p w14:paraId="5272A98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10FE5B21" w14:textId="77777777" w:rsidTr="00FF7F22">
        <w:trPr>
          <w:trHeight w:val="249"/>
          <w:jc w:val="center"/>
        </w:trPr>
        <w:tc>
          <w:tcPr>
            <w:tcW w:w="1142" w:type="dxa"/>
          </w:tcPr>
          <w:p w14:paraId="5AFC0D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656" w:type="dxa"/>
          </w:tcPr>
          <w:p w14:paraId="129E8D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028" w:type="dxa"/>
          </w:tcPr>
          <w:p w14:paraId="67AC91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028" w:type="dxa"/>
          </w:tcPr>
          <w:p w14:paraId="62572C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656" w:type="dxa"/>
          </w:tcPr>
          <w:p w14:paraId="4557CE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977" w:type="dxa"/>
          </w:tcPr>
          <w:p w14:paraId="5495AB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977" w:type="dxa"/>
          </w:tcPr>
          <w:p w14:paraId="0CD281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654" w:type="dxa"/>
          </w:tcPr>
          <w:p w14:paraId="02AFAF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806" w:type="dxa"/>
          </w:tcPr>
          <w:p w14:paraId="28DFCD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57" w:type="dxa"/>
          </w:tcPr>
          <w:p w14:paraId="2CDF63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94CBA49" w14:textId="77777777" w:rsidTr="00FF7F22">
        <w:trPr>
          <w:trHeight w:val="269"/>
          <w:jc w:val="center"/>
        </w:trPr>
        <w:tc>
          <w:tcPr>
            <w:tcW w:w="1142" w:type="dxa"/>
          </w:tcPr>
          <w:p w14:paraId="08FABE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656" w:type="dxa"/>
          </w:tcPr>
          <w:p w14:paraId="166E19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028" w:type="dxa"/>
          </w:tcPr>
          <w:p w14:paraId="18D2F0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28" w:type="dxa"/>
          </w:tcPr>
          <w:p w14:paraId="6F6305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656" w:type="dxa"/>
          </w:tcPr>
          <w:p w14:paraId="44CF17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977" w:type="dxa"/>
          </w:tcPr>
          <w:p w14:paraId="57CBB3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977" w:type="dxa"/>
          </w:tcPr>
          <w:p w14:paraId="3CB96C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654" w:type="dxa"/>
          </w:tcPr>
          <w:p w14:paraId="3082B8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806" w:type="dxa"/>
          </w:tcPr>
          <w:p w14:paraId="21EF7A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57" w:type="dxa"/>
          </w:tcPr>
          <w:p w14:paraId="7B369D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1197EDC" w14:textId="77777777" w:rsidTr="00FF7F22">
        <w:trPr>
          <w:trHeight w:val="249"/>
          <w:jc w:val="center"/>
        </w:trPr>
        <w:tc>
          <w:tcPr>
            <w:tcW w:w="1142" w:type="dxa"/>
          </w:tcPr>
          <w:p w14:paraId="0F936F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656" w:type="dxa"/>
          </w:tcPr>
          <w:p w14:paraId="263665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028" w:type="dxa"/>
          </w:tcPr>
          <w:p w14:paraId="0FE268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028" w:type="dxa"/>
          </w:tcPr>
          <w:p w14:paraId="7BD1C8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656" w:type="dxa"/>
          </w:tcPr>
          <w:p w14:paraId="39F2C5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77" w:type="dxa"/>
          </w:tcPr>
          <w:p w14:paraId="31A0D1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77" w:type="dxa"/>
          </w:tcPr>
          <w:p w14:paraId="018738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654" w:type="dxa"/>
          </w:tcPr>
          <w:p w14:paraId="3B8785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806" w:type="dxa"/>
          </w:tcPr>
          <w:p w14:paraId="590A8A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57" w:type="dxa"/>
          </w:tcPr>
          <w:p w14:paraId="0475AA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4E0AAB2" w14:textId="77777777" w:rsidTr="00FF7F22">
        <w:trPr>
          <w:trHeight w:val="498"/>
          <w:jc w:val="center"/>
        </w:trPr>
        <w:tc>
          <w:tcPr>
            <w:tcW w:w="1142" w:type="dxa"/>
          </w:tcPr>
          <w:p w14:paraId="3A2479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656" w:type="dxa"/>
          </w:tcPr>
          <w:p w14:paraId="2452B9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028" w:type="dxa"/>
          </w:tcPr>
          <w:p w14:paraId="14B226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028" w:type="dxa"/>
          </w:tcPr>
          <w:p w14:paraId="1172A8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656" w:type="dxa"/>
          </w:tcPr>
          <w:p w14:paraId="76AEF1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977" w:type="dxa"/>
          </w:tcPr>
          <w:p w14:paraId="3071CF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977" w:type="dxa"/>
          </w:tcPr>
          <w:p w14:paraId="192F4B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654" w:type="dxa"/>
          </w:tcPr>
          <w:p w14:paraId="467C1B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806" w:type="dxa"/>
          </w:tcPr>
          <w:p w14:paraId="22349B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57" w:type="dxa"/>
          </w:tcPr>
          <w:p w14:paraId="574B0A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706A6D0" w14:textId="77777777" w:rsidTr="00FF7F22">
        <w:trPr>
          <w:trHeight w:val="517"/>
          <w:jc w:val="center"/>
        </w:trPr>
        <w:tc>
          <w:tcPr>
            <w:tcW w:w="1142" w:type="dxa"/>
          </w:tcPr>
          <w:p w14:paraId="6A0168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656" w:type="dxa"/>
          </w:tcPr>
          <w:p w14:paraId="5323F6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1028" w:type="dxa"/>
          </w:tcPr>
          <w:p w14:paraId="25B5D1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028" w:type="dxa"/>
          </w:tcPr>
          <w:p w14:paraId="4B3F15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656" w:type="dxa"/>
          </w:tcPr>
          <w:p w14:paraId="4E38AD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77" w:type="dxa"/>
          </w:tcPr>
          <w:p w14:paraId="6F6FFA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77" w:type="dxa"/>
          </w:tcPr>
          <w:p w14:paraId="35F9EF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654" w:type="dxa"/>
          </w:tcPr>
          <w:p w14:paraId="506E6A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806" w:type="dxa"/>
          </w:tcPr>
          <w:p w14:paraId="3705A3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457" w:type="dxa"/>
          </w:tcPr>
          <w:p w14:paraId="6E6801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8032852" w14:textId="77777777" w:rsidTr="00FF7F22">
        <w:trPr>
          <w:trHeight w:val="766"/>
          <w:jc w:val="center"/>
        </w:trPr>
        <w:tc>
          <w:tcPr>
            <w:tcW w:w="1142" w:type="dxa"/>
          </w:tcPr>
          <w:p w14:paraId="453A4A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656" w:type="dxa"/>
          </w:tcPr>
          <w:p w14:paraId="6839F8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79</w:t>
            </w:r>
          </w:p>
        </w:tc>
        <w:tc>
          <w:tcPr>
            <w:tcW w:w="1028" w:type="dxa"/>
          </w:tcPr>
          <w:p w14:paraId="12F0C9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028" w:type="dxa"/>
          </w:tcPr>
          <w:p w14:paraId="3A677B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656" w:type="dxa"/>
          </w:tcPr>
          <w:p w14:paraId="2EF885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77" w:type="dxa"/>
          </w:tcPr>
          <w:p w14:paraId="0F1466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77" w:type="dxa"/>
          </w:tcPr>
          <w:p w14:paraId="1CBECA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654" w:type="dxa"/>
          </w:tcPr>
          <w:p w14:paraId="5E5E0B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806" w:type="dxa"/>
          </w:tcPr>
          <w:p w14:paraId="58E7D1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57" w:type="dxa"/>
          </w:tcPr>
          <w:p w14:paraId="50542B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1BE3C78" w14:textId="77777777" w:rsidTr="00FF7F22">
        <w:trPr>
          <w:trHeight w:val="517"/>
          <w:jc w:val="center"/>
        </w:trPr>
        <w:tc>
          <w:tcPr>
            <w:tcW w:w="1142" w:type="dxa"/>
          </w:tcPr>
          <w:p w14:paraId="3C2EB2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656" w:type="dxa"/>
          </w:tcPr>
          <w:p w14:paraId="6691E4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028" w:type="dxa"/>
          </w:tcPr>
          <w:p w14:paraId="05FC4A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28" w:type="dxa"/>
          </w:tcPr>
          <w:p w14:paraId="3AC9C1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656" w:type="dxa"/>
          </w:tcPr>
          <w:p w14:paraId="690DCE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977" w:type="dxa"/>
          </w:tcPr>
          <w:p w14:paraId="51C86E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977" w:type="dxa"/>
          </w:tcPr>
          <w:p w14:paraId="115669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654" w:type="dxa"/>
          </w:tcPr>
          <w:p w14:paraId="3B2B76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806" w:type="dxa"/>
          </w:tcPr>
          <w:p w14:paraId="0D609F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457" w:type="dxa"/>
          </w:tcPr>
          <w:p w14:paraId="4EC334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6A2294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highlight w:val="green"/>
        </w:rPr>
      </w:pPr>
    </w:p>
    <w:p w14:paraId="4BA3C780" w14:textId="77777777" w:rsidR="007E2376" w:rsidRPr="00DE6C92" w:rsidRDefault="007E2376" w:rsidP="00400CE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6529470D" w14:textId="77777777" w:rsidR="00D44F93" w:rsidRDefault="00D44F93">
      <w:pPr>
        <w:rPr>
          <w:rFonts w:ascii="Georgia" w:hAnsi="Georgia"/>
          <w:b/>
          <w:sz w:val="22"/>
          <w:szCs w:val="22"/>
        </w:rPr>
      </w:pPr>
      <w:r>
        <w:rPr>
          <w:rFonts w:ascii="Georgia" w:hAnsi="Georgia"/>
          <w:b/>
          <w:sz w:val="22"/>
          <w:szCs w:val="22"/>
        </w:rPr>
        <w:br w:type="page"/>
      </w:r>
    </w:p>
    <w:p w14:paraId="7B9797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 xml:space="preserve">DEMOGRAPHICS </w:t>
      </w:r>
    </w:p>
    <w:p w14:paraId="019B61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0E973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81.</w:t>
      </w:r>
      <w:r w:rsidRPr="00DE6C92">
        <w:rPr>
          <w:rFonts w:ascii="Georgia" w:hAnsi="Georgia"/>
          <w:sz w:val="22"/>
          <w:szCs w:val="22"/>
        </w:rPr>
        <w:tab/>
        <w:t>In politics today, do you consider yourself a Republican, a Democrat, an Independent, or something else?</w:t>
      </w:r>
    </w:p>
    <w:p w14:paraId="56F241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tbl>
      <w:tblPr>
        <w:tblW w:w="10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5"/>
        <w:gridCol w:w="1507"/>
        <w:gridCol w:w="1339"/>
        <w:gridCol w:w="1671"/>
        <w:gridCol w:w="1442"/>
        <w:gridCol w:w="922"/>
        <w:gridCol w:w="1159"/>
      </w:tblGrid>
      <w:tr w:rsidR="007E2376" w:rsidRPr="00DE6C92" w14:paraId="15E8AE4C" w14:textId="77777777" w:rsidTr="007E2376">
        <w:trPr>
          <w:jc w:val="center"/>
        </w:trPr>
        <w:tc>
          <w:tcPr>
            <w:tcW w:w="2708" w:type="dxa"/>
            <w:shd w:val="clear" w:color="auto" w:fill="C0C0C0"/>
            <w:vAlign w:val="bottom"/>
          </w:tcPr>
          <w:p w14:paraId="26B799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350" w:type="dxa"/>
            <w:shd w:val="clear" w:color="auto" w:fill="C0C0C0"/>
            <w:vAlign w:val="bottom"/>
          </w:tcPr>
          <w:p w14:paraId="6C7EDE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Republican</w:t>
            </w:r>
          </w:p>
        </w:tc>
        <w:tc>
          <w:tcPr>
            <w:tcW w:w="1170" w:type="dxa"/>
            <w:shd w:val="clear" w:color="auto" w:fill="C0C0C0"/>
            <w:vAlign w:val="bottom"/>
          </w:tcPr>
          <w:p w14:paraId="5A3735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Democrat</w:t>
            </w:r>
          </w:p>
        </w:tc>
        <w:tc>
          <w:tcPr>
            <w:tcW w:w="1440" w:type="dxa"/>
            <w:shd w:val="clear" w:color="auto" w:fill="C0C0C0"/>
            <w:vAlign w:val="bottom"/>
          </w:tcPr>
          <w:p w14:paraId="131791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Independent</w:t>
            </w:r>
          </w:p>
        </w:tc>
        <w:tc>
          <w:tcPr>
            <w:tcW w:w="1260" w:type="dxa"/>
            <w:shd w:val="clear" w:color="auto" w:fill="C0C0C0"/>
            <w:vAlign w:val="bottom"/>
          </w:tcPr>
          <w:p w14:paraId="0A30E7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Something else</w:t>
            </w:r>
          </w:p>
        </w:tc>
        <w:tc>
          <w:tcPr>
            <w:tcW w:w="990" w:type="dxa"/>
            <w:shd w:val="clear" w:color="auto" w:fill="C0C0C0"/>
            <w:vAlign w:val="bottom"/>
          </w:tcPr>
          <w:p w14:paraId="112F86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77" w:type="dxa"/>
            <w:shd w:val="clear" w:color="auto" w:fill="C0C0C0"/>
            <w:vAlign w:val="bottom"/>
          </w:tcPr>
          <w:p w14:paraId="675729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4DFB1D61" w14:textId="77777777" w:rsidTr="007E2376">
        <w:trPr>
          <w:jc w:val="center"/>
        </w:trPr>
        <w:tc>
          <w:tcPr>
            <w:tcW w:w="2708" w:type="dxa"/>
          </w:tcPr>
          <w:p w14:paraId="1A7358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50" w:type="dxa"/>
          </w:tcPr>
          <w:p w14:paraId="561323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70" w:type="dxa"/>
          </w:tcPr>
          <w:p w14:paraId="3737C6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440" w:type="dxa"/>
          </w:tcPr>
          <w:p w14:paraId="71CC3B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260" w:type="dxa"/>
          </w:tcPr>
          <w:p w14:paraId="431920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90" w:type="dxa"/>
          </w:tcPr>
          <w:p w14:paraId="35FBF1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77" w:type="dxa"/>
          </w:tcPr>
          <w:p w14:paraId="1D6886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4767C97" w14:textId="77777777" w:rsidTr="007E2376">
        <w:trPr>
          <w:jc w:val="center"/>
        </w:trPr>
        <w:tc>
          <w:tcPr>
            <w:tcW w:w="2708" w:type="dxa"/>
          </w:tcPr>
          <w:p w14:paraId="35A2FB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50" w:type="dxa"/>
          </w:tcPr>
          <w:p w14:paraId="488952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70" w:type="dxa"/>
          </w:tcPr>
          <w:p w14:paraId="573FD0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440" w:type="dxa"/>
          </w:tcPr>
          <w:p w14:paraId="463270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260" w:type="dxa"/>
          </w:tcPr>
          <w:p w14:paraId="181C30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90" w:type="dxa"/>
          </w:tcPr>
          <w:p w14:paraId="0C71BB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77" w:type="dxa"/>
          </w:tcPr>
          <w:p w14:paraId="023B35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5B031A8C" w14:textId="77777777" w:rsidTr="007E2376">
        <w:trPr>
          <w:jc w:val="center"/>
        </w:trPr>
        <w:tc>
          <w:tcPr>
            <w:tcW w:w="2708" w:type="dxa"/>
          </w:tcPr>
          <w:p w14:paraId="40968A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50" w:type="dxa"/>
          </w:tcPr>
          <w:p w14:paraId="6A471D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70" w:type="dxa"/>
          </w:tcPr>
          <w:p w14:paraId="453075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440" w:type="dxa"/>
          </w:tcPr>
          <w:p w14:paraId="6F1B43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260" w:type="dxa"/>
          </w:tcPr>
          <w:p w14:paraId="03F74B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90" w:type="dxa"/>
          </w:tcPr>
          <w:p w14:paraId="411274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77" w:type="dxa"/>
          </w:tcPr>
          <w:p w14:paraId="7C0EB3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42A0C724" w14:textId="77777777" w:rsidTr="007E2376">
        <w:trPr>
          <w:jc w:val="center"/>
        </w:trPr>
        <w:tc>
          <w:tcPr>
            <w:tcW w:w="2708" w:type="dxa"/>
          </w:tcPr>
          <w:p w14:paraId="211E56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50" w:type="dxa"/>
          </w:tcPr>
          <w:p w14:paraId="23DB38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170" w:type="dxa"/>
          </w:tcPr>
          <w:p w14:paraId="2C026B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440" w:type="dxa"/>
          </w:tcPr>
          <w:p w14:paraId="73F1FE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60" w:type="dxa"/>
          </w:tcPr>
          <w:p w14:paraId="25CB59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90" w:type="dxa"/>
          </w:tcPr>
          <w:p w14:paraId="0542B3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77" w:type="dxa"/>
          </w:tcPr>
          <w:p w14:paraId="6AEDDF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74543B4B" w14:textId="77777777" w:rsidTr="007E2376">
        <w:trPr>
          <w:jc w:val="center"/>
        </w:trPr>
        <w:tc>
          <w:tcPr>
            <w:tcW w:w="2708" w:type="dxa"/>
          </w:tcPr>
          <w:p w14:paraId="2D047D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50" w:type="dxa"/>
          </w:tcPr>
          <w:p w14:paraId="205463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70" w:type="dxa"/>
          </w:tcPr>
          <w:p w14:paraId="60707F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440" w:type="dxa"/>
          </w:tcPr>
          <w:p w14:paraId="56D123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260" w:type="dxa"/>
          </w:tcPr>
          <w:p w14:paraId="305C7C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90" w:type="dxa"/>
          </w:tcPr>
          <w:p w14:paraId="670F5A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177" w:type="dxa"/>
          </w:tcPr>
          <w:p w14:paraId="531F56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61EA7EC1" w14:textId="77777777" w:rsidTr="007E2376">
        <w:trPr>
          <w:jc w:val="center"/>
        </w:trPr>
        <w:tc>
          <w:tcPr>
            <w:tcW w:w="2708" w:type="dxa"/>
          </w:tcPr>
          <w:p w14:paraId="5E7392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50" w:type="dxa"/>
          </w:tcPr>
          <w:p w14:paraId="12C336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170" w:type="dxa"/>
          </w:tcPr>
          <w:p w14:paraId="660FC8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440" w:type="dxa"/>
          </w:tcPr>
          <w:p w14:paraId="067BD5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260" w:type="dxa"/>
          </w:tcPr>
          <w:p w14:paraId="57ADE9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90" w:type="dxa"/>
          </w:tcPr>
          <w:p w14:paraId="45DEF3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77" w:type="dxa"/>
          </w:tcPr>
          <w:p w14:paraId="152C5C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6B2E440" w14:textId="77777777" w:rsidTr="007E2376">
        <w:trPr>
          <w:jc w:val="center"/>
        </w:trPr>
        <w:tc>
          <w:tcPr>
            <w:tcW w:w="2708" w:type="dxa"/>
          </w:tcPr>
          <w:p w14:paraId="7C0D8C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50" w:type="dxa"/>
          </w:tcPr>
          <w:p w14:paraId="2EC1C1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70" w:type="dxa"/>
          </w:tcPr>
          <w:p w14:paraId="5A1CFD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440" w:type="dxa"/>
          </w:tcPr>
          <w:p w14:paraId="2532C7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260" w:type="dxa"/>
          </w:tcPr>
          <w:p w14:paraId="2819FE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90" w:type="dxa"/>
          </w:tcPr>
          <w:p w14:paraId="083849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77" w:type="dxa"/>
          </w:tcPr>
          <w:p w14:paraId="72558A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27EB4E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941C3F6" w14:textId="77777777" w:rsidR="007E2376" w:rsidRPr="00D44F93" w:rsidRDefault="007E2376" w:rsidP="00D44F9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sz w:val="22"/>
          <w:szCs w:val="22"/>
        </w:rPr>
      </w:pPr>
      <w:r w:rsidRPr="00DE6C92">
        <w:rPr>
          <w:rFonts w:ascii="Georgia" w:hAnsi="Georgia"/>
          <w:sz w:val="22"/>
          <w:szCs w:val="22"/>
        </w:rPr>
        <w:tab/>
      </w:r>
      <w:r w:rsidRPr="00DE6C92">
        <w:rPr>
          <w:rFonts w:ascii="Georgia" w:hAnsi="Georgia"/>
          <w:b/>
          <w:sz w:val="22"/>
          <w:szCs w:val="22"/>
        </w:rPr>
        <w:t>(Asked of total Latinos who do not consider themselves a Republican or Democrat; n =566; Native born = 195; Foreign born = 371; FB – U.S. citizen = 112; FB – legal resident = 143; FB – not citizen &amp; not legal resident = 100; Registered voter = 184)</w:t>
      </w:r>
    </w:p>
    <w:p w14:paraId="3B0760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82.</w:t>
      </w:r>
      <w:r w:rsidRPr="00DE6C92">
        <w:rPr>
          <w:rFonts w:ascii="Georgia" w:hAnsi="Georgia"/>
          <w:sz w:val="22"/>
          <w:szCs w:val="22"/>
        </w:rPr>
        <w:tab/>
        <w:t xml:space="preserve">Do you consider yourself closer to the Republican Party or the Democratic Party? </w:t>
      </w:r>
    </w:p>
    <w:p w14:paraId="250DE7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4"/>
        <w:gridCol w:w="1507"/>
        <w:gridCol w:w="1339"/>
        <w:gridCol w:w="1147"/>
        <w:gridCol w:w="891"/>
        <w:gridCol w:w="1099"/>
        <w:gridCol w:w="1138"/>
      </w:tblGrid>
      <w:tr w:rsidR="007E2376" w:rsidRPr="00DE6C92" w14:paraId="1C88028F" w14:textId="77777777" w:rsidTr="007E2376">
        <w:trPr>
          <w:jc w:val="center"/>
        </w:trPr>
        <w:tc>
          <w:tcPr>
            <w:tcW w:w="3657" w:type="dxa"/>
            <w:shd w:val="clear" w:color="auto" w:fill="C0C0C0"/>
            <w:vAlign w:val="bottom"/>
          </w:tcPr>
          <w:p w14:paraId="218304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292" w:type="dxa"/>
            <w:shd w:val="clear" w:color="auto" w:fill="C0C0C0"/>
            <w:vAlign w:val="bottom"/>
          </w:tcPr>
          <w:p w14:paraId="3A444E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Republican</w:t>
            </w:r>
          </w:p>
        </w:tc>
        <w:tc>
          <w:tcPr>
            <w:tcW w:w="1169" w:type="dxa"/>
            <w:shd w:val="clear" w:color="auto" w:fill="C0C0C0"/>
            <w:vAlign w:val="bottom"/>
          </w:tcPr>
          <w:p w14:paraId="69958B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Democrat</w:t>
            </w:r>
          </w:p>
        </w:tc>
        <w:tc>
          <w:tcPr>
            <w:tcW w:w="1160" w:type="dxa"/>
            <w:shd w:val="clear" w:color="auto" w:fill="C0C0C0"/>
            <w:vAlign w:val="bottom"/>
          </w:tcPr>
          <w:p w14:paraId="29241B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Neither</w:t>
            </w:r>
          </w:p>
        </w:tc>
        <w:tc>
          <w:tcPr>
            <w:tcW w:w="895" w:type="dxa"/>
            <w:shd w:val="clear" w:color="auto" w:fill="C0C0C0"/>
            <w:vAlign w:val="bottom"/>
          </w:tcPr>
          <w:p w14:paraId="69321D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Other</w:t>
            </w:r>
          </w:p>
        </w:tc>
        <w:tc>
          <w:tcPr>
            <w:tcW w:w="1153" w:type="dxa"/>
            <w:shd w:val="clear" w:color="auto" w:fill="C0C0C0"/>
            <w:vAlign w:val="bottom"/>
          </w:tcPr>
          <w:p w14:paraId="429727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39" w:type="dxa"/>
            <w:shd w:val="clear" w:color="auto" w:fill="C0C0C0"/>
            <w:vAlign w:val="bottom"/>
          </w:tcPr>
          <w:p w14:paraId="3BD95B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19D6640A" w14:textId="77777777" w:rsidTr="007E2376">
        <w:trPr>
          <w:jc w:val="center"/>
        </w:trPr>
        <w:tc>
          <w:tcPr>
            <w:tcW w:w="3657" w:type="dxa"/>
          </w:tcPr>
          <w:p w14:paraId="28D6D7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92" w:type="dxa"/>
          </w:tcPr>
          <w:p w14:paraId="5522BC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169" w:type="dxa"/>
          </w:tcPr>
          <w:p w14:paraId="30A573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160" w:type="dxa"/>
          </w:tcPr>
          <w:p w14:paraId="5654A2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895" w:type="dxa"/>
          </w:tcPr>
          <w:p w14:paraId="07FDEB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53" w:type="dxa"/>
          </w:tcPr>
          <w:p w14:paraId="335299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039" w:type="dxa"/>
          </w:tcPr>
          <w:p w14:paraId="02D3FE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243F3EF4" w14:textId="77777777" w:rsidTr="007E2376">
        <w:trPr>
          <w:jc w:val="center"/>
        </w:trPr>
        <w:tc>
          <w:tcPr>
            <w:tcW w:w="3657" w:type="dxa"/>
          </w:tcPr>
          <w:p w14:paraId="50C8A5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92" w:type="dxa"/>
          </w:tcPr>
          <w:p w14:paraId="3C88F1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169" w:type="dxa"/>
          </w:tcPr>
          <w:p w14:paraId="6C9589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160" w:type="dxa"/>
          </w:tcPr>
          <w:p w14:paraId="3FCA8E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895" w:type="dxa"/>
          </w:tcPr>
          <w:p w14:paraId="58C24D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53" w:type="dxa"/>
          </w:tcPr>
          <w:p w14:paraId="312161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039" w:type="dxa"/>
          </w:tcPr>
          <w:p w14:paraId="68B5DF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703D4686" w14:textId="77777777" w:rsidTr="007E2376">
        <w:trPr>
          <w:jc w:val="center"/>
        </w:trPr>
        <w:tc>
          <w:tcPr>
            <w:tcW w:w="3657" w:type="dxa"/>
          </w:tcPr>
          <w:p w14:paraId="295ED1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92" w:type="dxa"/>
          </w:tcPr>
          <w:p w14:paraId="3590A6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169" w:type="dxa"/>
          </w:tcPr>
          <w:p w14:paraId="094319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160" w:type="dxa"/>
          </w:tcPr>
          <w:p w14:paraId="6E46B1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895" w:type="dxa"/>
          </w:tcPr>
          <w:p w14:paraId="291A26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53" w:type="dxa"/>
          </w:tcPr>
          <w:p w14:paraId="6B4831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039" w:type="dxa"/>
          </w:tcPr>
          <w:p w14:paraId="4BAE13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6CB05315" w14:textId="77777777" w:rsidTr="007E2376">
        <w:trPr>
          <w:jc w:val="center"/>
        </w:trPr>
        <w:tc>
          <w:tcPr>
            <w:tcW w:w="3657" w:type="dxa"/>
          </w:tcPr>
          <w:p w14:paraId="79C76D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92" w:type="dxa"/>
          </w:tcPr>
          <w:p w14:paraId="72CD2E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169" w:type="dxa"/>
          </w:tcPr>
          <w:p w14:paraId="4474AE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160" w:type="dxa"/>
          </w:tcPr>
          <w:p w14:paraId="4B6504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895" w:type="dxa"/>
          </w:tcPr>
          <w:p w14:paraId="7D749A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53" w:type="dxa"/>
          </w:tcPr>
          <w:p w14:paraId="7D5F10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39" w:type="dxa"/>
          </w:tcPr>
          <w:p w14:paraId="430332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0F31967C" w14:textId="77777777" w:rsidTr="007E2376">
        <w:trPr>
          <w:jc w:val="center"/>
        </w:trPr>
        <w:tc>
          <w:tcPr>
            <w:tcW w:w="3657" w:type="dxa"/>
          </w:tcPr>
          <w:p w14:paraId="43702E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92" w:type="dxa"/>
          </w:tcPr>
          <w:p w14:paraId="41A2EE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169" w:type="dxa"/>
          </w:tcPr>
          <w:p w14:paraId="229920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160" w:type="dxa"/>
          </w:tcPr>
          <w:p w14:paraId="676F60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895" w:type="dxa"/>
          </w:tcPr>
          <w:p w14:paraId="36D2F6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53" w:type="dxa"/>
          </w:tcPr>
          <w:p w14:paraId="565817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039" w:type="dxa"/>
          </w:tcPr>
          <w:p w14:paraId="0C9019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6A6C02B2" w14:textId="77777777" w:rsidTr="007E2376">
        <w:trPr>
          <w:jc w:val="center"/>
        </w:trPr>
        <w:tc>
          <w:tcPr>
            <w:tcW w:w="3657" w:type="dxa"/>
          </w:tcPr>
          <w:p w14:paraId="7C66DF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92" w:type="dxa"/>
          </w:tcPr>
          <w:p w14:paraId="119809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169" w:type="dxa"/>
          </w:tcPr>
          <w:p w14:paraId="10A917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160" w:type="dxa"/>
          </w:tcPr>
          <w:p w14:paraId="4200FF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895" w:type="dxa"/>
          </w:tcPr>
          <w:p w14:paraId="3B5ADB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53" w:type="dxa"/>
          </w:tcPr>
          <w:p w14:paraId="27B17F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039" w:type="dxa"/>
          </w:tcPr>
          <w:p w14:paraId="5F6616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6040E34D" w14:textId="77777777" w:rsidTr="007E2376">
        <w:trPr>
          <w:jc w:val="center"/>
        </w:trPr>
        <w:tc>
          <w:tcPr>
            <w:tcW w:w="3657" w:type="dxa"/>
          </w:tcPr>
          <w:p w14:paraId="4CB059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92" w:type="dxa"/>
          </w:tcPr>
          <w:p w14:paraId="24677B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169" w:type="dxa"/>
          </w:tcPr>
          <w:p w14:paraId="30F396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160" w:type="dxa"/>
          </w:tcPr>
          <w:p w14:paraId="0BE6E9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895" w:type="dxa"/>
          </w:tcPr>
          <w:p w14:paraId="34A5DC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53" w:type="dxa"/>
          </w:tcPr>
          <w:p w14:paraId="59FFB3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39" w:type="dxa"/>
          </w:tcPr>
          <w:p w14:paraId="4189D8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345CFE07" w14:textId="77777777" w:rsidR="007E2376" w:rsidRPr="00DE6C92" w:rsidRDefault="007E2376" w:rsidP="00400CE4">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6E8A32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b/>
          <w:sz w:val="22"/>
          <w:szCs w:val="22"/>
        </w:rPr>
        <w:t>81/82.</w:t>
      </w:r>
      <w:r w:rsidRPr="00DE6C92">
        <w:rPr>
          <w:rFonts w:ascii="Georgia" w:hAnsi="Georgia"/>
          <w:b/>
          <w:sz w:val="22"/>
          <w:szCs w:val="22"/>
        </w:rPr>
        <w:tab/>
        <w:t xml:space="preserve">Leaned Party </w:t>
      </w:r>
      <w:r w:rsidRPr="00DE6C92">
        <w:rPr>
          <w:rFonts w:ascii="Georgia" w:hAnsi="Georgia"/>
          <w:b/>
          <w:bCs/>
          <w:sz w:val="22"/>
          <w:szCs w:val="22"/>
        </w:rPr>
        <w:t>Combination Table</w:t>
      </w:r>
    </w:p>
    <w:p w14:paraId="46BE52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1"/>
        <w:gridCol w:w="1507"/>
        <w:gridCol w:w="1351"/>
        <w:gridCol w:w="1671"/>
        <w:gridCol w:w="1442"/>
        <w:gridCol w:w="838"/>
        <w:gridCol w:w="1195"/>
      </w:tblGrid>
      <w:tr w:rsidR="007E2376" w:rsidRPr="00DE6C92" w14:paraId="74599494" w14:textId="77777777" w:rsidTr="007E2376">
        <w:trPr>
          <w:jc w:val="center"/>
        </w:trPr>
        <w:tc>
          <w:tcPr>
            <w:tcW w:w="3478" w:type="dxa"/>
            <w:shd w:val="clear" w:color="auto" w:fill="C0C0C0"/>
          </w:tcPr>
          <w:p w14:paraId="0E7B41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440" w:type="dxa"/>
            <w:shd w:val="clear" w:color="auto" w:fill="C0C0C0"/>
          </w:tcPr>
          <w:p w14:paraId="297AE9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Leaned Republican</w:t>
            </w:r>
          </w:p>
        </w:tc>
        <w:tc>
          <w:tcPr>
            <w:tcW w:w="1355" w:type="dxa"/>
            <w:shd w:val="clear" w:color="auto" w:fill="C0C0C0"/>
          </w:tcPr>
          <w:p w14:paraId="6B6887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Leaned Democrat</w:t>
            </w:r>
          </w:p>
        </w:tc>
        <w:tc>
          <w:tcPr>
            <w:tcW w:w="1402" w:type="dxa"/>
            <w:shd w:val="clear" w:color="auto" w:fill="C0C0C0"/>
          </w:tcPr>
          <w:p w14:paraId="24227F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A7CA1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Independent</w:t>
            </w:r>
          </w:p>
        </w:tc>
        <w:tc>
          <w:tcPr>
            <w:tcW w:w="1219" w:type="dxa"/>
            <w:shd w:val="clear" w:color="auto" w:fill="C0C0C0"/>
          </w:tcPr>
          <w:p w14:paraId="7A5409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Something else</w:t>
            </w:r>
          </w:p>
        </w:tc>
        <w:tc>
          <w:tcPr>
            <w:tcW w:w="807" w:type="dxa"/>
            <w:shd w:val="clear" w:color="auto" w:fill="C0C0C0"/>
          </w:tcPr>
          <w:p w14:paraId="04EED3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14" w:type="dxa"/>
            <w:shd w:val="clear" w:color="auto" w:fill="C0C0C0"/>
          </w:tcPr>
          <w:p w14:paraId="594190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433F74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6C7D742" w14:textId="77777777" w:rsidTr="007E2376">
        <w:trPr>
          <w:jc w:val="center"/>
        </w:trPr>
        <w:tc>
          <w:tcPr>
            <w:tcW w:w="3478" w:type="dxa"/>
          </w:tcPr>
          <w:p w14:paraId="2BA5D9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440" w:type="dxa"/>
          </w:tcPr>
          <w:p w14:paraId="149A52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355" w:type="dxa"/>
          </w:tcPr>
          <w:p w14:paraId="7F6CF1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402" w:type="dxa"/>
          </w:tcPr>
          <w:p w14:paraId="1187B7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19" w:type="dxa"/>
          </w:tcPr>
          <w:p w14:paraId="1E90D7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07" w:type="dxa"/>
          </w:tcPr>
          <w:p w14:paraId="35B0B5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14" w:type="dxa"/>
          </w:tcPr>
          <w:p w14:paraId="573426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D24A7AC" w14:textId="77777777" w:rsidTr="007E2376">
        <w:trPr>
          <w:jc w:val="center"/>
        </w:trPr>
        <w:tc>
          <w:tcPr>
            <w:tcW w:w="3478" w:type="dxa"/>
          </w:tcPr>
          <w:p w14:paraId="3B99A6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440" w:type="dxa"/>
          </w:tcPr>
          <w:p w14:paraId="108E32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355" w:type="dxa"/>
          </w:tcPr>
          <w:p w14:paraId="3A3E4B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1402" w:type="dxa"/>
          </w:tcPr>
          <w:p w14:paraId="02E997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19" w:type="dxa"/>
          </w:tcPr>
          <w:p w14:paraId="565361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07" w:type="dxa"/>
          </w:tcPr>
          <w:p w14:paraId="57D503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14" w:type="dxa"/>
          </w:tcPr>
          <w:p w14:paraId="21F633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5060B518" w14:textId="77777777" w:rsidTr="007E2376">
        <w:trPr>
          <w:jc w:val="center"/>
        </w:trPr>
        <w:tc>
          <w:tcPr>
            <w:tcW w:w="3478" w:type="dxa"/>
          </w:tcPr>
          <w:p w14:paraId="024170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440" w:type="dxa"/>
          </w:tcPr>
          <w:p w14:paraId="238820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355" w:type="dxa"/>
          </w:tcPr>
          <w:p w14:paraId="38558B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402" w:type="dxa"/>
          </w:tcPr>
          <w:p w14:paraId="44DD58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219" w:type="dxa"/>
          </w:tcPr>
          <w:p w14:paraId="7A85C9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07" w:type="dxa"/>
          </w:tcPr>
          <w:p w14:paraId="798285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14" w:type="dxa"/>
          </w:tcPr>
          <w:p w14:paraId="1F530E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42ACD096" w14:textId="77777777" w:rsidTr="007E2376">
        <w:trPr>
          <w:jc w:val="center"/>
        </w:trPr>
        <w:tc>
          <w:tcPr>
            <w:tcW w:w="3478" w:type="dxa"/>
          </w:tcPr>
          <w:p w14:paraId="29103D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440" w:type="dxa"/>
          </w:tcPr>
          <w:p w14:paraId="6F03D6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355" w:type="dxa"/>
          </w:tcPr>
          <w:p w14:paraId="013D23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64</w:t>
            </w:r>
          </w:p>
        </w:tc>
        <w:tc>
          <w:tcPr>
            <w:tcW w:w="1402" w:type="dxa"/>
          </w:tcPr>
          <w:p w14:paraId="217EBF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19" w:type="dxa"/>
          </w:tcPr>
          <w:p w14:paraId="1677C7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07" w:type="dxa"/>
          </w:tcPr>
          <w:p w14:paraId="0C25F1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214" w:type="dxa"/>
          </w:tcPr>
          <w:p w14:paraId="269BD0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57F40E3" w14:textId="77777777" w:rsidTr="007E2376">
        <w:trPr>
          <w:jc w:val="center"/>
        </w:trPr>
        <w:tc>
          <w:tcPr>
            <w:tcW w:w="3478" w:type="dxa"/>
          </w:tcPr>
          <w:p w14:paraId="7ACAF0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440" w:type="dxa"/>
          </w:tcPr>
          <w:p w14:paraId="5684FC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355" w:type="dxa"/>
          </w:tcPr>
          <w:p w14:paraId="46EA03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402" w:type="dxa"/>
          </w:tcPr>
          <w:p w14:paraId="1A99CD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19" w:type="dxa"/>
          </w:tcPr>
          <w:p w14:paraId="1979A9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07" w:type="dxa"/>
          </w:tcPr>
          <w:p w14:paraId="6B707C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214" w:type="dxa"/>
          </w:tcPr>
          <w:p w14:paraId="555EEB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15288F53" w14:textId="77777777" w:rsidTr="007E2376">
        <w:trPr>
          <w:jc w:val="center"/>
        </w:trPr>
        <w:tc>
          <w:tcPr>
            <w:tcW w:w="3478" w:type="dxa"/>
          </w:tcPr>
          <w:p w14:paraId="6DE914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440" w:type="dxa"/>
          </w:tcPr>
          <w:p w14:paraId="21D518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355" w:type="dxa"/>
          </w:tcPr>
          <w:p w14:paraId="070D39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402" w:type="dxa"/>
          </w:tcPr>
          <w:p w14:paraId="217179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219" w:type="dxa"/>
          </w:tcPr>
          <w:p w14:paraId="1954AF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07" w:type="dxa"/>
          </w:tcPr>
          <w:p w14:paraId="60CFF0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214" w:type="dxa"/>
          </w:tcPr>
          <w:p w14:paraId="243B61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66CBA45" w14:textId="77777777" w:rsidTr="007E2376">
        <w:trPr>
          <w:jc w:val="center"/>
        </w:trPr>
        <w:tc>
          <w:tcPr>
            <w:tcW w:w="3478" w:type="dxa"/>
          </w:tcPr>
          <w:p w14:paraId="500F2E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440" w:type="dxa"/>
          </w:tcPr>
          <w:p w14:paraId="718746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355" w:type="dxa"/>
          </w:tcPr>
          <w:p w14:paraId="6D9F32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402" w:type="dxa"/>
          </w:tcPr>
          <w:p w14:paraId="0F6EF6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19" w:type="dxa"/>
          </w:tcPr>
          <w:p w14:paraId="2EF402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07" w:type="dxa"/>
          </w:tcPr>
          <w:p w14:paraId="62161B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14" w:type="dxa"/>
          </w:tcPr>
          <w:p w14:paraId="0529FA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432C8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2B40C662" w14:textId="77777777" w:rsidR="00D44F93"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6F0778F0" w14:textId="77777777" w:rsidR="00D44F93" w:rsidRDefault="00D44F93">
      <w:pPr>
        <w:rPr>
          <w:rFonts w:ascii="Georgia" w:hAnsi="Georgia"/>
          <w:sz w:val="22"/>
          <w:szCs w:val="22"/>
        </w:rPr>
      </w:pPr>
      <w:r>
        <w:rPr>
          <w:rFonts w:ascii="Georgia" w:hAnsi="Georgia"/>
          <w:sz w:val="22"/>
          <w:szCs w:val="22"/>
        </w:rPr>
        <w:br w:type="page"/>
      </w:r>
    </w:p>
    <w:p w14:paraId="0CB779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83.</w:t>
      </w:r>
      <w:r w:rsidRPr="00DE6C92">
        <w:rPr>
          <w:rFonts w:ascii="Georgia" w:hAnsi="Georgia"/>
          <w:sz w:val="22"/>
          <w:szCs w:val="22"/>
        </w:rPr>
        <w:tab/>
        <w:t>In general, would you describe your political views as... [READ LIST]?</w:t>
      </w:r>
    </w:p>
    <w:p w14:paraId="75AF07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710"/>
        <w:gridCol w:w="749"/>
        <w:gridCol w:w="1690"/>
        <w:gridCol w:w="1312"/>
        <w:gridCol w:w="710"/>
        <w:gridCol w:w="1034"/>
        <w:gridCol w:w="748"/>
        <w:gridCol w:w="838"/>
        <w:gridCol w:w="1138"/>
      </w:tblGrid>
      <w:tr w:rsidR="004D6E25" w:rsidRPr="00DE6C92" w14:paraId="53ADB6D3" w14:textId="77777777" w:rsidTr="00695AC2">
        <w:trPr>
          <w:jc w:val="center"/>
        </w:trPr>
        <w:tc>
          <w:tcPr>
            <w:tcW w:w="1877" w:type="dxa"/>
            <w:vMerge w:val="restart"/>
            <w:shd w:val="clear" w:color="auto" w:fill="BFBFBF"/>
          </w:tcPr>
          <w:p w14:paraId="56C1DC9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994" w:type="dxa"/>
            <w:gridSpan w:val="3"/>
            <w:shd w:val="clear" w:color="auto" w:fill="BFBFBF"/>
          </w:tcPr>
          <w:p w14:paraId="6638F04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CONSERVATIVE</w:t>
            </w:r>
          </w:p>
        </w:tc>
        <w:tc>
          <w:tcPr>
            <w:tcW w:w="1133" w:type="dxa"/>
            <w:vMerge w:val="restart"/>
            <w:shd w:val="clear" w:color="auto" w:fill="BFBFBF"/>
          </w:tcPr>
          <w:p w14:paraId="31661EE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5BC07E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Moderate</w:t>
            </w:r>
          </w:p>
        </w:tc>
        <w:tc>
          <w:tcPr>
            <w:tcW w:w="2351" w:type="dxa"/>
            <w:gridSpan w:val="3"/>
            <w:shd w:val="clear" w:color="auto" w:fill="BFBFBF"/>
          </w:tcPr>
          <w:p w14:paraId="0987815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LIBERAL</w:t>
            </w:r>
          </w:p>
        </w:tc>
        <w:tc>
          <w:tcPr>
            <w:tcW w:w="798" w:type="dxa"/>
            <w:vMerge w:val="restart"/>
            <w:shd w:val="clear" w:color="auto" w:fill="BFBFBF"/>
          </w:tcPr>
          <w:p w14:paraId="2E7A5D7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56" w:type="dxa"/>
            <w:vMerge w:val="restart"/>
            <w:shd w:val="clear" w:color="auto" w:fill="BFBFBF"/>
          </w:tcPr>
          <w:p w14:paraId="2761980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611CB3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4591F33B" w14:textId="77777777" w:rsidTr="00695AC2">
        <w:trPr>
          <w:jc w:val="center"/>
        </w:trPr>
        <w:tc>
          <w:tcPr>
            <w:tcW w:w="1877" w:type="dxa"/>
            <w:vMerge/>
            <w:shd w:val="clear" w:color="auto" w:fill="BFBFBF"/>
          </w:tcPr>
          <w:p w14:paraId="4A4B9F2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08" w:type="dxa"/>
            <w:shd w:val="clear" w:color="auto" w:fill="BFBFBF"/>
          </w:tcPr>
          <w:p w14:paraId="5226A27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781" w:type="dxa"/>
            <w:shd w:val="clear" w:color="auto" w:fill="BFBFBF"/>
          </w:tcPr>
          <w:p w14:paraId="2F32B71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1505" w:type="dxa"/>
            <w:shd w:val="clear" w:color="auto" w:fill="BFBFBF"/>
          </w:tcPr>
          <w:p w14:paraId="47A7F39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Conservative</w:t>
            </w:r>
          </w:p>
        </w:tc>
        <w:tc>
          <w:tcPr>
            <w:tcW w:w="1133" w:type="dxa"/>
            <w:vMerge/>
            <w:shd w:val="clear" w:color="auto" w:fill="BFBFBF"/>
          </w:tcPr>
          <w:p w14:paraId="1138745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669" w:type="dxa"/>
            <w:shd w:val="clear" w:color="auto" w:fill="BFBFBF"/>
          </w:tcPr>
          <w:p w14:paraId="3DD520C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001" w:type="dxa"/>
            <w:shd w:val="clear" w:color="auto" w:fill="BFBFBF"/>
          </w:tcPr>
          <w:p w14:paraId="34582C7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Liberal</w:t>
            </w:r>
          </w:p>
        </w:tc>
        <w:tc>
          <w:tcPr>
            <w:tcW w:w="681" w:type="dxa"/>
            <w:shd w:val="clear" w:color="auto" w:fill="BFBFBF"/>
          </w:tcPr>
          <w:p w14:paraId="35AEC2D3"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798" w:type="dxa"/>
            <w:vMerge/>
            <w:shd w:val="clear" w:color="auto" w:fill="BFBFBF"/>
          </w:tcPr>
          <w:p w14:paraId="0C74DA3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056" w:type="dxa"/>
            <w:vMerge/>
            <w:shd w:val="clear" w:color="auto" w:fill="BFBFBF"/>
          </w:tcPr>
          <w:p w14:paraId="79E4475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26DF224A" w14:textId="77777777" w:rsidTr="00695AC2">
        <w:trPr>
          <w:jc w:val="center"/>
        </w:trPr>
        <w:tc>
          <w:tcPr>
            <w:tcW w:w="1877" w:type="dxa"/>
          </w:tcPr>
          <w:p w14:paraId="0B2CE6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08" w:type="dxa"/>
          </w:tcPr>
          <w:p w14:paraId="549145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781" w:type="dxa"/>
          </w:tcPr>
          <w:p w14:paraId="6432B7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505" w:type="dxa"/>
          </w:tcPr>
          <w:p w14:paraId="08C434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133" w:type="dxa"/>
          </w:tcPr>
          <w:p w14:paraId="6A26F0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669" w:type="dxa"/>
          </w:tcPr>
          <w:p w14:paraId="72D302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001" w:type="dxa"/>
          </w:tcPr>
          <w:p w14:paraId="240382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681" w:type="dxa"/>
          </w:tcPr>
          <w:p w14:paraId="35AB61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798" w:type="dxa"/>
          </w:tcPr>
          <w:p w14:paraId="0AC934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56" w:type="dxa"/>
          </w:tcPr>
          <w:p w14:paraId="63ED6F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FD8C29D" w14:textId="77777777" w:rsidTr="00695AC2">
        <w:trPr>
          <w:jc w:val="center"/>
        </w:trPr>
        <w:tc>
          <w:tcPr>
            <w:tcW w:w="1877" w:type="dxa"/>
          </w:tcPr>
          <w:p w14:paraId="593345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08" w:type="dxa"/>
          </w:tcPr>
          <w:p w14:paraId="1EF776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781" w:type="dxa"/>
          </w:tcPr>
          <w:p w14:paraId="167E05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505" w:type="dxa"/>
          </w:tcPr>
          <w:p w14:paraId="7B92AA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133" w:type="dxa"/>
          </w:tcPr>
          <w:p w14:paraId="44A82C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669" w:type="dxa"/>
          </w:tcPr>
          <w:p w14:paraId="02B32D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001" w:type="dxa"/>
          </w:tcPr>
          <w:p w14:paraId="2ED579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681" w:type="dxa"/>
          </w:tcPr>
          <w:p w14:paraId="4E922D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798" w:type="dxa"/>
          </w:tcPr>
          <w:p w14:paraId="58D5A0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56" w:type="dxa"/>
          </w:tcPr>
          <w:p w14:paraId="167C76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536D7646" w14:textId="77777777" w:rsidTr="00695AC2">
        <w:trPr>
          <w:jc w:val="center"/>
        </w:trPr>
        <w:tc>
          <w:tcPr>
            <w:tcW w:w="1877" w:type="dxa"/>
          </w:tcPr>
          <w:p w14:paraId="79AEDA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08" w:type="dxa"/>
          </w:tcPr>
          <w:p w14:paraId="4406F5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781" w:type="dxa"/>
          </w:tcPr>
          <w:p w14:paraId="5A0289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505" w:type="dxa"/>
          </w:tcPr>
          <w:p w14:paraId="2E5471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133" w:type="dxa"/>
          </w:tcPr>
          <w:p w14:paraId="788903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669" w:type="dxa"/>
          </w:tcPr>
          <w:p w14:paraId="3B529D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001" w:type="dxa"/>
          </w:tcPr>
          <w:p w14:paraId="6B7EFF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681" w:type="dxa"/>
          </w:tcPr>
          <w:p w14:paraId="020A7D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798" w:type="dxa"/>
          </w:tcPr>
          <w:p w14:paraId="678D7A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56" w:type="dxa"/>
          </w:tcPr>
          <w:p w14:paraId="39963B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4B8EC797" w14:textId="77777777" w:rsidTr="00695AC2">
        <w:trPr>
          <w:jc w:val="center"/>
        </w:trPr>
        <w:tc>
          <w:tcPr>
            <w:tcW w:w="1877" w:type="dxa"/>
          </w:tcPr>
          <w:p w14:paraId="295F46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08" w:type="dxa"/>
          </w:tcPr>
          <w:p w14:paraId="4731CB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781" w:type="dxa"/>
          </w:tcPr>
          <w:p w14:paraId="5C4DEF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505" w:type="dxa"/>
          </w:tcPr>
          <w:p w14:paraId="34E01D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133" w:type="dxa"/>
          </w:tcPr>
          <w:p w14:paraId="14E41A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669" w:type="dxa"/>
          </w:tcPr>
          <w:p w14:paraId="0DCA9F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001" w:type="dxa"/>
          </w:tcPr>
          <w:p w14:paraId="316170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681" w:type="dxa"/>
          </w:tcPr>
          <w:p w14:paraId="022340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798" w:type="dxa"/>
          </w:tcPr>
          <w:p w14:paraId="1D7E55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056" w:type="dxa"/>
          </w:tcPr>
          <w:p w14:paraId="1293CF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647705B" w14:textId="77777777" w:rsidTr="00695AC2">
        <w:trPr>
          <w:jc w:val="center"/>
        </w:trPr>
        <w:tc>
          <w:tcPr>
            <w:tcW w:w="1877" w:type="dxa"/>
          </w:tcPr>
          <w:p w14:paraId="3F8BC4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08" w:type="dxa"/>
          </w:tcPr>
          <w:p w14:paraId="6FFE11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781" w:type="dxa"/>
          </w:tcPr>
          <w:p w14:paraId="00EE91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505" w:type="dxa"/>
          </w:tcPr>
          <w:p w14:paraId="5B4C24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133" w:type="dxa"/>
          </w:tcPr>
          <w:p w14:paraId="1330BC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669" w:type="dxa"/>
          </w:tcPr>
          <w:p w14:paraId="4FCEF9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001" w:type="dxa"/>
          </w:tcPr>
          <w:p w14:paraId="524C10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681" w:type="dxa"/>
          </w:tcPr>
          <w:p w14:paraId="4B24A4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798" w:type="dxa"/>
          </w:tcPr>
          <w:p w14:paraId="57D61E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56" w:type="dxa"/>
          </w:tcPr>
          <w:p w14:paraId="4C5E3C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008EC3FE" w14:textId="77777777" w:rsidTr="00695AC2">
        <w:trPr>
          <w:jc w:val="center"/>
        </w:trPr>
        <w:tc>
          <w:tcPr>
            <w:tcW w:w="1877" w:type="dxa"/>
          </w:tcPr>
          <w:p w14:paraId="0DAE24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08" w:type="dxa"/>
          </w:tcPr>
          <w:p w14:paraId="6CB873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781" w:type="dxa"/>
          </w:tcPr>
          <w:p w14:paraId="7B40DD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505" w:type="dxa"/>
          </w:tcPr>
          <w:p w14:paraId="028A65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133" w:type="dxa"/>
          </w:tcPr>
          <w:p w14:paraId="12586F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669" w:type="dxa"/>
          </w:tcPr>
          <w:p w14:paraId="65C7C5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001" w:type="dxa"/>
          </w:tcPr>
          <w:p w14:paraId="3BEBFA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681" w:type="dxa"/>
          </w:tcPr>
          <w:p w14:paraId="66E84A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798" w:type="dxa"/>
          </w:tcPr>
          <w:p w14:paraId="787D75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056" w:type="dxa"/>
          </w:tcPr>
          <w:p w14:paraId="001A00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77B6E35" w14:textId="77777777" w:rsidTr="00695AC2">
        <w:trPr>
          <w:jc w:val="center"/>
        </w:trPr>
        <w:tc>
          <w:tcPr>
            <w:tcW w:w="1877" w:type="dxa"/>
          </w:tcPr>
          <w:p w14:paraId="0001A6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08" w:type="dxa"/>
          </w:tcPr>
          <w:p w14:paraId="5A6962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781" w:type="dxa"/>
          </w:tcPr>
          <w:p w14:paraId="1806CE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505" w:type="dxa"/>
          </w:tcPr>
          <w:p w14:paraId="583510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133" w:type="dxa"/>
          </w:tcPr>
          <w:p w14:paraId="06CBDB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669" w:type="dxa"/>
          </w:tcPr>
          <w:p w14:paraId="55B5CC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001" w:type="dxa"/>
          </w:tcPr>
          <w:p w14:paraId="3A6BF9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681" w:type="dxa"/>
          </w:tcPr>
          <w:p w14:paraId="5B522E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798" w:type="dxa"/>
          </w:tcPr>
          <w:p w14:paraId="7ABE9F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56" w:type="dxa"/>
          </w:tcPr>
          <w:p w14:paraId="7DFA54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253F9B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43C88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RACE.</w:t>
      </w:r>
      <w:r w:rsidRPr="00DE6C92">
        <w:rPr>
          <w:rFonts w:ascii="Georgia" w:hAnsi="Georgia"/>
          <w:sz w:val="22"/>
          <w:szCs w:val="22"/>
        </w:rPr>
        <w:tab/>
        <w:t xml:space="preserve">Which of the following describes your race? You can select as many as apply. </w:t>
      </w:r>
    </w:p>
    <w:p w14:paraId="71463B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905"/>
        <w:gridCol w:w="1324"/>
        <w:gridCol w:w="1324"/>
        <w:gridCol w:w="848"/>
        <w:gridCol w:w="920"/>
        <w:gridCol w:w="1334"/>
        <w:gridCol w:w="855"/>
        <w:gridCol w:w="1138"/>
      </w:tblGrid>
      <w:tr w:rsidR="007E2376" w:rsidRPr="00DE6C92" w14:paraId="3E7E492D" w14:textId="77777777" w:rsidTr="007E2376">
        <w:trPr>
          <w:jc w:val="center"/>
        </w:trPr>
        <w:tc>
          <w:tcPr>
            <w:tcW w:w="2070" w:type="dxa"/>
            <w:shd w:val="clear" w:color="auto" w:fill="C0C0C0"/>
          </w:tcPr>
          <w:p w14:paraId="2E697B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91" w:type="dxa"/>
            <w:shd w:val="clear" w:color="auto" w:fill="C0C0C0"/>
            <w:vAlign w:val="bottom"/>
          </w:tcPr>
          <w:p w14:paraId="1FAB48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White</w:t>
            </w:r>
          </w:p>
        </w:tc>
        <w:tc>
          <w:tcPr>
            <w:tcW w:w="1237" w:type="dxa"/>
            <w:shd w:val="clear" w:color="auto" w:fill="C0C0C0"/>
            <w:vAlign w:val="bottom"/>
          </w:tcPr>
          <w:p w14:paraId="08FDE4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Black or African-American</w:t>
            </w:r>
          </w:p>
        </w:tc>
        <w:tc>
          <w:tcPr>
            <w:tcW w:w="1213" w:type="dxa"/>
            <w:shd w:val="clear" w:color="auto" w:fill="C0C0C0"/>
            <w:vAlign w:val="bottom"/>
          </w:tcPr>
          <w:p w14:paraId="0F4469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Asian or Asian-American</w:t>
            </w:r>
          </w:p>
        </w:tc>
        <w:tc>
          <w:tcPr>
            <w:tcW w:w="823" w:type="dxa"/>
            <w:shd w:val="clear" w:color="auto" w:fill="C0C0C0"/>
            <w:vAlign w:val="bottom"/>
          </w:tcPr>
          <w:p w14:paraId="4E9CF5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 other race</w:t>
            </w:r>
          </w:p>
        </w:tc>
        <w:tc>
          <w:tcPr>
            <w:tcW w:w="869" w:type="dxa"/>
            <w:shd w:val="clear" w:color="auto" w:fill="C0C0C0"/>
            <w:vAlign w:val="bottom"/>
          </w:tcPr>
          <w:p w14:paraId="767E84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Mixed race</w:t>
            </w:r>
          </w:p>
        </w:tc>
        <w:tc>
          <w:tcPr>
            <w:tcW w:w="1046" w:type="dxa"/>
            <w:shd w:val="clear" w:color="auto" w:fill="C0C0C0"/>
            <w:vAlign w:val="bottom"/>
          </w:tcPr>
          <w:p w14:paraId="6EB76C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Hispanic/ Latino</w:t>
            </w:r>
          </w:p>
        </w:tc>
        <w:tc>
          <w:tcPr>
            <w:tcW w:w="961" w:type="dxa"/>
            <w:shd w:val="clear" w:color="auto" w:fill="C0C0C0"/>
            <w:vAlign w:val="bottom"/>
          </w:tcPr>
          <w:p w14:paraId="0DCC3D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04" w:type="dxa"/>
            <w:shd w:val="clear" w:color="auto" w:fill="C0C0C0"/>
            <w:vAlign w:val="bottom"/>
          </w:tcPr>
          <w:p w14:paraId="6F4F28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4AC68F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7F63713" w14:textId="77777777" w:rsidTr="007E2376">
        <w:trPr>
          <w:jc w:val="center"/>
        </w:trPr>
        <w:tc>
          <w:tcPr>
            <w:tcW w:w="2070" w:type="dxa"/>
          </w:tcPr>
          <w:p w14:paraId="0DCA10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91" w:type="dxa"/>
          </w:tcPr>
          <w:p w14:paraId="1BDD42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237" w:type="dxa"/>
          </w:tcPr>
          <w:p w14:paraId="124C58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13" w:type="dxa"/>
          </w:tcPr>
          <w:p w14:paraId="15EB1A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23" w:type="dxa"/>
          </w:tcPr>
          <w:p w14:paraId="7762E8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869" w:type="dxa"/>
          </w:tcPr>
          <w:p w14:paraId="286D03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046" w:type="dxa"/>
          </w:tcPr>
          <w:p w14:paraId="793107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961" w:type="dxa"/>
          </w:tcPr>
          <w:p w14:paraId="68F166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04" w:type="dxa"/>
          </w:tcPr>
          <w:p w14:paraId="0FF6BE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9009EB0" w14:textId="77777777" w:rsidTr="007E2376">
        <w:trPr>
          <w:jc w:val="center"/>
        </w:trPr>
        <w:tc>
          <w:tcPr>
            <w:tcW w:w="2070" w:type="dxa"/>
          </w:tcPr>
          <w:p w14:paraId="0BAB84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91" w:type="dxa"/>
          </w:tcPr>
          <w:p w14:paraId="4E13AA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237" w:type="dxa"/>
          </w:tcPr>
          <w:p w14:paraId="637964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13" w:type="dxa"/>
          </w:tcPr>
          <w:p w14:paraId="431B01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23" w:type="dxa"/>
          </w:tcPr>
          <w:p w14:paraId="7E1941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869" w:type="dxa"/>
          </w:tcPr>
          <w:p w14:paraId="29ECA2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46" w:type="dxa"/>
          </w:tcPr>
          <w:p w14:paraId="76358B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961" w:type="dxa"/>
          </w:tcPr>
          <w:p w14:paraId="7F343F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04" w:type="dxa"/>
          </w:tcPr>
          <w:p w14:paraId="12873B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C055494" w14:textId="77777777" w:rsidTr="007E2376">
        <w:trPr>
          <w:jc w:val="center"/>
        </w:trPr>
        <w:tc>
          <w:tcPr>
            <w:tcW w:w="2070" w:type="dxa"/>
          </w:tcPr>
          <w:p w14:paraId="57D4C6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91" w:type="dxa"/>
          </w:tcPr>
          <w:p w14:paraId="18BF44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237" w:type="dxa"/>
          </w:tcPr>
          <w:p w14:paraId="7CC249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13" w:type="dxa"/>
          </w:tcPr>
          <w:p w14:paraId="4480EA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23" w:type="dxa"/>
          </w:tcPr>
          <w:p w14:paraId="20A1B6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869" w:type="dxa"/>
          </w:tcPr>
          <w:p w14:paraId="76EE71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46" w:type="dxa"/>
          </w:tcPr>
          <w:p w14:paraId="347D4B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961" w:type="dxa"/>
          </w:tcPr>
          <w:p w14:paraId="45C62D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04" w:type="dxa"/>
          </w:tcPr>
          <w:p w14:paraId="5ED492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57E01DB" w14:textId="77777777" w:rsidTr="007E2376">
        <w:trPr>
          <w:jc w:val="center"/>
        </w:trPr>
        <w:tc>
          <w:tcPr>
            <w:tcW w:w="2070" w:type="dxa"/>
          </w:tcPr>
          <w:p w14:paraId="138A72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91" w:type="dxa"/>
          </w:tcPr>
          <w:p w14:paraId="4168D5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237" w:type="dxa"/>
          </w:tcPr>
          <w:p w14:paraId="6DD4828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13" w:type="dxa"/>
          </w:tcPr>
          <w:p w14:paraId="0CA0FA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23" w:type="dxa"/>
          </w:tcPr>
          <w:p w14:paraId="16C6DC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869" w:type="dxa"/>
          </w:tcPr>
          <w:p w14:paraId="6615EB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46" w:type="dxa"/>
          </w:tcPr>
          <w:p w14:paraId="71EB11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961" w:type="dxa"/>
          </w:tcPr>
          <w:p w14:paraId="62098A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04" w:type="dxa"/>
          </w:tcPr>
          <w:p w14:paraId="2317DC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6C28A72" w14:textId="77777777" w:rsidTr="007E2376">
        <w:trPr>
          <w:jc w:val="center"/>
        </w:trPr>
        <w:tc>
          <w:tcPr>
            <w:tcW w:w="2070" w:type="dxa"/>
          </w:tcPr>
          <w:p w14:paraId="2E1A0B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91" w:type="dxa"/>
          </w:tcPr>
          <w:p w14:paraId="3839BD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237" w:type="dxa"/>
          </w:tcPr>
          <w:p w14:paraId="1A1FD2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13" w:type="dxa"/>
          </w:tcPr>
          <w:p w14:paraId="51D63E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23" w:type="dxa"/>
          </w:tcPr>
          <w:p w14:paraId="231989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869" w:type="dxa"/>
          </w:tcPr>
          <w:p w14:paraId="25BB9D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46" w:type="dxa"/>
          </w:tcPr>
          <w:p w14:paraId="299640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961" w:type="dxa"/>
          </w:tcPr>
          <w:p w14:paraId="043CB6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04" w:type="dxa"/>
          </w:tcPr>
          <w:p w14:paraId="2833D0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C0F9703" w14:textId="77777777" w:rsidTr="007E2376">
        <w:trPr>
          <w:jc w:val="center"/>
        </w:trPr>
        <w:tc>
          <w:tcPr>
            <w:tcW w:w="2070" w:type="dxa"/>
          </w:tcPr>
          <w:p w14:paraId="504628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91" w:type="dxa"/>
          </w:tcPr>
          <w:p w14:paraId="2E9D13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237" w:type="dxa"/>
          </w:tcPr>
          <w:p w14:paraId="5AFECB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13" w:type="dxa"/>
          </w:tcPr>
          <w:p w14:paraId="7BCC59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23" w:type="dxa"/>
          </w:tcPr>
          <w:p w14:paraId="69A364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869" w:type="dxa"/>
          </w:tcPr>
          <w:p w14:paraId="3C4E40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046" w:type="dxa"/>
          </w:tcPr>
          <w:p w14:paraId="211498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961" w:type="dxa"/>
          </w:tcPr>
          <w:p w14:paraId="2E2284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04" w:type="dxa"/>
          </w:tcPr>
          <w:p w14:paraId="7D3B6E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88256B3" w14:textId="77777777" w:rsidTr="007E2376">
        <w:trPr>
          <w:jc w:val="center"/>
        </w:trPr>
        <w:tc>
          <w:tcPr>
            <w:tcW w:w="2070" w:type="dxa"/>
          </w:tcPr>
          <w:p w14:paraId="2D2132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91" w:type="dxa"/>
          </w:tcPr>
          <w:p w14:paraId="6D9815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237" w:type="dxa"/>
          </w:tcPr>
          <w:p w14:paraId="7E6E65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13" w:type="dxa"/>
          </w:tcPr>
          <w:p w14:paraId="6C3139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23" w:type="dxa"/>
          </w:tcPr>
          <w:p w14:paraId="377E81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869" w:type="dxa"/>
          </w:tcPr>
          <w:p w14:paraId="0B41D6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46" w:type="dxa"/>
          </w:tcPr>
          <w:p w14:paraId="77C891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961" w:type="dxa"/>
          </w:tcPr>
          <w:p w14:paraId="6476A0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04" w:type="dxa"/>
          </w:tcPr>
          <w:p w14:paraId="35EAB7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B44D5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trike/>
          <w:sz w:val="22"/>
          <w:szCs w:val="22"/>
        </w:rPr>
      </w:pPr>
    </w:p>
    <w:p w14:paraId="6AC2BD0C" w14:textId="77777777" w:rsidR="00D44F93" w:rsidRDefault="00D44F93">
      <w:pPr>
        <w:rPr>
          <w:rFonts w:ascii="Georgia" w:hAnsi="Georgia"/>
          <w:b/>
          <w:sz w:val="22"/>
          <w:szCs w:val="22"/>
        </w:rPr>
      </w:pPr>
      <w:r>
        <w:rPr>
          <w:rFonts w:ascii="Georgia" w:hAnsi="Georgia"/>
          <w:b/>
          <w:sz w:val="22"/>
          <w:szCs w:val="22"/>
        </w:rPr>
        <w:br w:type="page"/>
      </w:r>
    </w:p>
    <w:p w14:paraId="4BDB62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b/>
          <w:sz w:val="22"/>
          <w:szCs w:val="22"/>
        </w:rPr>
      </w:pPr>
      <w:r w:rsidRPr="00DE6C92">
        <w:rPr>
          <w:rFonts w:ascii="Georgia" w:hAnsi="Georgia"/>
          <w:b/>
          <w:sz w:val="22"/>
          <w:szCs w:val="22"/>
        </w:rPr>
        <w:t>(Asked of total Latinos born outside of the United States; n =728; FB U.S. citizen = 299; FB legal resident = 261; FB not citizen &amp; not legal resident = 140; Registered voter =557)</w:t>
      </w:r>
    </w:p>
    <w:p w14:paraId="3A5448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84.</w:t>
      </w:r>
      <w:r w:rsidRPr="00DE6C92">
        <w:rPr>
          <w:rFonts w:ascii="Georgia" w:hAnsi="Georgia"/>
          <w:sz w:val="22"/>
          <w:szCs w:val="22"/>
        </w:rPr>
        <w:tab/>
        <w:t>Are you a citizen of the United States?</w:t>
      </w:r>
    </w:p>
    <w:p w14:paraId="4E6873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5"/>
        <w:gridCol w:w="900"/>
        <w:gridCol w:w="810"/>
        <w:gridCol w:w="1440"/>
        <w:gridCol w:w="1184"/>
      </w:tblGrid>
      <w:tr w:rsidR="007E2376" w:rsidRPr="00DE6C92" w14:paraId="0FB19C26" w14:textId="77777777" w:rsidTr="00FF7F22">
        <w:trPr>
          <w:jc w:val="center"/>
        </w:trPr>
        <w:tc>
          <w:tcPr>
            <w:tcW w:w="3795" w:type="dxa"/>
            <w:shd w:val="clear" w:color="auto" w:fill="C0C0C0"/>
          </w:tcPr>
          <w:p w14:paraId="181633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900" w:type="dxa"/>
            <w:shd w:val="clear" w:color="auto" w:fill="C0C0C0"/>
            <w:vAlign w:val="bottom"/>
          </w:tcPr>
          <w:p w14:paraId="26B32C10"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810" w:type="dxa"/>
            <w:shd w:val="clear" w:color="auto" w:fill="C0C0C0"/>
            <w:vAlign w:val="bottom"/>
          </w:tcPr>
          <w:p w14:paraId="42AE1D75"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440" w:type="dxa"/>
            <w:shd w:val="clear" w:color="auto" w:fill="C0C0C0"/>
            <w:vAlign w:val="bottom"/>
          </w:tcPr>
          <w:p w14:paraId="2CACDB76"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84" w:type="dxa"/>
            <w:shd w:val="clear" w:color="auto" w:fill="C0C0C0"/>
            <w:vAlign w:val="bottom"/>
          </w:tcPr>
          <w:p w14:paraId="7E6BFC0E"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272BC48" w14:textId="77777777" w:rsidTr="007E2376">
        <w:trPr>
          <w:jc w:val="center"/>
        </w:trPr>
        <w:tc>
          <w:tcPr>
            <w:tcW w:w="3795" w:type="dxa"/>
          </w:tcPr>
          <w:p w14:paraId="2BC029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900" w:type="dxa"/>
          </w:tcPr>
          <w:p w14:paraId="06015F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810" w:type="dxa"/>
          </w:tcPr>
          <w:p w14:paraId="7DAD77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440" w:type="dxa"/>
          </w:tcPr>
          <w:p w14:paraId="02C2B3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4" w:type="dxa"/>
          </w:tcPr>
          <w:p w14:paraId="026547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43855B55" w14:textId="77777777" w:rsidTr="007E2376">
        <w:trPr>
          <w:jc w:val="center"/>
        </w:trPr>
        <w:tc>
          <w:tcPr>
            <w:tcW w:w="3795" w:type="dxa"/>
          </w:tcPr>
          <w:p w14:paraId="06ADD4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900" w:type="dxa"/>
          </w:tcPr>
          <w:p w14:paraId="55C93C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810" w:type="dxa"/>
          </w:tcPr>
          <w:p w14:paraId="2419C9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40" w:type="dxa"/>
          </w:tcPr>
          <w:p w14:paraId="0C46EF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4" w:type="dxa"/>
          </w:tcPr>
          <w:p w14:paraId="185658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DC40F00" w14:textId="77777777" w:rsidTr="007E2376">
        <w:trPr>
          <w:jc w:val="center"/>
        </w:trPr>
        <w:tc>
          <w:tcPr>
            <w:tcW w:w="3795" w:type="dxa"/>
          </w:tcPr>
          <w:p w14:paraId="6E0DA6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900" w:type="dxa"/>
          </w:tcPr>
          <w:p w14:paraId="1CC953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10" w:type="dxa"/>
          </w:tcPr>
          <w:p w14:paraId="729320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1440" w:type="dxa"/>
          </w:tcPr>
          <w:p w14:paraId="115BFB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4" w:type="dxa"/>
          </w:tcPr>
          <w:p w14:paraId="10BFEB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604F6D1" w14:textId="77777777" w:rsidTr="007E2376">
        <w:trPr>
          <w:jc w:val="center"/>
        </w:trPr>
        <w:tc>
          <w:tcPr>
            <w:tcW w:w="3795" w:type="dxa"/>
          </w:tcPr>
          <w:p w14:paraId="55803C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900" w:type="dxa"/>
          </w:tcPr>
          <w:p w14:paraId="339282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810" w:type="dxa"/>
          </w:tcPr>
          <w:p w14:paraId="16A4C8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1440" w:type="dxa"/>
          </w:tcPr>
          <w:p w14:paraId="4ABE26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4" w:type="dxa"/>
          </w:tcPr>
          <w:p w14:paraId="7BE2C7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B466EFD" w14:textId="77777777" w:rsidTr="007E2376">
        <w:trPr>
          <w:jc w:val="center"/>
        </w:trPr>
        <w:tc>
          <w:tcPr>
            <w:tcW w:w="3795" w:type="dxa"/>
          </w:tcPr>
          <w:p w14:paraId="477D96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900" w:type="dxa"/>
          </w:tcPr>
          <w:p w14:paraId="3814DF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810" w:type="dxa"/>
          </w:tcPr>
          <w:p w14:paraId="13C038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40" w:type="dxa"/>
          </w:tcPr>
          <w:p w14:paraId="504530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4" w:type="dxa"/>
          </w:tcPr>
          <w:p w14:paraId="0953B4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081CD793" w14:textId="77777777" w:rsidR="007E2376" w:rsidRPr="00DE6C92" w:rsidRDefault="007E2376" w:rsidP="007E2376">
      <w:pPr>
        <w:tabs>
          <w:tab w:val="left" w:pos="-1620"/>
          <w:tab w:val="left" w:pos="-1440"/>
          <w:tab w:val="left" w:pos="-720"/>
          <w:tab w:val="left" w:pos="286"/>
          <w:tab w:val="left" w:pos="857"/>
          <w:tab w:val="num" w:pos="108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bCs/>
          <w:sz w:val="22"/>
          <w:szCs w:val="22"/>
        </w:rPr>
      </w:pPr>
    </w:p>
    <w:p w14:paraId="5586D906" w14:textId="77777777" w:rsidR="007E2376" w:rsidRPr="00DE6C92" w:rsidRDefault="007E2376" w:rsidP="007E2376">
      <w:pPr>
        <w:tabs>
          <w:tab w:val="left" w:pos="-1620"/>
          <w:tab w:val="left" w:pos="-1440"/>
          <w:tab w:val="left" w:pos="-720"/>
          <w:tab w:val="left" w:pos="286"/>
          <w:tab w:val="left" w:pos="857"/>
          <w:tab w:val="num" w:pos="1080"/>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bCs/>
          <w:sz w:val="22"/>
          <w:szCs w:val="22"/>
        </w:rPr>
      </w:pPr>
      <w:r w:rsidRPr="00DE6C92">
        <w:rPr>
          <w:rFonts w:ascii="Georgia" w:hAnsi="Georgia"/>
          <w:b/>
          <w:bCs/>
          <w:sz w:val="22"/>
          <w:szCs w:val="22"/>
        </w:rPr>
        <w:tab/>
        <w:t>Q4/5/84</w:t>
      </w:r>
      <w:r w:rsidR="00410B40">
        <w:rPr>
          <w:rFonts w:ascii="Georgia" w:hAnsi="Georgia"/>
          <w:b/>
          <w:bCs/>
          <w:sz w:val="22"/>
          <w:szCs w:val="22"/>
        </w:rPr>
        <w:t>.</w:t>
      </w:r>
      <w:r w:rsidR="00410B40">
        <w:rPr>
          <w:rFonts w:ascii="Georgia" w:hAnsi="Georgia"/>
          <w:b/>
          <w:bCs/>
          <w:sz w:val="22"/>
          <w:szCs w:val="22"/>
        </w:rPr>
        <w:tab/>
      </w:r>
      <w:r w:rsidRPr="00DE6C92">
        <w:rPr>
          <w:rFonts w:ascii="Georgia" w:hAnsi="Georgia"/>
          <w:b/>
          <w:bCs/>
          <w:sz w:val="22"/>
          <w:szCs w:val="22"/>
        </w:rPr>
        <w:t xml:space="preserve">Citizenship Combination Table </w:t>
      </w:r>
    </w:p>
    <w:p w14:paraId="3140A4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3"/>
        <w:gridCol w:w="1686"/>
        <w:gridCol w:w="1213"/>
        <w:gridCol w:w="1862"/>
      </w:tblGrid>
      <w:tr w:rsidR="007E2376" w:rsidRPr="00DE6C92" w14:paraId="2F1141B5" w14:textId="77777777" w:rsidTr="007E2376">
        <w:trPr>
          <w:jc w:val="center"/>
        </w:trPr>
        <w:tc>
          <w:tcPr>
            <w:tcW w:w="4023" w:type="dxa"/>
            <w:shd w:val="clear" w:color="auto" w:fill="C0C0C0"/>
          </w:tcPr>
          <w:p w14:paraId="1805F6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426" w:type="dxa"/>
            <w:shd w:val="clear" w:color="auto" w:fill="C0C0C0"/>
          </w:tcPr>
          <w:p w14:paraId="37DF59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US Born/Citizen</w:t>
            </w:r>
          </w:p>
        </w:tc>
        <w:tc>
          <w:tcPr>
            <w:tcW w:w="1213" w:type="dxa"/>
            <w:shd w:val="clear" w:color="auto" w:fill="C0C0C0"/>
          </w:tcPr>
          <w:p w14:paraId="0E79C7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 citizen</w:t>
            </w:r>
          </w:p>
        </w:tc>
        <w:tc>
          <w:tcPr>
            <w:tcW w:w="1549" w:type="dxa"/>
            <w:shd w:val="clear" w:color="auto" w:fill="C0C0C0"/>
          </w:tcPr>
          <w:p w14:paraId="70F62C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know/Refused</w:t>
            </w:r>
          </w:p>
        </w:tc>
      </w:tr>
      <w:tr w:rsidR="007E2376" w:rsidRPr="00DE6C92" w14:paraId="0FE60E92" w14:textId="77777777" w:rsidTr="007E2376">
        <w:trPr>
          <w:jc w:val="center"/>
        </w:trPr>
        <w:tc>
          <w:tcPr>
            <w:tcW w:w="4023" w:type="dxa"/>
          </w:tcPr>
          <w:p w14:paraId="441286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426" w:type="dxa"/>
          </w:tcPr>
          <w:p w14:paraId="15C6B2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213" w:type="dxa"/>
          </w:tcPr>
          <w:p w14:paraId="02B351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549" w:type="dxa"/>
          </w:tcPr>
          <w:p w14:paraId="344681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8010E63" w14:textId="77777777" w:rsidTr="007E2376">
        <w:trPr>
          <w:jc w:val="center"/>
        </w:trPr>
        <w:tc>
          <w:tcPr>
            <w:tcW w:w="4023" w:type="dxa"/>
          </w:tcPr>
          <w:p w14:paraId="07C9AE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426" w:type="dxa"/>
          </w:tcPr>
          <w:p w14:paraId="5F3A94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1213" w:type="dxa"/>
          </w:tcPr>
          <w:p w14:paraId="656538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49" w:type="dxa"/>
          </w:tcPr>
          <w:p w14:paraId="77399B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DCB405F" w14:textId="77777777" w:rsidTr="007E2376">
        <w:trPr>
          <w:jc w:val="center"/>
        </w:trPr>
        <w:tc>
          <w:tcPr>
            <w:tcW w:w="4023" w:type="dxa"/>
          </w:tcPr>
          <w:p w14:paraId="5B91DE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426" w:type="dxa"/>
          </w:tcPr>
          <w:p w14:paraId="060757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1213" w:type="dxa"/>
          </w:tcPr>
          <w:p w14:paraId="62B1A9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549" w:type="dxa"/>
          </w:tcPr>
          <w:p w14:paraId="54CD94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6FA7D33E" w14:textId="77777777" w:rsidTr="007E2376">
        <w:trPr>
          <w:jc w:val="center"/>
        </w:trPr>
        <w:tc>
          <w:tcPr>
            <w:tcW w:w="4023" w:type="dxa"/>
          </w:tcPr>
          <w:p w14:paraId="297167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426" w:type="dxa"/>
          </w:tcPr>
          <w:p w14:paraId="7E9FAE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1213" w:type="dxa"/>
          </w:tcPr>
          <w:p w14:paraId="4EFDCE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49" w:type="dxa"/>
          </w:tcPr>
          <w:p w14:paraId="79DEB3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97D88B5" w14:textId="77777777" w:rsidTr="007E2376">
        <w:trPr>
          <w:jc w:val="center"/>
        </w:trPr>
        <w:tc>
          <w:tcPr>
            <w:tcW w:w="4023" w:type="dxa"/>
          </w:tcPr>
          <w:p w14:paraId="145FF2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426" w:type="dxa"/>
          </w:tcPr>
          <w:p w14:paraId="3FE03D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13" w:type="dxa"/>
          </w:tcPr>
          <w:p w14:paraId="189BD8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1549" w:type="dxa"/>
          </w:tcPr>
          <w:p w14:paraId="2DDD2F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4C3E9E1" w14:textId="77777777" w:rsidTr="007E2376">
        <w:trPr>
          <w:jc w:val="center"/>
        </w:trPr>
        <w:tc>
          <w:tcPr>
            <w:tcW w:w="4023" w:type="dxa"/>
          </w:tcPr>
          <w:p w14:paraId="7FF244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426" w:type="dxa"/>
          </w:tcPr>
          <w:p w14:paraId="0C4707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13" w:type="dxa"/>
          </w:tcPr>
          <w:p w14:paraId="1BF98F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1549" w:type="dxa"/>
          </w:tcPr>
          <w:p w14:paraId="4FFD55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95EDF30" w14:textId="77777777" w:rsidTr="007E2376">
        <w:trPr>
          <w:jc w:val="center"/>
        </w:trPr>
        <w:tc>
          <w:tcPr>
            <w:tcW w:w="4023" w:type="dxa"/>
          </w:tcPr>
          <w:p w14:paraId="2AF033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426" w:type="dxa"/>
          </w:tcPr>
          <w:p w14:paraId="5BE383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100</w:t>
            </w:r>
          </w:p>
        </w:tc>
        <w:tc>
          <w:tcPr>
            <w:tcW w:w="1213" w:type="dxa"/>
          </w:tcPr>
          <w:p w14:paraId="42393A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49" w:type="dxa"/>
          </w:tcPr>
          <w:p w14:paraId="287B32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67A4E3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trike/>
          <w:sz w:val="22"/>
          <w:szCs w:val="22"/>
        </w:rPr>
      </w:pPr>
    </w:p>
    <w:p w14:paraId="3BB55571" w14:textId="77777777" w:rsidR="007E2376" w:rsidRPr="00DE6C92" w:rsidRDefault="007E2376" w:rsidP="00EF10E1">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b/>
          <w:sz w:val="22"/>
          <w:szCs w:val="22"/>
        </w:rPr>
      </w:pPr>
      <w:r w:rsidRPr="00DE6C92">
        <w:rPr>
          <w:rFonts w:ascii="Georgia" w:hAnsi="Georgia"/>
          <w:b/>
          <w:sz w:val="22"/>
          <w:szCs w:val="22"/>
        </w:rPr>
        <w:t>(Asked of total Latinos born outside of the United State who are citizens; n = 299)</w:t>
      </w:r>
    </w:p>
    <w:p w14:paraId="369B94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85.</w:t>
      </w:r>
      <w:r w:rsidRPr="00DE6C92">
        <w:rPr>
          <w:rFonts w:ascii="Georgia" w:hAnsi="Georgia"/>
          <w:sz w:val="22"/>
          <w:szCs w:val="22"/>
        </w:rPr>
        <w:tab/>
        <w:t>What year did you become a citizen?</w:t>
      </w:r>
    </w:p>
    <w:p w14:paraId="098FC7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0"/>
        <w:gridCol w:w="900"/>
        <w:gridCol w:w="847"/>
        <w:gridCol w:w="899"/>
        <w:gridCol w:w="984"/>
        <w:gridCol w:w="1078"/>
        <w:gridCol w:w="1169"/>
      </w:tblGrid>
      <w:tr w:rsidR="007E2376" w:rsidRPr="00DE6C92" w14:paraId="393B6451" w14:textId="77777777" w:rsidTr="007E2376">
        <w:trPr>
          <w:jc w:val="center"/>
        </w:trPr>
        <w:tc>
          <w:tcPr>
            <w:tcW w:w="3320" w:type="dxa"/>
            <w:shd w:val="clear" w:color="auto" w:fill="C0C0C0"/>
          </w:tcPr>
          <w:p w14:paraId="6BD250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892" w:type="dxa"/>
            <w:shd w:val="clear" w:color="auto" w:fill="C0C0C0"/>
          </w:tcPr>
          <w:p w14:paraId="7E6AD2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2000-2011</w:t>
            </w:r>
          </w:p>
        </w:tc>
        <w:tc>
          <w:tcPr>
            <w:tcW w:w="821" w:type="dxa"/>
            <w:shd w:val="clear" w:color="auto" w:fill="C0C0C0"/>
          </w:tcPr>
          <w:p w14:paraId="6310C4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1990-1999</w:t>
            </w:r>
          </w:p>
        </w:tc>
        <w:tc>
          <w:tcPr>
            <w:tcW w:w="900" w:type="dxa"/>
            <w:shd w:val="clear" w:color="auto" w:fill="C0C0C0"/>
          </w:tcPr>
          <w:p w14:paraId="1561A2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1980-1989</w:t>
            </w:r>
          </w:p>
        </w:tc>
        <w:tc>
          <w:tcPr>
            <w:tcW w:w="986" w:type="dxa"/>
            <w:shd w:val="clear" w:color="auto" w:fill="C0C0C0"/>
          </w:tcPr>
          <w:p w14:paraId="5D91E6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1970-1979</w:t>
            </w:r>
          </w:p>
        </w:tc>
        <w:tc>
          <w:tcPr>
            <w:tcW w:w="1079" w:type="dxa"/>
            <w:shd w:val="clear" w:color="auto" w:fill="C0C0C0"/>
          </w:tcPr>
          <w:p w14:paraId="413F9F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Before 1970</w:t>
            </w:r>
          </w:p>
        </w:tc>
        <w:tc>
          <w:tcPr>
            <w:tcW w:w="1169" w:type="dxa"/>
            <w:shd w:val="clear" w:color="auto" w:fill="C0C0C0"/>
          </w:tcPr>
          <w:p w14:paraId="40DEAA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5BF935E" w14:textId="77777777" w:rsidTr="007E2376">
        <w:trPr>
          <w:jc w:val="center"/>
        </w:trPr>
        <w:tc>
          <w:tcPr>
            <w:tcW w:w="3320" w:type="dxa"/>
          </w:tcPr>
          <w:p w14:paraId="368454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892" w:type="dxa"/>
          </w:tcPr>
          <w:p w14:paraId="0DB589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821" w:type="dxa"/>
          </w:tcPr>
          <w:p w14:paraId="086100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900" w:type="dxa"/>
          </w:tcPr>
          <w:p w14:paraId="0C4EAB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86" w:type="dxa"/>
          </w:tcPr>
          <w:p w14:paraId="41148D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079" w:type="dxa"/>
          </w:tcPr>
          <w:p w14:paraId="4C8769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69" w:type="dxa"/>
          </w:tcPr>
          <w:p w14:paraId="01E97F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r>
    </w:tbl>
    <w:p w14:paraId="518570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074104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86.</w:t>
      </w:r>
      <w:r w:rsidRPr="00DE6C92">
        <w:rPr>
          <w:rFonts w:ascii="Georgia" w:hAnsi="Georgia"/>
          <w:sz w:val="22"/>
          <w:szCs w:val="22"/>
        </w:rPr>
        <w:tab/>
        <w:t xml:space="preserve">Are you now employed full-time, part-time or not employed? </w:t>
      </w:r>
    </w:p>
    <w:p w14:paraId="644EDB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7"/>
        <w:gridCol w:w="805"/>
        <w:gridCol w:w="1148"/>
        <w:gridCol w:w="1168"/>
        <w:gridCol w:w="1321"/>
        <w:gridCol w:w="1043"/>
        <w:gridCol w:w="1138"/>
      </w:tblGrid>
      <w:tr w:rsidR="004D6E25" w:rsidRPr="00DE6C92" w14:paraId="52C27702" w14:textId="77777777" w:rsidTr="00FF7F22">
        <w:trPr>
          <w:jc w:val="center"/>
        </w:trPr>
        <w:tc>
          <w:tcPr>
            <w:tcW w:w="2808" w:type="dxa"/>
            <w:vMerge w:val="restart"/>
            <w:shd w:val="clear" w:color="auto" w:fill="BFBFBF"/>
          </w:tcPr>
          <w:p w14:paraId="403B726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3169" w:type="dxa"/>
            <w:gridSpan w:val="3"/>
            <w:shd w:val="clear" w:color="auto" w:fill="BFBFBF"/>
          </w:tcPr>
          <w:p w14:paraId="43A12C4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EMPLOYED</w:t>
            </w:r>
          </w:p>
        </w:tc>
        <w:tc>
          <w:tcPr>
            <w:tcW w:w="1121" w:type="dxa"/>
            <w:vMerge w:val="restart"/>
            <w:shd w:val="clear" w:color="auto" w:fill="BFBFBF"/>
            <w:vAlign w:val="bottom"/>
          </w:tcPr>
          <w:p w14:paraId="192C0BCA"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employed</w:t>
            </w:r>
          </w:p>
        </w:tc>
        <w:tc>
          <w:tcPr>
            <w:tcW w:w="1054" w:type="dxa"/>
            <w:vMerge w:val="restart"/>
            <w:shd w:val="clear" w:color="auto" w:fill="BFBFBF"/>
            <w:vAlign w:val="bottom"/>
          </w:tcPr>
          <w:p w14:paraId="49CD0B1D"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64" w:type="dxa"/>
            <w:vMerge w:val="restart"/>
            <w:shd w:val="clear" w:color="auto" w:fill="BFBFBF"/>
            <w:vAlign w:val="bottom"/>
          </w:tcPr>
          <w:p w14:paraId="5A30435B"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894E283"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4A691CD6" w14:textId="77777777" w:rsidTr="00FF7F22">
        <w:trPr>
          <w:jc w:val="center"/>
        </w:trPr>
        <w:tc>
          <w:tcPr>
            <w:tcW w:w="2808" w:type="dxa"/>
            <w:vMerge/>
            <w:shd w:val="clear" w:color="auto" w:fill="BFBFBF"/>
          </w:tcPr>
          <w:p w14:paraId="095C632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810" w:type="dxa"/>
            <w:shd w:val="clear" w:color="auto" w:fill="BFBFBF"/>
            <w:vAlign w:val="bottom"/>
          </w:tcPr>
          <w:p w14:paraId="385426A2"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170" w:type="dxa"/>
            <w:shd w:val="clear" w:color="auto" w:fill="BFBFBF"/>
            <w:vAlign w:val="bottom"/>
          </w:tcPr>
          <w:p w14:paraId="0F5AE46E"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Full-time</w:t>
            </w:r>
          </w:p>
        </w:tc>
        <w:tc>
          <w:tcPr>
            <w:tcW w:w="1189" w:type="dxa"/>
            <w:shd w:val="clear" w:color="auto" w:fill="BFBFBF"/>
            <w:vAlign w:val="bottom"/>
          </w:tcPr>
          <w:p w14:paraId="2CF9FFB1"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Part-time</w:t>
            </w:r>
          </w:p>
        </w:tc>
        <w:tc>
          <w:tcPr>
            <w:tcW w:w="1121" w:type="dxa"/>
            <w:vMerge/>
            <w:shd w:val="clear" w:color="auto" w:fill="BFBFBF"/>
          </w:tcPr>
          <w:p w14:paraId="0DD2F7D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054" w:type="dxa"/>
            <w:vMerge/>
            <w:shd w:val="clear" w:color="auto" w:fill="BFBFBF"/>
          </w:tcPr>
          <w:p w14:paraId="717A414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064" w:type="dxa"/>
            <w:vMerge/>
            <w:shd w:val="clear" w:color="auto" w:fill="BFBFBF"/>
          </w:tcPr>
          <w:p w14:paraId="7A2722A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3424752B" w14:textId="77777777" w:rsidTr="007E2376">
        <w:trPr>
          <w:jc w:val="center"/>
        </w:trPr>
        <w:tc>
          <w:tcPr>
            <w:tcW w:w="2808" w:type="dxa"/>
            <w:vAlign w:val="center"/>
          </w:tcPr>
          <w:p w14:paraId="3D8412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810" w:type="dxa"/>
          </w:tcPr>
          <w:p w14:paraId="0EBA8A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170" w:type="dxa"/>
          </w:tcPr>
          <w:p w14:paraId="255149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189" w:type="dxa"/>
          </w:tcPr>
          <w:p w14:paraId="3A868A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121" w:type="dxa"/>
          </w:tcPr>
          <w:p w14:paraId="568BEF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054" w:type="dxa"/>
          </w:tcPr>
          <w:p w14:paraId="517A64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64" w:type="dxa"/>
          </w:tcPr>
          <w:p w14:paraId="5F755A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5AAA7FF" w14:textId="77777777" w:rsidTr="007E2376">
        <w:trPr>
          <w:jc w:val="center"/>
        </w:trPr>
        <w:tc>
          <w:tcPr>
            <w:tcW w:w="2808" w:type="dxa"/>
            <w:vAlign w:val="center"/>
          </w:tcPr>
          <w:p w14:paraId="75AFAF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Native-born</w:t>
            </w:r>
          </w:p>
        </w:tc>
        <w:tc>
          <w:tcPr>
            <w:tcW w:w="810" w:type="dxa"/>
          </w:tcPr>
          <w:p w14:paraId="6FF3CE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170" w:type="dxa"/>
          </w:tcPr>
          <w:p w14:paraId="773A5D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189" w:type="dxa"/>
          </w:tcPr>
          <w:p w14:paraId="1527DB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121" w:type="dxa"/>
          </w:tcPr>
          <w:p w14:paraId="352A5B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054" w:type="dxa"/>
          </w:tcPr>
          <w:p w14:paraId="34F474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64" w:type="dxa"/>
          </w:tcPr>
          <w:p w14:paraId="21200D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C2CCBCB" w14:textId="77777777" w:rsidTr="007E2376">
        <w:trPr>
          <w:jc w:val="center"/>
        </w:trPr>
        <w:tc>
          <w:tcPr>
            <w:tcW w:w="2808" w:type="dxa"/>
            <w:vAlign w:val="center"/>
          </w:tcPr>
          <w:p w14:paraId="5EFBD2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810" w:type="dxa"/>
          </w:tcPr>
          <w:p w14:paraId="7DD4E0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170" w:type="dxa"/>
          </w:tcPr>
          <w:p w14:paraId="6ABADF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189" w:type="dxa"/>
          </w:tcPr>
          <w:p w14:paraId="1E1EF4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121" w:type="dxa"/>
          </w:tcPr>
          <w:p w14:paraId="248FCE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054" w:type="dxa"/>
          </w:tcPr>
          <w:p w14:paraId="3BEA11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64" w:type="dxa"/>
          </w:tcPr>
          <w:p w14:paraId="1DB3F7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CF958C3" w14:textId="77777777" w:rsidTr="007E2376">
        <w:trPr>
          <w:jc w:val="center"/>
        </w:trPr>
        <w:tc>
          <w:tcPr>
            <w:tcW w:w="2808" w:type="dxa"/>
            <w:vAlign w:val="center"/>
          </w:tcPr>
          <w:p w14:paraId="7D92EF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810" w:type="dxa"/>
          </w:tcPr>
          <w:p w14:paraId="090D43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170" w:type="dxa"/>
          </w:tcPr>
          <w:p w14:paraId="5CEC24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189" w:type="dxa"/>
          </w:tcPr>
          <w:p w14:paraId="6A4C3A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21" w:type="dxa"/>
          </w:tcPr>
          <w:p w14:paraId="097276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054" w:type="dxa"/>
          </w:tcPr>
          <w:p w14:paraId="073BCC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64" w:type="dxa"/>
          </w:tcPr>
          <w:p w14:paraId="1C2CC7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BDF4389" w14:textId="77777777" w:rsidTr="007E2376">
        <w:trPr>
          <w:jc w:val="center"/>
        </w:trPr>
        <w:tc>
          <w:tcPr>
            <w:tcW w:w="2808" w:type="dxa"/>
            <w:vAlign w:val="center"/>
          </w:tcPr>
          <w:p w14:paraId="04CF1C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810" w:type="dxa"/>
          </w:tcPr>
          <w:p w14:paraId="1885A8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72</w:t>
            </w:r>
          </w:p>
        </w:tc>
        <w:tc>
          <w:tcPr>
            <w:tcW w:w="1170" w:type="dxa"/>
          </w:tcPr>
          <w:p w14:paraId="5A91B7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189" w:type="dxa"/>
          </w:tcPr>
          <w:p w14:paraId="23335B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121" w:type="dxa"/>
          </w:tcPr>
          <w:p w14:paraId="043C92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054" w:type="dxa"/>
          </w:tcPr>
          <w:p w14:paraId="22D7AB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64" w:type="dxa"/>
          </w:tcPr>
          <w:p w14:paraId="46CF5A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FE961C1" w14:textId="77777777" w:rsidTr="007E2376">
        <w:trPr>
          <w:jc w:val="center"/>
        </w:trPr>
        <w:tc>
          <w:tcPr>
            <w:tcW w:w="2808" w:type="dxa"/>
            <w:vAlign w:val="center"/>
          </w:tcPr>
          <w:p w14:paraId="5F2E9C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810" w:type="dxa"/>
          </w:tcPr>
          <w:p w14:paraId="1A3CDA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1170" w:type="dxa"/>
          </w:tcPr>
          <w:p w14:paraId="2B9A62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189" w:type="dxa"/>
          </w:tcPr>
          <w:p w14:paraId="5CB3DB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121" w:type="dxa"/>
          </w:tcPr>
          <w:p w14:paraId="7AE5FD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32</w:t>
            </w:r>
          </w:p>
        </w:tc>
        <w:tc>
          <w:tcPr>
            <w:tcW w:w="1054" w:type="dxa"/>
          </w:tcPr>
          <w:p w14:paraId="6437F1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64" w:type="dxa"/>
          </w:tcPr>
          <w:p w14:paraId="5131D5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9979024" w14:textId="77777777" w:rsidTr="007E2376">
        <w:trPr>
          <w:jc w:val="center"/>
        </w:trPr>
        <w:tc>
          <w:tcPr>
            <w:tcW w:w="2808" w:type="dxa"/>
            <w:vAlign w:val="center"/>
          </w:tcPr>
          <w:p w14:paraId="375815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810" w:type="dxa"/>
          </w:tcPr>
          <w:p w14:paraId="494A7B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1170" w:type="dxa"/>
          </w:tcPr>
          <w:p w14:paraId="497C1E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189" w:type="dxa"/>
          </w:tcPr>
          <w:p w14:paraId="39B547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21" w:type="dxa"/>
          </w:tcPr>
          <w:p w14:paraId="7A7F35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054" w:type="dxa"/>
          </w:tcPr>
          <w:p w14:paraId="7D2494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64" w:type="dxa"/>
          </w:tcPr>
          <w:p w14:paraId="7F68FB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4681AB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7A46D74" w14:textId="77777777" w:rsidR="00D44F93" w:rsidRDefault="00D44F93">
      <w:pPr>
        <w:rPr>
          <w:rFonts w:ascii="Georgia" w:hAnsi="Georgia"/>
          <w:b/>
          <w:sz w:val="22"/>
          <w:szCs w:val="22"/>
        </w:rPr>
      </w:pPr>
      <w:r>
        <w:rPr>
          <w:rFonts w:ascii="Georgia" w:hAnsi="Georgia"/>
          <w:b/>
          <w:sz w:val="22"/>
          <w:szCs w:val="22"/>
        </w:rPr>
        <w:br w:type="page"/>
      </w:r>
    </w:p>
    <w:p w14:paraId="7A07F845" w14:textId="77777777" w:rsidR="007E2376" w:rsidRPr="00DE6C92" w:rsidRDefault="0068317B"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b/>
          <w:sz w:val="22"/>
          <w:szCs w:val="22"/>
        </w:rPr>
        <w:t xml:space="preserve"> </w:t>
      </w:r>
      <w:r w:rsidR="007E2376" w:rsidRPr="00DE6C92">
        <w:rPr>
          <w:rFonts w:ascii="Georgia" w:hAnsi="Georgia"/>
          <w:b/>
          <w:sz w:val="22"/>
          <w:szCs w:val="22"/>
        </w:rPr>
        <w:t>(Asked of total Latinos born in the United States or a citizen; n =791; Native born = 492; FB U.S. citizen = 299)</w:t>
      </w:r>
    </w:p>
    <w:p w14:paraId="1ECC56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87.</w:t>
      </w:r>
      <w:r w:rsidRPr="00DE6C92">
        <w:rPr>
          <w:rFonts w:ascii="Georgia" w:hAnsi="Georgia"/>
          <w:sz w:val="22"/>
          <w:szCs w:val="22"/>
        </w:rPr>
        <w:tab/>
        <w:t xml:space="preserve">Which of these statements best describes you? (READ IN ORDER) </w:t>
      </w:r>
    </w:p>
    <w:p w14:paraId="200FA7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0"/>
        <w:gridCol w:w="1914"/>
        <w:gridCol w:w="2038"/>
        <w:gridCol w:w="1570"/>
        <w:gridCol w:w="1519"/>
        <w:gridCol w:w="946"/>
        <w:gridCol w:w="1138"/>
      </w:tblGrid>
      <w:tr w:rsidR="00D44F93" w:rsidRPr="00DE6C92" w14:paraId="3A99276E" w14:textId="77777777" w:rsidTr="00385FF7">
        <w:trPr>
          <w:jc w:val="center"/>
        </w:trPr>
        <w:tc>
          <w:tcPr>
            <w:tcW w:w="1917" w:type="dxa"/>
            <w:shd w:val="clear" w:color="auto" w:fill="C0C0C0"/>
          </w:tcPr>
          <w:p w14:paraId="1390BF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051" w:type="dxa"/>
            <w:shd w:val="clear" w:color="auto" w:fill="C0C0C0"/>
            <w:vAlign w:val="bottom"/>
          </w:tcPr>
          <w:p w14:paraId="331575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Are you absolutely certain that you are registered to vote at your current address</w:t>
            </w:r>
          </w:p>
        </w:tc>
        <w:tc>
          <w:tcPr>
            <w:tcW w:w="2160" w:type="dxa"/>
            <w:shd w:val="clear" w:color="auto" w:fill="C0C0C0"/>
            <w:vAlign w:val="bottom"/>
          </w:tcPr>
          <w:p w14:paraId="59518D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Are you probably registered, but there is a chance your registration has lapsed</w:t>
            </w:r>
          </w:p>
        </w:tc>
        <w:tc>
          <w:tcPr>
            <w:tcW w:w="1620" w:type="dxa"/>
            <w:shd w:val="clear" w:color="auto" w:fill="C0C0C0"/>
            <w:vAlign w:val="bottom"/>
          </w:tcPr>
          <w:p w14:paraId="28A4AA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Are you not registered to vote at your current address</w:t>
            </w:r>
          </w:p>
        </w:tc>
        <w:tc>
          <w:tcPr>
            <w:tcW w:w="1530" w:type="dxa"/>
            <w:shd w:val="clear" w:color="auto" w:fill="C0C0C0"/>
            <w:vAlign w:val="bottom"/>
          </w:tcPr>
          <w:p w14:paraId="503504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Was in prison/Not eligible to vote</w:t>
            </w:r>
          </w:p>
        </w:tc>
        <w:tc>
          <w:tcPr>
            <w:tcW w:w="974" w:type="dxa"/>
            <w:shd w:val="clear" w:color="auto" w:fill="C0C0C0"/>
            <w:vAlign w:val="bottom"/>
          </w:tcPr>
          <w:p w14:paraId="1D0D63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573" w:type="dxa"/>
            <w:shd w:val="clear" w:color="auto" w:fill="C0C0C0"/>
            <w:vAlign w:val="bottom"/>
          </w:tcPr>
          <w:p w14:paraId="259E07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D44F93" w:rsidRPr="00DE6C92" w14:paraId="2EE95E23" w14:textId="77777777" w:rsidTr="00385FF7">
        <w:trPr>
          <w:jc w:val="center"/>
        </w:trPr>
        <w:tc>
          <w:tcPr>
            <w:tcW w:w="1917" w:type="dxa"/>
          </w:tcPr>
          <w:p w14:paraId="208A67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2051" w:type="dxa"/>
          </w:tcPr>
          <w:p w14:paraId="78B355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2160" w:type="dxa"/>
          </w:tcPr>
          <w:p w14:paraId="12ECA1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620" w:type="dxa"/>
          </w:tcPr>
          <w:p w14:paraId="1B0353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530" w:type="dxa"/>
          </w:tcPr>
          <w:p w14:paraId="699E6D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7DE3AB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573" w:type="dxa"/>
          </w:tcPr>
          <w:p w14:paraId="223038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D44F93" w:rsidRPr="00DE6C92" w14:paraId="3D916F35" w14:textId="77777777" w:rsidTr="00385FF7">
        <w:trPr>
          <w:jc w:val="center"/>
        </w:trPr>
        <w:tc>
          <w:tcPr>
            <w:tcW w:w="1917" w:type="dxa"/>
          </w:tcPr>
          <w:p w14:paraId="49CD3B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2051" w:type="dxa"/>
          </w:tcPr>
          <w:p w14:paraId="616FC4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2160" w:type="dxa"/>
          </w:tcPr>
          <w:p w14:paraId="17D48A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620" w:type="dxa"/>
          </w:tcPr>
          <w:p w14:paraId="4FDF8C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530" w:type="dxa"/>
          </w:tcPr>
          <w:p w14:paraId="4E0D04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64726F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573" w:type="dxa"/>
          </w:tcPr>
          <w:p w14:paraId="1524BD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D44F93" w:rsidRPr="00DE6C92" w14:paraId="1B606BEB" w14:textId="77777777" w:rsidTr="00385FF7">
        <w:trPr>
          <w:jc w:val="center"/>
        </w:trPr>
        <w:tc>
          <w:tcPr>
            <w:tcW w:w="1917" w:type="dxa"/>
          </w:tcPr>
          <w:p w14:paraId="0F641E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2051" w:type="dxa"/>
          </w:tcPr>
          <w:p w14:paraId="0EE070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2160" w:type="dxa"/>
          </w:tcPr>
          <w:p w14:paraId="53497B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620" w:type="dxa"/>
          </w:tcPr>
          <w:p w14:paraId="452041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530" w:type="dxa"/>
          </w:tcPr>
          <w:p w14:paraId="018BB0E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670F2E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573" w:type="dxa"/>
          </w:tcPr>
          <w:p w14:paraId="4C70B8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5D18D7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1350" w:hanging="1350"/>
        <w:rPr>
          <w:rFonts w:ascii="Georgia" w:hAnsi="Georgia"/>
          <w:sz w:val="22"/>
          <w:szCs w:val="22"/>
        </w:rPr>
      </w:pPr>
      <w:r w:rsidRPr="00DE6C92">
        <w:rPr>
          <w:rFonts w:ascii="Georgia" w:hAnsi="Georgia"/>
          <w:sz w:val="22"/>
          <w:szCs w:val="22"/>
        </w:rPr>
        <w:tab/>
        <w:t xml:space="preserve"> </w:t>
      </w:r>
    </w:p>
    <w:p w14:paraId="1D20C3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88.</w:t>
      </w:r>
      <w:r w:rsidRPr="00DE6C92">
        <w:rPr>
          <w:rFonts w:ascii="Georgia" w:hAnsi="Georgia"/>
          <w:sz w:val="22"/>
          <w:szCs w:val="22"/>
        </w:rPr>
        <w:tab/>
        <w:t>Are you the parent or guardian of any children under 18 now living in your household?</w:t>
      </w:r>
    </w:p>
    <w:p w14:paraId="0CED00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8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6"/>
        <w:gridCol w:w="1080"/>
        <w:gridCol w:w="990"/>
        <w:gridCol w:w="1530"/>
        <w:gridCol w:w="1295"/>
      </w:tblGrid>
      <w:tr w:rsidR="007E2376" w:rsidRPr="00DE6C92" w14:paraId="2E2D49FC" w14:textId="77777777" w:rsidTr="007E2376">
        <w:trPr>
          <w:jc w:val="center"/>
        </w:trPr>
        <w:tc>
          <w:tcPr>
            <w:tcW w:w="3816" w:type="dxa"/>
            <w:shd w:val="clear" w:color="auto" w:fill="C0C0C0"/>
          </w:tcPr>
          <w:p w14:paraId="7B409A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080" w:type="dxa"/>
            <w:shd w:val="clear" w:color="auto" w:fill="C0C0C0"/>
            <w:vAlign w:val="bottom"/>
          </w:tcPr>
          <w:p w14:paraId="788591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vAlign w:val="bottom"/>
          </w:tcPr>
          <w:p w14:paraId="372151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143C0B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95" w:type="dxa"/>
            <w:shd w:val="clear" w:color="auto" w:fill="C0C0C0"/>
          </w:tcPr>
          <w:p w14:paraId="5E8EFA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419470E2" w14:textId="77777777" w:rsidTr="007E2376">
        <w:trPr>
          <w:jc w:val="center"/>
        </w:trPr>
        <w:tc>
          <w:tcPr>
            <w:tcW w:w="3816" w:type="dxa"/>
          </w:tcPr>
          <w:p w14:paraId="1A7C0C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080" w:type="dxa"/>
          </w:tcPr>
          <w:p w14:paraId="23FB87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990" w:type="dxa"/>
          </w:tcPr>
          <w:p w14:paraId="038145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530" w:type="dxa"/>
          </w:tcPr>
          <w:p w14:paraId="115114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6E8D66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61CBB41C" w14:textId="77777777" w:rsidTr="007E2376">
        <w:trPr>
          <w:jc w:val="center"/>
        </w:trPr>
        <w:tc>
          <w:tcPr>
            <w:tcW w:w="3816" w:type="dxa"/>
          </w:tcPr>
          <w:p w14:paraId="76BB67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080" w:type="dxa"/>
          </w:tcPr>
          <w:p w14:paraId="0E6CDB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990" w:type="dxa"/>
          </w:tcPr>
          <w:p w14:paraId="01381F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530" w:type="dxa"/>
          </w:tcPr>
          <w:p w14:paraId="611F88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11C8DC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FA320BC" w14:textId="77777777" w:rsidTr="007E2376">
        <w:trPr>
          <w:jc w:val="center"/>
        </w:trPr>
        <w:tc>
          <w:tcPr>
            <w:tcW w:w="3816" w:type="dxa"/>
          </w:tcPr>
          <w:p w14:paraId="5EC977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080" w:type="dxa"/>
          </w:tcPr>
          <w:p w14:paraId="7208C7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990" w:type="dxa"/>
          </w:tcPr>
          <w:p w14:paraId="55CE24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530" w:type="dxa"/>
          </w:tcPr>
          <w:p w14:paraId="6064A9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10B80B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6A9872B1" w14:textId="77777777" w:rsidTr="007E2376">
        <w:trPr>
          <w:jc w:val="center"/>
        </w:trPr>
        <w:tc>
          <w:tcPr>
            <w:tcW w:w="3816" w:type="dxa"/>
          </w:tcPr>
          <w:p w14:paraId="302BD9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080" w:type="dxa"/>
          </w:tcPr>
          <w:p w14:paraId="1D36E6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990" w:type="dxa"/>
          </w:tcPr>
          <w:p w14:paraId="5E2E84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530" w:type="dxa"/>
          </w:tcPr>
          <w:p w14:paraId="39AD2C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438BF0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BC620AB" w14:textId="77777777" w:rsidTr="007E2376">
        <w:trPr>
          <w:jc w:val="center"/>
        </w:trPr>
        <w:tc>
          <w:tcPr>
            <w:tcW w:w="3816" w:type="dxa"/>
          </w:tcPr>
          <w:p w14:paraId="7574DA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080" w:type="dxa"/>
          </w:tcPr>
          <w:p w14:paraId="1EFC9B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990" w:type="dxa"/>
          </w:tcPr>
          <w:p w14:paraId="5BF614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530" w:type="dxa"/>
          </w:tcPr>
          <w:p w14:paraId="0A8A0B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6CE3D7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059862A" w14:textId="77777777" w:rsidTr="007E2376">
        <w:trPr>
          <w:jc w:val="center"/>
        </w:trPr>
        <w:tc>
          <w:tcPr>
            <w:tcW w:w="3816" w:type="dxa"/>
          </w:tcPr>
          <w:p w14:paraId="7AE03F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080" w:type="dxa"/>
          </w:tcPr>
          <w:p w14:paraId="07F982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990" w:type="dxa"/>
          </w:tcPr>
          <w:p w14:paraId="0A20E5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530" w:type="dxa"/>
          </w:tcPr>
          <w:p w14:paraId="2B1F1D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63B636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5F02B97" w14:textId="77777777" w:rsidTr="007E2376">
        <w:trPr>
          <w:jc w:val="center"/>
        </w:trPr>
        <w:tc>
          <w:tcPr>
            <w:tcW w:w="3816" w:type="dxa"/>
          </w:tcPr>
          <w:p w14:paraId="657CD9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080" w:type="dxa"/>
          </w:tcPr>
          <w:p w14:paraId="01ACAC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990" w:type="dxa"/>
          </w:tcPr>
          <w:p w14:paraId="58717F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530" w:type="dxa"/>
          </w:tcPr>
          <w:p w14:paraId="152E34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289277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39C4FF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highlight w:val="green"/>
        </w:rPr>
      </w:pPr>
    </w:p>
    <w:p w14:paraId="557B21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89.</w:t>
      </w:r>
      <w:r w:rsidRPr="00DE6C92">
        <w:rPr>
          <w:rFonts w:ascii="Georgia" w:hAnsi="Georgia"/>
          <w:sz w:val="22"/>
          <w:szCs w:val="22"/>
        </w:rPr>
        <w:tab/>
        <w:t xml:space="preserve">Are you currently married, do you have a partner, are you widowed, divorced, or separated, or have you never been married? </w:t>
      </w:r>
    </w:p>
    <w:p w14:paraId="6FB74C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4"/>
        <w:gridCol w:w="710"/>
        <w:gridCol w:w="1151"/>
        <w:gridCol w:w="1086"/>
        <w:gridCol w:w="1289"/>
        <w:gridCol w:w="1245"/>
        <w:gridCol w:w="1365"/>
        <w:gridCol w:w="1149"/>
        <w:gridCol w:w="878"/>
        <w:gridCol w:w="1138"/>
      </w:tblGrid>
      <w:tr w:rsidR="007E2376" w:rsidRPr="00DE6C92" w14:paraId="75D7C971" w14:textId="77777777" w:rsidTr="00FF7F22">
        <w:trPr>
          <w:jc w:val="center"/>
        </w:trPr>
        <w:tc>
          <w:tcPr>
            <w:tcW w:w="0" w:type="auto"/>
            <w:vMerge w:val="restart"/>
            <w:shd w:val="clear" w:color="auto" w:fill="C0C0C0"/>
            <w:vAlign w:val="bottom"/>
          </w:tcPr>
          <w:p w14:paraId="65FC94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0" w:type="auto"/>
            <w:gridSpan w:val="3"/>
            <w:shd w:val="clear" w:color="auto" w:fill="C0C0C0"/>
            <w:vAlign w:val="bottom"/>
          </w:tcPr>
          <w:p w14:paraId="25CA3F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Married/Have Partner</w:t>
            </w:r>
          </w:p>
        </w:tc>
        <w:tc>
          <w:tcPr>
            <w:tcW w:w="0" w:type="auto"/>
            <w:vMerge w:val="restart"/>
            <w:shd w:val="clear" w:color="auto" w:fill="C0C0C0"/>
            <w:vAlign w:val="bottom"/>
          </w:tcPr>
          <w:p w14:paraId="5AE38E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Widowed</w:t>
            </w:r>
          </w:p>
        </w:tc>
        <w:tc>
          <w:tcPr>
            <w:tcW w:w="0" w:type="auto"/>
            <w:vMerge w:val="restart"/>
            <w:shd w:val="clear" w:color="auto" w:fill="C0C0C0"/>
            <w:vAlign w:val="bottom"/>
          </w:tcPr>
          <w:p w14:paraId="66ED1D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Divorced</w:t>
            </w:r>
          </w:p>
        </w:tc>
        <w:tc>
          <w:tcPr>
            <w:tcW w:w="0" w:type="auto"/>
            <w:vMerge w:val="restart"/>
            <w:shd w:val="clear" w:color="auto" w:fill="C0C0C0"/>
            <w:vAlign w:val="bottom"/>
          </w:tcPr>
          <w:p w14:paraId="3198BB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Separated</w:t>
            </w:r>
          </w:p>
        </w:tc>
        <w:tc>
          <w:tcPr>
            <w:tcW w:w="0" w:type="auto"/>
            <w:vMerge w:val="restart"/>
            <w:shd w:val="clear" w:color="auto" w:fill="C0C0C0"/>
            <w:vAlign w:val="bottom"/>
          </w:tcPr>
          <w:p w14:paraId="4B5E4A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Never been married</w:t>
            </w:r>
          </w:p>
        </w:tc>
        <w:tc>
          <w:tcPr>
            <w:tcW w:w="0" w:type="auto"/>
            <w:vMerge w:val="restart"/>
            <w:shd w:val="clear" w:color="auto" w:fill="C0C0C0"/>
            <w:vAlign w:val="bottom"/>
          </w:tcPr>
          <w:p w14:paraId="7B5D46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483" w:type="dxa"/>
            <w:vMerge w:val="restart"/>
            <w:shd w:val="clear" w:color="auto" w:fill="C0C0C0"/>
            <w:vAlign w:val="bottom"/>
          </w:tcPr>
          <w:p w14:paraId="446F1D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12EDDB27" w14:textId="77777777" w:rsidTr="00FF7F22">
        <w:trPr>
          <w:jc w:val="center"/>
        </w:trPr>
        <w:tc>
          <w:tcPr>
            <w:tcW w:w="0" w:type="auto"/>
            <w:vMerge/>
            <w:shd w:val="clear" w:color="auto" w:fill="C0C0C0"/>
            <w:vAlign w:val="bottom"/>
          </w:tcPr>
          <w:p w14:paraId="7257F1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0" w:type="auto"/>
            <w:shd w:val="clear" w:color="auto" w:fill="C0C0C0"/>
            <w:vAlign w:val="bottom"/>
          </w:tcPr>
          <w:p w14:paraId="32CC58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0" w:type="auto"/>
            <w:shd w:val="clear" w:color="auto" w:fill="C0C0C0"/>
            <w:vAlign w:val="bottom"/>
          </w:tcPr>
          <w:p w14:paraId="64751B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Married</w:t>
            </w:r>
          </w:p>
        </w:tc>
        <w:tc>
          <w:tcPr>
            <w:tcW w:w="0" w:type="auto"/>
            <w:shd w:val="clear" w:color="auto" w:fill="C0C0C0"/>
            <w:vAlign w:val="bottom"/>
          </w:tcPr>
          <w:p w14:paraId="7BA1A4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Have a partner</w:t>
            </w:r>
          </w:p>
        </w:tc>
        <w:tc>
          <w:tcPr>
            <w:tcW w:w="0" w:type="auto"/>
            <w:vMerge/>
            <w:shd w:val="clear" w:color="auto" w:fill="C0C0C0"/>
            <w:vAlign w:val="bottom"/>
          </w:tcPr>
          <w:p w14:paraId="03256A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0" w:type="auto"/>
            <w:vMerge/>
            <w:shd w:val="clear" w:color="auto" w:fill="C0C0C0"/>
            <w:vAlign w:val="bottom"/>
          </w:tcPr>
          <w:p w14:paraId="4D8419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0" w:type="auto"/>
            <w:vMerge/>
            <w:shd w:val="clear" w:color="auto" w:fill="C0C0C0"/>
            <w:vAlign w:val="bottom"/>
          </w:tcPr>
          <w:p w14:paraId="5FC129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0" w:type="auto"/>
            <w:vMerge/>
            <w:shd w:val="clear" w:color="auto" w:fill="C0C0C0"/>
            <w:vAlign w:val="bottom"/>
          </w:tcPr>
          <w:p w14:paraId="105AD8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0" w:type="auto"/>
            <w:vMerge/>
            <w:shd w:val="clear" w:color="auto" w:fill="C0C0C0"/>
          </w:tcPr>
          <w:p w14:paraId="081D4E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483" w:type="dxa"/>
            <w:vMerge/>
            <w:shd w:val="clear" w:color="auto" w:fill="C0C0C0"/>
            <w:vAlign w:val="bottom"/>
          </w:tcPr>
          <w:p w14:paraId="6749BD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4D10367B" w14:textId="77777777" w:rsidTr="00FF7F22">
        <w:trPr>
          <w:jc w:val="center"/>
        </w:trPr>
        <w:tc>
          <w:tcPr>
            <w:tcW w:w="0" w:type="auto"/>
          </w:tcPr>
          <w:p w14:paraId="49FD22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0" w:type="auto"/>
          </w:tcPr>
          <w:p w14:paraId="0F278F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0" w:type="auto"/>
          </w:tcPr>
          <w:p w14:paraId="7BC38B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0" w:type="auto"/>
          </w:tcPr>
          <w:p w14:paraId="17D42E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0" w:type="auto"/>
          </w:tcPr>
          <w:p w14:paraId="420976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tcPr>
          <w:p w14:paraId="0025A2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0" w:type="auto"/>
          </w:tcPr>
          <w:p w14:paraId="3EDC6C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tcPr>
          <w:p w14:paraId="2945DE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0" w:type="auto"/>
          </w:tcPr>
          <w:p w14:paraId="7885B0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83" w:type="dxa"/>
          </w:tcPr>
          <w:p w14:paraId="3BC9F0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214B44B4" w14:textId="77777777" w:rsidTr="00FF7F22">
        <w:trPr>
          <w:jc w:val="center"/>
        </w:trPr>
        <w:tc>
          <w:tcPr>
            <w:tcW w:w="0" w:type="auto"/>
          </w:tcPr>
          <w:p w14:paraId="0206EC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0" w:type="auto"/>
          </w:tcPr>
          <w:p w14:paraId="5EB509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0" w:type="auto"/>
          </w:tcPr>
          <w:p w14:paraId="623ECF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0" w:type="auto"/>
          </w:tcPr>
          <w:p w14:paraId="1E9884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tcPr>
          <w:p w14:paraId="5C0EB8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tcPr>
          <w:p w14:paraId="3BB674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0" w:type="auto"/>
          </w:tcPr>
          <w:p w14:paraId="61A8E6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0" w:type="auto"/>
          </w:tcPr>
          <w:p w14:paraId="279BC7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0" w:type="auto"/>
          </w:tcPr>
          <w:p w14:paraId="1E398C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83" w:type="dxa"/>
          </w:tcPr>
          <w:p w14:paraId="20C42E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15574D4A" w14:textId="77777777" w:rsidTr="00FF7F22">
        <w:trPr>
          <w:jc w:val="center"/>
        </w:trPr>
        <w:tc>
          <w:tcPr>
            <w:tcW w:w="0" w:type="auto"/>
          </w:tcPr>
          <w:p w14:paraId="5F9767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0" w:type="auto"/>
          </w:tcPr>
          <w:p w14:paraId="4E7D0A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0" w:type="auto"/>
          </w:tcPr>
          <w:p w14:paraId="2DF6CC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0" w:type="auto"/>
          </w:tcPr>
          <w:p w14:paraId="701B53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0" w:type="auto"/>
          </w:tcPr>
          <w:p w14:paraId="6353A1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tcPr>
          <w:p w14:paraId="1A7A7E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0" w:type="auto"/>
          </w:tcPr>
          <w:p w14:paraId="685EEC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0" w:type="auto"/>
          </w:tcPr>
          <w:p w14:paraId="1C9DA1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0" w:type="auto"/>
          </w:tcPr>
          <w:p w14:paraId="6639E7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83" w:type="dxa"/>
          </w:tcPr>
          <w:p w14:paraId="566900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39AEB80" w14:textId="77777777" w:rsidTr="00FF7F22">
        <w:trPr>
          <w:jc w:val="center"/>
        </w:trPr>
        <w:tc>
          <w:tcPr>
            <w:tcW w:w="0" w:type="auto"/>
          </w:tcPr>
          <w:p w14:paraId="513CDA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0" w:type="auto"/>
          </w:tcPr>
          <w:p w14:paraId="26A609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0" w:type="auto"/>
          </w:tcPr>
          <w:p w14:paraId="4AC6BD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0" w:type="auto"/>
          </w:tcPr>
          <w:p w14:paraId="456B4C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tcPr>
          <w:p w14:paraId="4051FA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tcPr>
          <w:p w14:paraId="240A71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tcPr>
          <w:p w14:paraId="3FBC8C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tcPr>
          <w:p w14:paraId="3F6FB1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0" w:type="auto"/>
          </w:tcPr>
          <w:p w14:paraId="3B051D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83" w:type="dxa"/>
          </w:tcPr>
          <w:p w14:paraId="4E5525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E3F1906" w14:textId="77777777" w:rsidTr="00FF7F22">
        <w:trPr>
          <w:jc w:val="center"/>
        </w:trPr>
        <w:tc>
          <w:tcPr>
            <w:tcW w:w="0" w:type="auto"/>
          </w:tcPr>
          <w:p w14:paraId="594961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0" w:type="auto"/>
          </w:tcPr>
          <w:p w14:paraId="6F2570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0" w:type="auto"/>
          </w:tcPr>
          <w:p w14:paraId="0A636A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0" w:type="auto"/>
          </w:tcPr>
          <w:p w14:paraId="22E7D7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0" w:type="auto"/>
          </w:tcPr>
          <w:p w14:paraId="335188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0" w:type="auto"/>
          </w:tcPr>
          <w:p w14:paraId="59FB59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0" w:type="auto"/>
          </w:tcPr>
          <w:p w14:paraId="1A9703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0" w:type="auto"/>
          </w:tcPr>
          <w:p w14:paraId="2E63C9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0" w:type="auto"/>
          </w:tcPr>
          <w:p w14:paraId="454074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83" w:type="dxa"/>
          </w:tcPr>
          <w:p w14:paraId="54C2BF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1A114041" w14:textId="77777777" w:rsidTr="00FF7F22">
        <w:trPr>
          <w:jc w:val="center"/>
        </w:trPr>
        <w:tc>
          <w:tcPr>
            <w:tcW w:w="0" w:type="auto"/>
          </w:tcPr>
          <w:p w14:paraId="65AFCD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0" w:type="auto"/>
          </w:tcPr>
          <w:p w14:paraId="2460FF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0" w:type="auto"/>
          </w:tcPr>
          <w:p w14:paraId="38477A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0" w:type="auto"/>
          </w:tcPr>
          <w:p w14:paraId="2926B7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0" w:type="auto"/>
          </w:tcPr>
          <w:p w14:paraId="4D5EBC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0" w:type="auto"/>
          </w:tcPr>
          <w:p w14:paraId="466EA8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0" w:type="auto"/>
          </w:tcPr>
          <w:p w14:paraId="1E3DD5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0" w:type="auto"/>
          </w:tcPr>
          <w:p w14:paraId="453AF1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0" w:type="auto"/>
          </w:tcPr>
          <w:p w14:paraId="015B99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83" w:type="dxa"/>
          </w:tcPr>
          <w:p w14:paraId="32203E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E56C61A" w14:textId="77777777" w:rsidTr="00FF7F22">
        <w:trPr>
          <w:jc w:val="center"/>
        </w:trPr>
        <w:tc>
          <w:tcPr>
            <w:tcW w:w="0" w:type="auto"/>
          </w:tcPr>
          <w:p w14:paraId="22DAAE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0" w:type="auto"/>
          </w:tcPr>
          <w:p w14:paraId="3A6845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0" w:type="auto"/>
          </w:tcPr>
          <w:p w14:paraId="4D39B7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0" w:type="auto"/>
          </w:tcPr>
          <w:p w14:paraId="3A452A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0" w:type="auto"/>
          </w:tcPr>
          <w:p w14:paraId="0A7184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0" w:type="auto"/>
          </w:tcPr>
          <w:p w14:paraId="3FFBD4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0" w:type="auto"/>
          </w:tcPr>
          <w:p w14:paraId="3B26B63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0" w:type="auto"/>
          </w:tcPr>
          <w:p w14:paraId="572940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0" w:type="auto"/>
          </w:tcPr>
          <w:p w14:paraId="64A358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483" w:type="dxa"/>
          </w:tcPr>
          <w:p w14:paraId="697BD2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71FAB9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3AB0E5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857" w:hanging="857"/>
        <w:rPr>
          <w:rFonts w:ascii="Georgia" w:hAnsi="Georgia"/>
          <w:sz w:val="22"/>
          <w:szCs w:val="22"/>
        </w:rPr>
      </w:pPr>
      <w:r w:rsidRPr="00DE6C92">
        <w:rPr>
          <w:rFonts w:ascii="Georgia" w:hAnsi="Georgia"/>
          <w:sz w:val="22"/>
          <w:szCs w:val="22"/>
        </w:rPr>
        <w:tab/>
        <w:t>90.</w:t>
      </w:r>
      <w:r w:rsidRPr="00DE6C92">
        <w:rPr>
          <w:rFonts w:ascii="Georgia" w:hAnsi="Georgia"/>
          <w:sz w:val="22"/>
          <w:szCs w:val="22"/>
        </w:rPr>
        <w:tab/>
        <w:t xml:space="preserve">What is your present religion, if any?  Are you Protestant, Roman Catholic, Mormon, Orthodox such as Greek or Russian Orthodox, Jewish, Muslim, Buddhist, Hindu, atheist, agnostic, something else, or nothing in particular?  </w:t>
      </w:r>
    </w:p>
    <w:p w14:paraId="2F6EC0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857" w:hanging="857"/>
        <w:rPr>
          <w:rFonts w:ascii="Georgia" w:hAnsi="Georgia"/>
          <w:sz w:val="22"/>
          <w:szCs w:val="22"/>
        </w:rPr>
      </w:pPr>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9"/>
        <w:gridCol w:w="801"/>
        <w:gridCol w:w="948"/>
        <w:gridCol w:w="1101"/>
        <w:gridCol w:w="970"/>
        <w:gridCol w:w="1158"/>
        <w:gridCol w:w="1359"/>
        <w:gridCol w:w="1434"/>
      </w:tblGrid>
      <w:tr w:rsidR="007E2376" w:rsidRPr="00DE6C92" w14:paraId="35E659EA" w14:textId="77777777" w:rsidTr="00FF7F22">
        <w:trPr>
          <w:jc w:val="center"/>
        </w:trPr>
        <w:tc>
          <w:tcPr>
            <w:tcW w:w="0" w:type="auto"/>
            <w:shd w:val="clear" w:color="auto" w:fill="BFBFBF"/>
          </w:tcPr>
          <w:p w14:paraId="46D137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0" w:type="auto"/>
            <w:shd w:val="clear" w:color="auto" w:fill="BFBFBF"/>
            <w:vAlign w:val="bottom"/>
          </w:tcPr>
          <w:p w14:paraId="63456012"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7836D59"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806F53C"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c>
          <w:tcPr>
            <w:tcW w:w="0" w:type="auto"/>
            <w:shd w:val="clear" w:color="auto" w:fill="BFBFBF"/>
            <w:vAlign w:val="bottom"/>
          </w:tcPr>
          <w:p w14:paraId="0DFAA2B1"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3401400"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Native Born</w:t>
            </w:r>
          </w:p>
        </w:tc>
        <w:tc>
          <w:tcPr>
            <w:tcW w:w="0" w:type="auto"/>
            <w:shd w:val="clear" w:color="auto" w:fill="BFBFBF"/>
            <w:vAlign w:val="bottom"/>
          </w:tcPr>
          <w:p w14:paraId="2C4C2A94"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10A3CCC"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Foreign Born</w:t>
            </w:r>
          </w:p>
        </w:tc>
        <w:tc>
          <w:tcPr>
            <w:tcW w:w="0" w:type="auto"/>
            <w:shd w:val="clear" w:color="auto" w:fill="BFBFBF"/>
            <w:vAlign w:val="bottom"/>
          </w:tcPr>
          <w:p w14:paraId="00CB0719"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U.S. citizen</w:t>
            </w:r>
          </w:p>
        </w:tc>
        <w:tc>
          <w:tcPr>
            <w:tcW w:w="0" w:type="auto"/>
            <w:shd w:val="clear" w:color="auto" w:fill="BFBFBF"/>
            <w:vAlign w:val="bottom"/>
          </w:tcPr>
          <w:p w14:paraId="07DC0B46"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legal resident</w:t>
            </w:r>
          </w:p>
        </w:tc>
        <w:tc>
          <w:tcPr>
            <w:tcW w:w="1513" w:type="dxa"/>
            <w:shd w:val="clear" w:color="auto" w:fill="BFBFBF"/>
            <w:vAlign w:val="bottom"/>
          </w:tcPr>
          <w:p w14:paraId="1FA93C75"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not citizen &amp; not legal resident</w:t>
            </w:r>
          </w:p>
        </w:tc>
        <w:tc>
          <w:tcPr>
            <w:tcW w:w="1280" w:type="dxa"/>
            <w:shd w:val="clear" w:color="auto" w:fill="BFBFBF"/>
            <w:vAlign w:val="bottom"/>
          </w:tcPr>
          <w:p w14:paraId="3A810C4C"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3C19E66"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Registered voter</w:t>
            </w:r>
          </w:p>
        </w:tc>
      </w:tr>
      <w:tr w:rsidR="007E2376" w:rsidRPr="00DE6C92" w14:paraId="74C52A30" w14:textId="77777777" w:rsidTr="00FF7F22">
        <w:trPr>
          <w:jc w:val="center"/>
        </w:trPr>
        <w:tc>
          <w:tcPr>
            <w:tcW w:w="0" w:type="auto"/>
          </w:tcPr>
          <w:p w14:paraId="61143B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Protestant</w:t>
            </w:r>
          </w:p>
        </w:tc>
        <w:tc>
          <w:tcPr>
            <w:tcW w:w="0" w:type="auto"/>
          </w:tcPr>
          <w:p w14:paraId="604CC0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0" w:type="auto"/>
          </w:tcPr>
          <w:p w14:paraId="7B7760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0" w:type="auto"/>
          </w:tcPr>
          <w:p w14:paraId="2DCEB8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0" w:type="auto"/>
          </w:tcPr>
          <w:p w14:paraId="6E80FE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tcPr>
          <w:p w14:paraId="65B6D5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513" w:type="dxa"/>
          </w:tcPr>
          <w:p w14:paraId="32338C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280" w:type="dxa"/>
          </w:tcPr>
          <w:p w14:paraId="7EA400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r>
      <w:tr w:rsidR="007E2376" w:rsidRPr="00DE6C92" w14:paraId="5F4D0771" w14:textId="77777777" w:rsidTr="00FF7F22">
        <w:trPr>
          <w:jc w:val="center"/>
        </w:trPr>
        <w:tc>
          <w:tcPr>
            <w:tcW w:w="0" w:type="auto"/>
          </w:tcPr>
          <w:p w14:paraId="4AF071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Roman Catholic</w:t>
            </w:r>
          </w:p>
        </w:tc>
        <w:tc>
          <w:tcPr>
            <w:tcW w:w="0" w:type="auto"/>
          </w:tcPr>
          <w:p w14:paraId="053AF0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0" w:type="auto"/>
          </w:tcPr>
          <w:p w14:paraId="411DE3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0" w:type="auto"/>
          </w:tcPr>
          <w:p w14:paraId="32B8A1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0" w:type="auto"/>
          </w:tcPr>
          <w:p w14:paraId="701CC6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0" w:type="auto"/>
          </w:tcPr>
          <w:p w14:paraId="1B0074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75</w:t>
            </w:r>
          </w:p>
        </w:tc>
        <w:tc>
          <w:tcPr>
            <w:tcW w:w="1513" w:type="dxa"/>
          </w:tcPr>
          <w:p w14:paraId="7B6F51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1280" w:type="dxa"/>
          </w:tcPr>
          <w:p w14:paraId="789AA2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r>
      <w:tr w:rsidR="007E2376" w:rsidRPr="00DE6C92" w14:paraId="74FA8EED" w14:textId="77777777" w:rsidTr="00FF7F22">
        <w:trPr>
          <w:jc w:val="center"/>
        </w:trPr>
        <w:tc>
          <w:tcPr>
            <w:tcW w:w="0" w:type="auto"/>
          </w:tcPr>
          <w:p w14:paraId="29236B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Mormon</w:t>
            </w:r>
          </w:p>
        </w:tc>
        <w:tc>
          <w:tcPr>
            <w:tcW w:w="0" w:type="auto"/>
          </w:tcPr>
          <w:p w14:paraId="4EE27A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618774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2486FF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69F660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2BDEA5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1780AA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3E12DE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56E4F2DD" w14:textId="77777777" w:rsidTr="00FF7F22">
        <w:trPr>
          <w:jc w:val="center"/>
        </w:trPr>
        <w:tc>
          <w:tcPr>
            <w:tcW w:w="0" w:type="auto"/>
          </w:tcPr>
          <w:p w14:paraId="4B4A11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Orthodox</w:t>
            </w:r>
          </w:p>
        </w:tc>
        <w:tc>
          <w:tcPr>
            <w:tcW w:w="0" w:type="auto"/>
          </w:tcPr>
          <w:p w14:paraId="7383FD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299EBF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4A1DD2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752157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1B15BD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2C057D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69A76B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8FC520C" w14:textId="77777777" w:rsidTr="00FF7F22">
        <w:trPr>
          <w:jc w:val="center"/>
        </w:trPr>
        <w:tc>
          <w:tcPr>
            <w:tcW w:w="0" w:type="auto"/>
          </w:tcPr>
          <w:p w14:paraId="2845DA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Jewish</w:t>
            </w:r>
          </w:p>
        </w:tc>
        <w:tc>
          <w:tcPr>
            <w:tcW w:w="0" w:type="auto"/>
          </w:tcPr>
          <w:p w14:paraId="1AE9E3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19D698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58A942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706B30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5B1E72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3A234E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7785F4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CBDD2A5" w14:textId="77777777" w:rsidTr="00FF7F22">
        <w:trPr>
          <w:jc w:val="center"/>
        </w:trPr>
        <w:tc>
          <w:tcPr>
            <w:tcW w:w="0" w:type="auto"/>
          </w:tcPr>
          <w:p w14:paraId="32E494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Muslim</w:t>
            </w:r>
          </w:p>
        </w:tc>
        <w:tc>
          <w:tcPr>
            <w:tcW w:w="0" w:type="auto"/>
          </w:tcPr>
          <w:p w14:paraId="062067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24337F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669BE6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05EF9B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543DC6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6105B7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33700D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6CF59C1" w14:textId="77777777" w:rsidTr="00FF7F22">
        <w:trPr>
          <w:jc w:val="center"/>
        </w:trPr>
        <w:tc>
          <w:tcPr>
            <w:tcW w:w="0" w:type="auto"/>
          </w:tcPr>
          <w:p w14:paraId="4946FB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Buddhist</w:t>
            </w:r>
          </w:p>
        </w:tc>
        <w:tc>
          <w:tcPr>
            <w:tcW w:w="0" w:type="auto"/>
          </w:tcPr>
          <w:p w14:paraId="4331FF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703221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4E29A5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2EB323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296CFD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55439E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1E156B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16367EE" w14:textId="77777777" w:rsidTr="00FF7F22">
        <w:trPr>
          <w:jc w:val="center"/>
        </w:trPr>
        <w:tc>
          <w:tcPr>
            <w:tcW w:w="0" w:type="auto"/>
          </w:tcPr>
          <w:p w14:paraId="4BB31F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Hindu</w:t>
            </w:r>
          </w:p>
        </w:tc>
        <w:tc>
          <w:tcPr>
            <w:tcW w:w="0" w:type="auto"/>
          </w:tcPr>
          <w:p w14:paraId="31CD2C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272E15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2E067E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4A38CD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002D0A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5AECB3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45AEE3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C520002" w14:textId="77777777" w:rsidTr="00FF7F22">
        <w:trPr>
          <w:jc w:val="center"/>
        </w:trPr>
        <w:tc>
          <w:tcPr>
            <w:tcW w:w="0" w:type="auto"/>
          </w:tcPr>
          <w:p w14:paraId="3D96FD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Atheist</w:t>
            </w:r>
          </w:p>
        </w:tc>
        <w:tc>
          <w:tcPr>
            <w:tcW w:w="0" w:type="auto"/>
          </w:tcPr>
          <w:p w14:paraId="649A95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195E5B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53F877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7E1A8B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5B7544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3CE315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6EB0B6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63A2EBC" w14:textId="77777777" w:rsidTr="00FF7F22">
        <w:trPr>
          <w:jc w:val="center"/>
        </w:trPr>
        <w:tc>
          <w:tcPr>
            <w:tcW w:w="0" w:type="auto"/>
          </w:tcPr>
          <w:p w14:paraId="40D712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Agnostic</w:t>
            </w:r>
          </w:p>
        </w:tc>
        <w:tc>
          <w:tcPr>
            <w:tcW w:w="0" w:type="auto"/>
          </w:tcPr>
          <w:p w14:paraId="15FE3C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555982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65EB2F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0A82B7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53C2AB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6E43F3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3FF21C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013BE65" w14:textId="77777777" w:rsidTr="00FF7F22">
        <w:trPr>
          <w:jc w:val="center"/>
        </w:trPr>
        <w:tc>
          <w:tcPr>
            <w:tcW w:w="0" w:type="auto"/>
          </w:tcPr>
          <w:p w14:paraId="411FBC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Something else</w:t>
            </w:r>
          </w:p>
        </w:tc>
        <w:tc>
          <w:tcPr>
            <w:tcW w:w="0" w:type="auto"/>
          </w:tcPr>
          <w:p w14:paraId="79957B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76AF00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32B671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1C34DF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0" w:type="auto"/>
          </w:tcPr>
          <w:p w14:paraId="337F89A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513" w:type="dxa"/>
          </w:tcPr>
          <w:p w14:paraId="3ECF82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39D373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25D2645" w14:textId="77777777" w:rsidTr="00FF7F22">
        <w:trPr>
          <w:jc w:val="center"/>
        </w:trPr>
        <w:tc>
          <w:tcPr>
            <w:tcW w:w="0" w:type="auto"/>
          </w:tcPr>
          <w:p w14:paraId="107BD4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Nothing in particular</w:t>
            </w:r>
          </w:p>
        </w:tc>
        <w:tc>
          <w:tcPr>
            <w:tcW w:w="0" w:type="auto"/>
          </w:tcPr>
          <w:p w14:paraId="7980DD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0" w:type="auto"/>
          </w:tcPr>
          <w:p w14:paraId="5FBA21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0" w:type="auto"/>
          </w:tcPr>
          <w:p w14:paraId="0298DA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tcPr>
          <w:p w14:paraId="3D0FB2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tcPr>
          <w:p w14:paraId="1E2EC8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513" w:type="dxa"/>
          </w:tcPr>
          <w:p w14:paraId="03CA4D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280" w:type="dxa"/>
          </w:tcPr>
          <w:p w14:paraId="03161C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r>
      <w:tr w:rsidR="007E2376" w:rsidRPr="00DE6C92" w14:paraId="7E7B5A99" w14:textId="77777777" w:rsidTr="00FF7F22">
        <w:trPr>
          <w:jc w:val="center"/>
        </w:trPr>
        <w:tc>
          <w:tcPr>
            <w:tcW w:w="0" w:type="auto"/>
          </w:tcPr>
          <w:p w14:paraId="4A91E7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Christian</w:t>
            </w:r>
          </w:p>
        </w:tc>
        <w:tc>
          <w:tcPr>
            <w:tcW w:w="0" w:type="auto"/>
          </w:tcPr>
          <w:p w14:paraId="5A693B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tcPr>
          <w:p w14:paraId="1219CB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tcPr>
          <w:p w14:paraId="02A272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0" w:type="auto"/>
          </w:tcPr>
          <w:p w14:paraId="2D0FA4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tcPr>
          <w:p w14:paraId="4C396D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513" w:type="dxa"/>
          </w:tcPr>
          <w:p w14:paraId="523843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80" w:type="dxa"/>
          </w:tcPr>
          <w:p w14:paraId="5379B0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r>
      <w:tr w:rsidR="007E2376" w:rsidRPr="00DE6C92" w14:paraId="215738D5" w14:textId="77777777" w:rsidTr="00FF7F22">
        <w:trPr>
          <w:jc w:val="center"/>
        </w:trPr>
        <w:tc>
          <w:tcPr>
            <w:tcW w:w="0" w:type="auto"/>
          </w:tcPr>
          <w:p w14:paraId="5D4F8E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Unitarian</w:t>
            </w:r>
          </w:p>
        </w:tc>
        <w:tc>
          <w:tcPr>
            <w:tcW w:w="0" w:type="auto"/>
          </w:tcPr>
          <w:p w14:paraId="501C91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730723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73F1BD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1C0A72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57CC18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4BE4DC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80" w:type="dxa"/>
          </w:tcPr>
          <w:p w14:paraId="25D96D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7175EB2" w14:textId="77777777" w:rsidTr="00FF7F22">
        <w:trPr>
          <w:jc w:val="center"/>
        </w:trPr>
        <w:tc>
          <w:tcPr>
            <w:tcW w:w="0" w:type="auto"/>
          </w:tcPr>
          <w:p w14:paraId="2A2BFC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Don't know</w:t>
            </w:r>
          </w:p>
        </w:tc>
        <w:tc>
          <w:tcPr>
            <w:tcW w:w="0" w:type="auto"/>
          </w:tcPr>
          <w:p w14:paraId="748477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18E57D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370CF5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072DC4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tcPr>
          <w:p w14:paraId="01D498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53EC6F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80" w:type="dxa"/>
          </w:tcPr>
          <w:p w14:paraId="30812F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2953E44" w14:textId="77777777" w:rsidTr="00FF7F22">
        <w:trPr>
          <w:jc w:val="center"/>
        </w:trPr>
        <w:tc>
          <w:tcPr>
            <w:tcW w:w="0" w:type="auto"/>
          </w:tcPr>
          <w:p w14:paraId="0698D2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Refused</w:t>
            </w:r>
          </w:p>
        </w:tc>
        <w:tc>
          <w:tcPr>
            <w:tcW w:w="0" w:type="auto"/>
          </w:tcPr>
          <w:p w14:paraId="2FC481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0" w:type="auto"/>
          </w:tcPr>
          <w:p w14:paraId="20A84A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tcPr>
          <w:p w14:paraId="7331F8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0" w:type="auto"/>
          </w:tcPr>
          <w:p w14:paraId="5F0835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tcPr>
          <w:p w14:paraId="58FDDA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13" w:type="dxa"/>
          </w:tcPr>
          <w:p w14:paraId="1DB4FE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80" w:type="dxa"/>
          </w:tcPr>
          <w:p w14:paraId="438BBB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12829989" w14:textId="77777777" w:rsidR="00385FF7" w:rsidRDefault="00385FF7"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p>
    <w:p w14:paraId="3748E6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sidRPr="00DE6C92">
        <w:rPr>
          <w:rFonts w:ascii="Georgia" w:hAnsi="Georgia"/>
          <w:b/>
          <w:sz w:val="22"/>
          <w:szCs w:val="22"/>
        </w:rPr>
        <w:tab/>
        <w:t>(Asked of total Latinos who say their religion is something else, DK, Ref; n =50; Native Born n = 23; Foreign Born n = 27; FB – U.S. citizen = 9; FB – legal resident = 3; FB – not citizen &amp; not legal resident = 5; Registered voter = 14)</w:t>
      </w:r>
    </w:p>
    <w:p w14:paraId="02C54B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857" w:hanging="857"/>
        <w:rPr>
          <w:rFonts w:ascii="Georgia" w:hAnsi="Georgia"/>
          <w:sz w:val="22"/>
          <w:szCs w:val="22"/>
        </w:rPr>
      </w:pPr>
      <w:r w:rsidRPr="00DE6C92">
        <w:rPr>
          <w:rFonts w:ascii="Georgia" w:hAnsi="Georgia"/>
          <w:sz w:val="22"/>
          <w:szCs w:val="22"/>
        </w:rPr>
        <w:tab/>
        <w:t>91a.</w:t>
      </w:r>
      <w:r w:rsidRPr="00DE6C92">
        <w:rPr>
          <w:rFonts w:ascii="Georgia" w:hAnsi="Georgia"/>
          <w:sz w:val="22"/>
          <w:szCs w:val="22"/>
        </w:rPr>
        <w:tab/>
        <w:t xml:space="preserve">Do you think of yourself as a Christian or not? </w:t>
      </w:r>
    </w:p>
    <w:p w14:paraId="65FD3E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857" w:hanging="857"/>
        <w:rPr>
          <w:rFonts w:ascii="Georgia" w:hAnsi="Georgia"/>
          <w:b/>
          <w:sz w:val="22"/>
          <w:szCs w:val="22"/>
        </w:rPr>
      </w:pPr>
    </w:p>
    <w:tbl>
      <w:tblPr>
        <w:tblW w:w="8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6"/>
        <w:gridCol w:w="1080"/>
        <w:gridCol w:w="990"/>
        <w:gridCol w:w="1530"/>
        <w:gridCol w:w="1295"/>
      </w:tblGrid>
      <w:tr w:rsidR="007E2376" w:rsidRPr="00DE6C92" w14:paraId="10D48FE2" w14:textId="77777777" w:rsidTr="007E2376">
        <w:trPr>
          <w:jc w:val="center"/>
        </w:trPr>
        <w:tc>
          <w:tcPr>
            <w:tcW w:w="3816" w:type="dxa"/>
            <w:shd w:val="clear" w:color="auto" w:fill="C0C0C0"/>
          </w:tcPr>
          <w:p w14:paraId="3F5931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080" w:type="dxa"/>
            <w:shd w:val="clear" w:color="auto" w:fill="C0C0C0"/>
            <w:vAlign w:val="bottom"/>
          </w:tcPr>
          <w:p w14:paraId="5BCB4D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vAlign w:val="bottom"/>
          </w:tcPr>
          <w:p w14:paraId="2167A0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1F8AF9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95" w:type="dxa"/>
            <w:shd w:val="clear" w:color="auto" w:fill="C0C0C0"/>
          </w:tcPr>
          <w:p w14:paraId="317FD9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3CC0265" w14:textId="77777777" w:rsidTr="007E2376">
        <w:trPr>
          <w:jc w:val="center"/>
        </w:trPr>
        <w:tc>
          <w:tcPr>
            <w:tcW w:w="3816" w:type="dxa"/>
          </w:tcPr>
          <w:p w14:paraId="45A079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080" w:type="dxa"/>
          </w:tcPr>
          <w:p w14:paraId="386FE5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990" w:type="dxa"/>
          </w:tcPr>
          <w:p w14:paraId="37D4C2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530" w:type="dxa"/>
          </w:tcPr>
          <w:p w14:paraId="783EA5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95" w:type="dxa"/>
          </w:tcPr>
          <w:p w14:paraId="165FC9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r>
      <w:tr w:rsidR="007E2376" w:rsidRPr="00DE6C92" w14:paraId="48ED8B50" w14:textId="77777777" w:rsidTr="007E2376">
        <w:trPr>
          <w:jc w:val="center"/>
        </w:trPr>
        <w:tc>
          <w:tcPr>
            <w:tcW w:w="3816" w:type="dxa"/>
          </w:tcPr>
          <w:p w14:paraId="7484E4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080" w:type="dxa"/>
          </w:tcPr>
          <w:p w14:paraId="294321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990" w:type="dxa"/>
          </w:tcPr>
          <w:p w14:paraId="0F7068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530" w:type="dxa"/>
          </w:tcPr>
          <w:p w14:paraId="665B6C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5C6279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r>
      <w:tr w:rsidR="007E2376" w:rsidRPr="00DE6C92" w14:paraId="782DCF81" w14:textId="77777777" w:rsidTr="007E2376">
        <w:trPr>
          <w:jc w:val="center"/>
        </w:trPr>
        <w:tc>
          <w:tcPr>
            <w:tcW w:w="3816" w:type="dxa"/>
          </w:tcPr>
          <w:p w14:paraId="5C0657B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080" w:type="dxa"/>
          </w:tcPr>
          <w:p w14:paraId="7A5F4D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990" w:type="dxa"/>
          </w:tcPr>
          <w:p w14:paraId="352C77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530" w:type="dxa"/>
          </w:tcPr>
          <w:p w14:paraId="05F5E6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95" w:type="dxa"/>
          </w:tcPr>
          <w:p w14:paraId="458772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r>
      <w:tr w:rsidR="007E2376" w:rsidRPr="00DE6C92" w14:paraId="7E6926E2" w14:textId="77777777" w:rsidTr="007E2376">
        <w:trPr>
          <w:jc w:val="center"/>
        </w:trPr>
        <w:tc>
          <w:tcPr>
            <w:tcW w:w="3816" w:type="dxa"/>
          </w:tcPr>
          <w:p w14:paraId="107E6F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080" w:type="dxa"/>
          </w:tcPr>
          <w:p w14:paraId="5D9090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990" w:type="dxa"/>
          </w:tcPr>
          <w:p w14:paraId="0DF240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530" w:type="dxa"/>
          </w:tcPr>
          <w:p w14:paraId="21A12D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3F6771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r>
      <w:tr w:rsidR="007E2376" w:rsidRPr="00DE6C92" w14:paraId="358D9572" w14:textId="77777777" w:rsidTr="007E2376">
        <w:trPr>
          <w:jc w:val="center"/>
        </w:trPr>
        <w:tc>
          <w:tcPr>
            <w:tcW w:w="3816" w:type="dxa"/>
          </w:tcPr>
          <w:p w14:paraId="2305B5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080" w:type="dxa"/>
          </w:tcPr>
          <w:p w14:paraId="2D118E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90" w:type="dxa"/>
          </w:tcPr>
          <w:p w14:paraId="158B0C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73</w:t>
            </w:r>
          </w:p>
        </w:tc>
        <w:tc>
          <w:tcPr>
            <w:tcW w:w="1530" w:type="dxa"/>
          </w:tcPr>
          <w:p w14:paraId="1267E5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295" w:type="dxa"/>
          </w:tcPr>
          <w:p w14:paraId="36E977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F6928A8" w14:textId="77777777" w:rsidTr="007E2376">
        <w:trPr>
          <w:jc w:val="center"/>
        </w:trPr>
        <w:tc>
          <w:tcPr>
            <w:tcW w:w="3816" w:type="dxa"/>
          </w:tcPr>
          <w:p w14:paraId="13AB14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080" w:type="dxa"/>
          </w:tcPr>
          <w:p w14:paraId="2544F7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990" w:type="dxa"/>
          </w:tcPr>
          <w:p w14:paraId="61DDB4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530" w:type="dxa"/>
          </w:tcPr>
          <w:p w14:paraId="1160D0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4A385D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r>
      <w:tr w:rsidR="007E2376" w:rsidRPr="00DE6C92" w14:paraId="72A76D76" w14:textId="77777777" w:rsidTr="007E2376">
        <w:trPr>
          <w:jc w:val="center"/>
        </w:trPr>
        <w:tc>
          <w:tcPr>
            <w:tcW w:w="3816" w:type="dxa"/>
          </w:tcPr>
          <w:p w14:paraId="3049B7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080" w:type="dxa"/>
          </w:tcPr>
          <w:p w14:paraId="17196C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990" w:type="dxa"/>
          </w:tcPr>
          <w:p w14:paraId="4558CB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530" w:type="dxa"/>
          </w:tcPr>
          <w:p w14:paraId="7A7EFC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95" w:type="dxa"/>
          </w:tcPr>
          <w:p w14:paraId="74A82B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r>
    </w:tbl>
    <w:p w14:paraId="1C1F40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857" w:hanging="857"/>
        <w:rPr>
          <w:rFonts w:ascii="Georgia" w:hAnsi="Georgia"/>
          <w:b/>
          <w:sz w:val="22"/>
          <w:szCs w:val="22"/>
        </w:rPr>
      </w:pPr>
    </w:p>
    <w:p w14:paraId="75F1B9BC" w14:textId="77777777" w:rsidR="00385FF7"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sidRPr="00DE6C92">
        <w:rPr>
          <w:rFonts w:ascii="Georgia" w:hAnsi="Georgia"/>
          <w:b/>
          <w:sz w:val="22"/>
          <w:szCs w:val="22"/>
        </w:rPr>
        <w:tab/>
      </w:r>
    </w:p>
    <w:p w14:paraId="556F483F" w14:textId="77777777" w:rsidR="00385FF7" w:rsidRDefault="00385FF7">
      <w:pPr>
        <w:rPr>
          <w:rFonts w:ascii="Georgia" w:hAnsi="Georgia"/>
          <w:b/>
          <w:sz w:val="22"/>
          <w:szCs w:val="22"/>
        </w:rPr>
      </w:pPr>
      <w:r>
        <w:rPr>
          <w:rFonts w:ascii="Georgia" w:hAnsi="Georgia"/>
          <w:b/>
          <w:sz w:val="22"/>
          <w:szCs w:val="22"/>
        </w:rPr>
        <w:br w:type="page"/>
      </w:r>
    </w:p>
    <w:p w14:paraId="293388E8" w14:textId="77777777" w:rsidR="007E2376" w:rsidRPr="00DE6C92" w:rsidRDefault="00EF10E1"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Pr>
          <w:rFonts w:ascii="Georgia" w:hAnsi="Georgia"/>
          <w:b/>
          <w:sz w:val="22"/>
          <w:szCs w:val="22"/>
        </w:rPr>
        <w:tab/>
      </w:r>
      <w:r w:rsidR="007E2376" w:rsidRPr="00DE6C92">
        <w:rPr>
          <w:rFonts w:ascii="Georgia" w:hAnsi="Georgia"/>
          <w:b/>
          <w:sz w:val="22"/>
          <w:szCs w:val="22"/>
        </w:rPr>
        <w:t>(Asked of total Latinos who are Christian or think of themselves as Christian; n =1,036; Native Born n = 397; Foreign Born n = 639; FB – U.S. citizen = 259; FB – legal resident = 240; FB – not citizen &amp; not legal resident = 125; Registered voter = 473)</w:t>
      </w:r>
    </w:p>
    <w:p w14:paraId="3917F4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91b.</w:t>
      </w:r>
      <w:r w:rsidRPr="00DE6C92">
        <w:rPr>
          <w:rFonts w:ascii="Georgia" w:hAnsi="Georgia"/>
          <w:sz w:val="22"/>
          <w:szCs w:val="22"/>
        </w:rPr>
        <w:tab/>
        <w:t>Would you describe yourself as a “born-again” or evangelical Christian, or not?</w:t>
      </w:r>
    </w:p>
    <w:p w14:paraId="671D62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tbl>
      <w:tblPr>
        <w:tblW w:w="8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6"/>
        <w:gridCol w:w="1080"/>
        <w:gridCol w:w="990"/>
        <w:gridCol w:w="1530"/>
        <w:gridCol w:w="1295"/>
      </w:tblGrid>
      <w:tr w:rsidR="007E2376" w:rsidRPr="00DE6C92" w14:paraId="5792DFC3" w14:textId="77777777" w:rsidTr="007E2376">
        <w:trPr>
          <w:jc w:val="center"/>
        </w:trPr>
        <w:tc>
          <w:tcPr>
            <w:tcW w:w="3816" w:type="dxa"/>
            <w:shd w:val="clear" w:color="auto" w:fill="C0C0C0"/>
          </w:tcPr>
          <w:p w14:paraId="6D5A85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080" w:type="dxa"/>
            <w:shd w:val="clear" w:color="auto" w:fill="C0C0C0"/>
            <w:vAlign w:val="bottom"/>
          </w:tcPr>
          <w:p w14:paraId="44B6D3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w:t>
            </w:r>
          </w:p>
        </w:tc>
        <w:tc>
          <w:tcPr>
            <w:tcW w:w="990" w:type="dxa"/>
            <w:shd w:val="clear" w:color="auto" w:fill="C0C0C0"/>
            <w:vAlign w:val="bottom"/>
          </w:tcPr>
          <w:p w14:paraId="34E71F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1530" w:type="dxa"/>
            <w:shd w:val="clear" w:color="auto" w:fill="C0C0C0"/>
          </w:tcPr>
          <w:p w14:paraId="21B36A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295" w:type="dxa"/>
            <w:shd w:val="clear" w:color="auto" w:fill="C0C0C0"/>
          </w:tcPr>
          <w:p w14:paraId="7AF657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7BAE9531" w14:textId="77777777" w:rsidTr="007E2376">
        <w:trPr>
          <w:jc w:val="center"/>
        </w:trPr>
        <w:tc>
          <w:tcPr>
            <w:tcW w:w="3816" w:type="dxa"/>
          </w:tcPr>
          <w:p w14:paraId="389F0D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080" w:type="dxa"/>
          </w:tcPr>
          <w:p w14:paraId="48D913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990" w:type="dxa"/>
          </w:tcPr>
          <w:p w14:paraId="4ADB5C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530" w:type="dxa"/>
          </w:tcPr>
          <w:p w14:paraId="5C70C2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295" w:type="dxa"/>
          </w:tcPr>
          <w:p w14:paraId="6CD327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FFC1E5C" w14:textId="77777777" w:rsidTr="007E2376">
        <w:trPr>
          <w:jc w:val="center"/>
        </w:trPr>
        <w:tc>
          <w:tcPr>
            <w:tcW w:w="3816" w:type="dxa"/>
          </w:tcPr>
          <w:p w14:paraId="739E75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080" w:type="dxa"/>
          </w:tcPr>
          <w:p w14:paraId="211672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990" w:type="dxa"/>
          </w:tcPr>
          <w:p w14:paraId="753EF8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530" w:type="dxa"/>
          </w:tcPr>
          <w:p w14:paraId="0BCCE1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95" w:type="dxa"/>
          </w:tcPr>
          <w:p w14:paraId="4DF235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498D8DE" w14:textId="77777777" w:rsidTr="007E2376">
        <w:trPr>
          <w:jc w:val="center"/>
        </w:trPr>
        <w:tc>
          <w:tcPr>
            <w:tcW w:w="3816" w:type="dxa"/>
          </w:tcPr>
          <w:p w14:paraId="662590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080" w:type="dxa"/>
          </w:tcPr>
          <w:p w14:paraId="4A2954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c>
          <w:tcPr>
            <w:tcW w:w="990" w:type="dxa"/>
          </w:tcPr>
          <w:p w14:paraId="2E9552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530" w:type="dxa"/>
          </w:tcPr>
          <w:p w14:paraId="3194F5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95" w:type="dxa"/>
          </w:tcPr>
          <w:p w14:paraId="3AA5C5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983C2EB" w14:textId="77777777" w:rsidTr="007E2376">
        <w:trPr>
          <w:jc w:val="center"/>
        </w:trPr>
        <w:tc>
          <w:tcPr>
            <w:tcW w:w="3816" w:type="dxa"/>
          </w:tcPr>
          <w:p w14:paraId="76C46E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080" w:type="dxa"/>
          </w:tcPr>
          <w:p w14:paraId="68E04F5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990" w:type="dxa"/>
          </w:tcPr>
          <w:p w14:paraId="005197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1530" w:type="dxa"/>
          </w:tcPr>
          <w:p w14:paraId="553D28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95" w:type="dxa"/>
          </w:tcPr>
          <w:p w14:paraId="265016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BBD13CD" w14:textId="77777777" w:rsidTr="007E2376">
        <w:trPr>
          <w:jc w:val="center"/>
        </w:trPr>
        <w:tc>
          <w:tcPr>
            <w:tcW w:w="3816" w:type="dxa"/>
          </w:tcPr>
          <w:p w14:paraId="7ED98E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080" w:type="dxa"/>
          </w:tcPr>
          <w:p w14:paraId="7B4862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990" w:type="dxa"/>
          </w:tcPr>
          <w:p w14:paraId="22E793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530" w:type="dxa"/>
          </w:tcPr>
          <w:p w14:paraId="2905ED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295" w:type="dxa"/>
          </w:tcPr>
          <w:p w14:paraId="6369C5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AB96935" w14:textId="77777777" w:rsidTr="007E2376">
        <w:trPr>
          <w:jc w:val="center"/>
        </w:trPr>
        <w:tc>
          <w:tcPr>
            <w:tcW w:w="3816" w:type="dxa"/>
          </w:tcPr>
          <w:p w14:paraId="4FAD86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080" w:type="dxa"/>
          </w:tcPr>
          <w:p w14:paraId="4F1C0C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990" w:type="dxa"/>
          </w:tcPr>
          <w:p w14:paraId="0211BA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50</w:t>
            </w:r>
          </w:p>
        </w:tc>
        <w:tc>
          <w:tcPr>
            <w:tcW w:w="1530" w:type="dxa"/>
          </w:tcPr>
          <w:p w14:paraId="7D3BCE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95" w:type="dxa"/>
          </w:tcPr>
          <w:p w14:paraId="7A7BCE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23F5430" w14:textId="77777777" w:rsidTr="007E2376">
        <w:trPr>
          <w:jc w:val="center"/>
        </w:trPr>
        <w:tc>
          <w:tcPr>
            <w:tcW w:w="3816" w:type="dxa"/>
          </w:tcPr>
          <w:p w14:paraId="360615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080" w:type="dxa"/>
          </w:tcPr>
          <w:p w14:paraId="226A5A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990" w:type="dxa"/>
          </w:tcPr>
          <w:p w14:paraId="6517D15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530" w:type="dxa"/>
          </w:tcPr>
          <w:p w14:paraId="5DC77A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95" w:type="dxa"/>
          </w:tcPr>
          <w:p w14:paraId="48B491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628D8A1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i/>
          <w:sz w:val="22"/>
          <w:szCs w:val="22"/>
        </w:rPr>
      </w:pPr>
    </w:p>
    <w:p w14:paraId="6AF811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b/>
          <w:sz w:val="22"/>
          <w:szCs w:val="22"/>
        </w:rPr>
      </w:pPr>
      <w:r w:rsidRPr="00DE6C92">
        <w:rPr>
          <w:rFonts w:ascii="Georgia" w:hAnsi="Georgia"/>
          <w:sz w:val="22"/>
          <w:szCs w:val="22"/>
        </w:rPr>
        <w:tab/>
      </w:r>
      <w:r w:rsidRPr="00DE6C92">
        <w:rPr>
          <w:rFonts w:ascii="Georgia" w:hAnsi="Georgia"/>
          <w:b/>
          <w:sz w:val="22"/>
          <w:szCs w:val="22"/>
        </w:rPr>
        <w:t>90/91a/91b.</w:t>
      </w:r>
      <w:r w:rsidRPr="00DE6C92">
        <w:rPr>
          <w:rFonts w:ascii="Georgia" w:hAnsi="Georgia"/>
          <w:b/>
          <w:sz w:val="22"/>
          <w:szCs w:val="22"/>
        </w:rPr>
        <w:tab/>
        <w:t>Combination Table</w:t>
      </w:r>
    </w:p>
    <w:p w14:paraId="49BFEC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b/>
          <w:sz w:val="22"/>
          <w:szCs w:val="22"/>
        </w:rPr>
      </w:pP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0"/>
        <w:gridCol w:w="801"/>
        <w:gridCol w:w="948"/>
        <w:gridCol w:w="1101"/>
        <w:gridCol w:w="970"/>
        <w:gridCol w:w="1158"/>
        <w:gridCol w:w="1158"/>
        <w:gridCol w:w="1507"/>
      </w:tblGrid>
      <w:tr w:rsidR="007E2376" w:rsidRPr="00DE6C92" w14:paraId="3ED5AEB9" w14:textId="77777777" w:rsidTr="00FF7F22">
        <w:trPr>
          <w:jc w:val="center"/>
        </w:trPr>
        <w:tc>
          <w:tcPr>
            <w:tcW w:w="2720" w:type="dxa"/>
            <w:shd w:val="clear" w:color="auto" w:fill="BFBFBF"/>
          </w:tcPr>
          <w:p w14:paraId="62D3E1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0" w:type="auto"/>
            <w:shd w:val="clear" w:color="auto" w:fill="BFBFBF"/>
            <w:vAlign w:val="bottom"/>
          </w:tcPr>
          <w:p w14:paraId="7591CC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553B5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c>
          <w:tcPr>
            <w:tcW w:w="0" w:type="auto"/>
            <w:shd w:val="clear" w:color="auto" w:fill="BFBFBF"/>
            <w:vAlign w:val="bottom"/>
          </w:tcPr>
          <w:p w14:paraId="275AEB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Native Born</w:t>
            </w:r>
          </w:p>
        </w:tc>
        <w:tc>
          <w:tcPr>
            <w:tcW w:w="0" w:type="auto"/>
            <w:shd w:val="clear" w:color="auto" w:fill="BFBFBF"/>
            <w:vAlign w:val="bottom"/>
          </w:tcPr>
          <w:p w14:paraId="660D1B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Foreign Born</w:t>
            </w:r>
          </w:p>
        </w:tc>
        <w:tc>
          <w:tcPr>
            <w:tcW w:w="0" w:type="auto"/>
            <w:shd w:val="clear" w:color="auto" w:fill="BFBFBF"/>
            <w:vAlign w:val="bottom"/>
          </w:tcPr>
          <w:p w14:paraId="1FE421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U.S. citizen</w:t>
            </w:r>
          </w:p>
        </w:tc>
        <w:tc>
          <w:tcPr>
            <w:tcW w:w="0" w:type="auto"/>
            <w:shd w:val="clear" w:color="auto" w:fill="BFBFBF"/>
            <w:vAlign w:val="bottom"/>
          </w:tcPr>
          <w:p w14:paraId="0DF10F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legal resident</w:t>
            </w:r>
          </w:p>
        </w:tc>
        <w:tc>
          <w:tcPr>
            <w:tcW w:w="0" w:type="auto"/>
            <w:shd w:val="clear" w:color="auto" w:fill="BFBFBF"/>
            <w:vAlign w:val="bottom"/>
          </w:tcPr>
          <w:p w14:paraId="73F19E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not citizen &amp; not legal resident</w:t>
            </w:r>
          </w:p>
        </w:tc>
        <w:tc>
          <w:tcPr>
            <w:tcW w:w="1507" w:type="dxa"/>
            <w:shd w:val="clear" w:color="auto" w:fill="BFBFBF"/>
            <w:vAlign w:val="bottom"/>
          </w:tcPr>
          <w:p w14:paraId="174B4D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Registered voter</w:t>
            </w:r>
          </w:p>
        </w:tc>
      </w:tr>
      <w:tr w:rsidR="007E2376" w:rsidRPr="00DE6C92" w14:paraId="5D5BF282" w14:textId="77777777" w:rsidTr="00FF7F22">
        <w:trPr>
          <w:jc w:val="center"/>
        </w:trPr>
        <w:tc>
          <w:tcPr>
            <w:tcW w:w="2720" w:type="dxa"/>
            <w:vAlign w:val="center"/>
          </w:tcPr>
          <w:p w14:paraId="269CD2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Christian (NET)</w:t>
            </w:r>
          </w:p>
        </w:tc>
        <w:tc>
          <w:tcPr>
            <w:tcW w:w="0" w:type="auto"/>
            <w:vAlign w:val="center"/>
          </w:tcPr>
          <w:p w14:paraId="693573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82</w:t>
            </w:r>
          </w:p>
        </w:tc>
        <w:tc>
          <w:tcPr>
            <w:tcW w:w="0" w:type="auto"/>
            <w:vAlign w:val="center"/>
          </w:tcPr>
          <w:p w14:paraId="429850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0" w:type="auto"/>
            <w:vAlign w:val="center"/>
          </w:tcPr>
          <w:p w14:paraId="684471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0" w:type="auto"/>
            <w:vAlign w:val="center"/>
          </w:tcPr>
          <w:p w14:paraId="24BE11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86</w:t>
            </w:r>
          </w:p>
        </w:tc>
        <w:tc>
          <w:tcPr>
            <w:tcW w:w="0" w:type="auto"/>
            <w:vAlign w:val="center"/>
          </w:tcPr>
          <w:p w14:paraId="2AA484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0" w:type="auto"/>
            <w:vAlign w:val="center"/>
          </w:tcPr>
          <w:p w14:paraId="04873D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88</w:t>
            </w:r>
          </w:p>
        </w:tc>
        <w:tc>
          <w:tcPr>
            <w:tcW w:w="1507" w:type="dxa"/>
            <w:vAlign w:val="center"/>
          </w:tcPr>
          <w:p w14:paraId="53401B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82</w:t>
            </w:r>
          </w:p>
        </w:tc>
      </w:tr>
      <w:tr w:rsidR="007E2376" w:rsidRPr="00DE6C92" w14:paraId="104E1CCB" w14:textId="77777777" w:rsidTr="00FF7F22">
        <w:trPr>
          <w:jc w:val="center"/>
        </w:trPr>
        <w:tc>
          <w:tcPr>
            <w:tcW w:w="2720" w:type="dxa"/>
            <w:vAlign w:val="center"/>
          </w:tcPr>
          <w:p w14:paraId="2B7345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Protestant</w:t>
            </w:r>
          </w:p>
        </w:tc>
        <w:tc>
          <w:tcPr>
            <w:tcW w:w="0" w:type="auto"/>
            <w:vAlign w:val="center"/>
          </w:tcPr>
          <w:p w14:paraId="002D36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0" w:type="auto"/>
            <w:vAlign w:val="center"/>
          </w:tcPr>
          <w:p w14:paraId="6190B5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0" w:type="auto"/>
            <w:vAlign w:val="center"/>
          </w:tcPr>
          <w:p w14:paraId="078ECF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0" w:type="auto"/>
            <w:vAlign w:val="center"/>
          </w:tcPr>
          <w:p w14:paraId="0CADFE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vAlign w:val="center"/>
          </w:tcPr>
          <w:p w14:paraId="0A08A3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0" w:type="auto"/>
            <w:vAlign w:val="center"/>
          </w:tcPr>
          <w:p w14:paraId="087278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507" w:type="dxa"/>
            <w:vAlign w:val="center"/>
          </w:tcPr>
          <w:p w14:paraId="2A7CC9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r>
      <w:tr w:rsidR="007E2376" w:rsidRPr="00DE6C92" w14:paraId="3F140B0C" w14:textId="77777777" w:rsidTr="00FF7F22">
        <w:trPr>
          <w:jc w:val="center"/>
        </w:trPr>
        <w:tc>
          <w:tcPr>
            <w:tcW w:w="2720" w:type="dxa"/>
            <w:vAlign w:val="center"/>
          </w:tcPr>
          <w:p w14:paraId="1FB34C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Evangelical</w:t>
            </w:r>
          </w:p>
        </w:tc>
        <w:tc>
          <w:tcPr>
            <w:tcW w:w="0" w:type="auto"/>
            <w:vAlign w:val="center"/>
          </w:tcPr>
          <w:p w14:paraId="3C7939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vAlign w:val="center"/>
          </w:tcPr>
          <w:p w14:paraId="11B13E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vAlign w:val="center"/>
          </w:tcPr>
          <w:p w14:paraId="57B4AD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0" w:type="auto"/>
            <w:vAlign w:val="center"/>
          </w:tcPr>
          <w:p w14:paraId="4981E8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vAlign w:val="center"/>
          </w:tcPr>
          <w:p w14:paraId="17B954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vAlign w:val="center"/>
          </w:tcPr>
          <w:p w14:paraId="3BF4F2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507" w:type="dxa"/>
            <w:vAlign w:val="center"/>
          </w:tcPr>
          <w:p w14:paraId="3F085E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r>
      <w:tr w:rsidR="007E2376" w:rsidRPr="00DE6C92" w14:paraId="576AEE5D" w14:textId="77777777" w:rsidTr="00FF7F22">
        <w:trPr>
          <w:jc w:val="center"/>
        </w:trPr>
        <w:tc>
          <w:tcPr>
            <w:tcW w:w="2720" w:type="dxa"/>
            <w:vAlign w:val="center"/>
          </w:tcPr>
          <w:p w14:paraId="7EF8B0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Non-evangelical</w:t>
            </w:r>
          </w:p>
        </w:tc>
        <w:tc>
          <w:tcPr>
            <w:tcW w:w="0" w:type="auto"/>
            <w:vAlign w:val="center"/>
          </w:tcPr>
          <w:p w14:paraId="25A113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0" w:type="auto"/>
            <w:vAlign w:val="center"/>
          </w:tcPr>
          <w:p w14:paraId="2F6D9C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0" w:type="auto"/>
            <w:vAlign w:val="center"/>
          </w:tcPr>
          <w:p w14:paraId="1B098C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vAlign w:val="center"/>
          </w:tcPr>
          <w:p w14:paraId="586C41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0" w:type="auto"/>
            <w:vAlign w:val="center"/>
          </w:tcPr>
          <w:p w14:paraId="4C0C98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vAlign w:val="center"/>
          </w:tcPr>
          <w:p w14:paraId="1A4F32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07" w:type="dxa"/>
            <w:vAlign w:val="center"/>
          </w:tcPr>
          <w:p w14:paraId="6B3E7D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r>
      <w:tr w:rsidR="007E2376" w:rsidRPr="00DE6C92" w14:paraId="6B1665AE" w14:textId="77777777" w:rsidTr="00FF7F22">
        <w:trPr>
          <w:jc w:val="center"/>
        </w:trPr>
        <w:tc>
          <w:tcPr>
            <w:tcW w:w="2720" w:type="dxa"/>
            <w:vAlign w:val="center"/>
          </w:tcPr>
          <w:p w14:paraId="3C4747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Roman Catholic</w:t>
            </w:r>
          </w:p>
        </w:tc>
        <w:tc>
          <w:tcPr>
            <w:tcW w:w="0" w:type="auto"/>
            <w:vAlign w:val="center"/>
          </w:tcPr>
          <w:p w14:paraId="159CE0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0" w:type="auto"/>
            <w:vAlign w:val="center"/>
          </w:tcPr>
          <w:p w14:paraId="3E6021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w:t>
            </w:r>
          </w:p>
        </w:tc>
        <w:tc>
          <w:tcPr>
            <w:tcW w:w="0" w:type="auto"/>
            <w:vAlign w:val="center"/>
          </w:tcPr>
          <w:p w14:paraId="08F0F0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0" w:type="auto"/>
            <w:vAlign w:val="center"/>
          </w:tcPr>
          <w:p w14:paraId="1E352A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68</w:t>
            </w:r>
          </w:p>
        </w:tc>
        <w:tc>
          <w:tcPr>
            <w:tcW w:w="0" w:type="auto"/>
            <w:vAlign w:val="center"/>
          </w:tcPr>
          <w:p w14:paraId="78BC1B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75</w:t>
            </w:r>
          </w:p>
        </w:tc>
        <w:tc>
          <w:tcPr>
            <w:tcW w:w="0" w:type="auto"/>
            <w:vAlign w:val="center"/>
          </w:tcPr>
          <w:p w14:paraId="6384CF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1507" w:type="dxa"/>
            <w:vAlign w:val="center"/>
          </w:tcPr>
          <w:p w14:paraId="7927132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r>
      <w:tr w:rsidR="007E2376" w:rsidRPr="00DE6C92" w14:paraId="2083FB68" w14:textId="77777777" w:rsidTr="00FF7F22">
        <w:trPr>
          <w:jc w:val="center"/>
        </w:trPr>
        <w:tc>
          <w:tcPr>
            <w:tcW w:w="2720" w:type="dxa"/>
            <w:vAlign w:val="center"/>
          </w:tcPr>
          <w:p w14:paraId="5547AC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Evangelical</w:t>
            </w:r>
          </w:p>
        </w:tc>
        <w:tc>
          <w:tcPr>
            <w:tcW w:w="0" w:type="auto"/>
            <w:vAlign w:val="center"/>
          </w:tcPr>
          <w:p w14:paraId="39A392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0" w:type="auto"/>
            <w:vAlign w:val="center"/>
          </w:tcPr>
          <w:p w14:paraId="532AE1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0" w:type="auto"/>
            <w:vAlign w:val="center"/>
          </w:tcPr>
          <w:p w14:paraId="2F15C9D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0" w:type="auto"/>
            <w:vAlign w:val="center"/>
          </w:tcPr>
          <w:p w14:paraId="71EE0B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0" w:type="auto"/>
            <w:vAlign w:val="center"/>
          </w:tcPr>
          <w:p w14:paraId="544ACC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0" w:type="auto"/>
            <w:vAlign w:val="center"/>
          </w:tcPr>
          <w:p w14:paraId="54A067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1507" w:type="dxa"/>
            <w:vAlign w:val="center"/>
          </w:tcPr>
          <w:p w14:paraId="28B0C5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r>
      <w:tr w:rsidR="007E2376" w:rsidRPr="00DE6C92" w14:paraId="3EABB9AE" w14:textId="77777777" w:rsidTr="00FF7F22">
        <w:trPr>
          <w:jc w:val="center"/>
        </w:trPr>
        <w:tc>
          <w:tcPr>
            <w:tcW w:w="2720" w:type="dxa"/>
            <w:vAlign w:val="center"/>
          </w:tcPr>
          <w:p w14:paraId="025098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Non-evangelical</w:t>
            </w:r>
          </w:p>
        </w:tc>
        <w:tc>
          <w:tcPr>
            <w:tcW w:w="0" w:type="auto"/>
            <w:vAlign w:val="center"/>
          </w:tcPr>
          <w:p w14:paraId="68F376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0" w:type="auto"/>
            <w:vAlign w:val="center"/>
          </w:tcPr>
          <w:p w14:paraId="5F0925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0" w:type="auto"/>
            <w:vAlign w:val="center"/>
          </w:tcPr>
          <w:p w14:paraId="7CFBA2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0" w:type="auto"/>
            <w:vAlign w:val="center"/>
          </w:tcPr>
          <w:p w14:paraId="5CA46C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0" w:type="auto"/>
            <w:vAlign w:val="center"/>
          </w:tcPr>
          <w:p w14:paraId="2AD6DD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0" w:type="auto"/>
            <w:vAlign w:val="center"/>
          </w:tcPr>
          <w:p w14:paraId="0FFB77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507" w:type="dxa"/>
            <w:vAlign w:val="center"/>
          </w:tcPr>
          <w:p w14:paraId="3D13E1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r>
      <w:tr w:rsidR="007E2376" w:rsidRPr="00DE6C92" w14:paraId="3BB63AF9" w14:textId="77777777" w:rsidTr="00FF7F22">
        <w:trPr>
          <w:jc w:val="center"/>
        </w:trPr>
        <w:tc>
          <w:tcPr>
            <w:tcW w:w="2720" w:type="dxa"/>
            <w:vAlign w:val="center"/>
          </w:tcPr>
          <w:p w14:paraId="5CFF2B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Other Christian</w:t>
            </w:r>
          </w:p>
        </w:tc>
        <w:tc>
          <w:tcPr>
            <w:tcW w:w="0" w:type="auto"/>
            <w:vAlign w:val="center"/>
          </w:tcPr>
          <w:p w14:paraId="443A0D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0" w:type="auto"/>
            <w:vAlign w:val="center"/>
          </w:tcPr>
          <w:p w14:paraId="0231D4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0" w:type="auto"/>
            <w:vAlign w:val="center"/>
          </w:tcPr>
          <w:p w14:paraId="4CA227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vAlign w:val="center"/>
          </w:tcPr>
          <w:p w14:paraId="03DE05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0" w:type="auto"/>
            <w:vAlign w:val="center"/>
          </w:tcPr>
          <w:p w14:paraId="778792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0" w:type="auto"/>
            <w:vAlign w:val="center"/>
          </w:tcPr>
          <w:p w14:paraId="26FB77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507" w:type="dxa"/>
            <w:vAlign w:val="center"/>
          </w:tcPr>
          <w:p w14:paraId="18276E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r>
      <w:tr w:rsidR="007E2376" w:rsidRPr="00DE6C92" w14:paraId="325464F9" w14:textId="77777777" w:rsidTr="00FF7F22">
        <w:trPr>
          <w:jc w:val="center"/>
        </w:trPr>
        <w:tc>
          <w:tcPr>
            <w:tcW w:w="2720" w:type="dxa"/>
            <w:vAlign w:val="center"/>
          </w:tcPr>
          <w:p w14:paraId="5901302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Evangelical</w:t>
            </w:r>
          </w:p>
        </w:tc>
        <w:tc>
          <w:tcPr>
            <w:tcW w:w="0" w:type="auto"/>
            <w:vAlign w:val="center"/>
          </w:tcPr>
          <w:p w14:paraId="1DA156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vAlign w:val="center"/>
          </w:tcPr>
          <w:p w14:paraId="5175FE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0" w:type="auto"/>
            <w:vAlign w:val="center"/>
          </w:tcPr>
          <w:p w14:paraId="36A808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vAlign w:val="center"/>
          </w:tcPr>
          <w:p w14:paraId="6750D2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vAlign w:val="center"/>
          </w:tcPr>
          <w:p w14:paraId="22BA40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0" w:type="auto"/>
            <w:vAlign w:val="center"/>
          </w:tcPr>
          <w:p w14:paraId="5E4A12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507" w:type="dxa"/>
            <w:vAlign w:val="center"/>
          </w:tcPr>
          <w:p w14:paraId="5ABA261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r>
      <w:tr w:rsidR="007E2376" w:rsidRPr="00DE6C92" w14:paraId="51885B70" w14:textId="77777777" w:rsidTr="00FF7F22">
        <w:trPr>
          <w:jc w:val="center"/>
        </w:trPr>
        <w:tc>
          <w:tcPr>
            <w:tcW w:w="2720" w:type="dxa"/>
            <w:vAlign w:val="center"/>
          </w:tcPr>
          <w:p w14:paraId="6AB280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Non-evangelical</w:t>
            </w:r>
          </w:p>
        </w:tc>
        <w:tc>
          <w:tcPr>
            <w:tcW w:w="0" w:type="auto"/>
            <w:vAlign w:val="center"/>
          </w:tcPr>
          <w:p w14:paraId="5D02D7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0" w:type="auto"/>
            <w:vAlign w:val="center"/>
          </w:tcPr>
          <w:p w14:paraId="50FF78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vAlign w:val="center"/>
          </w:tcPr>
          <w:p w14:paraId="73CF69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0" w:type="auto"/>
            <w:vAlign w:val="center"/>
          </w:tcPr>
          <w:p w14:paraId="7719C1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vAlign w:val="center"/>
          </w:tcPr>
          <w:p w14:paraId="323151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vAlign w:val="center"/>
          </w:tcPr>
          <w:p w14:paraId="2907E2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07" w:type="dxa"/>
            <w:vAlign w:val="center"/>
          </w:tcPr>
          <w:p w14:paraId="2E9627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3F7B9CD5" w14:textId="77777777" w:rsidTr="00FF7F22">
        <w:trPr>
          <w:jc w:val="center"/>
        </w:trPr>
        <w:tc>
          <w:tcPr>
            <w:tcW w:w="2720" w:type="dxa"/>
            <w:vAlign w:val="center"/>
          </w:tcPr>
          <w:p w14:paraId="7728CB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Jewish</w:t>
            </w:r>
          </w:p>
        </w:tc>
        <w:tc>
          <w:tcPr>
            <w:tcW w:w="0" w:type="auto"/>
            <w:vAlign w:val="center"/>
          </w:tcPr>
          <w:p w14:paraId="731A8C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5C8FF6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19FB61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5BE974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vAlign w:val="center"/>
          </w:tcPr>
          <w:p w14:paraId="262563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03642B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07" w:type="dxa"/>
            <w:vAlign w:val="center"/>
          </w:tcPr>
          <w:p w14:paraId="34F53E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E7901A4" w14:textId="77777777" w:rsidTr="00FF7F22">
        <w:trPr>
          <w:jc w:val="center"/>
        </w:trPr>
        <w:tc>
          <w:tcPr>
            <w:tcW w:w="2720" w:type="dxa"/>
            <w:vAlign w:val="center"/>
          </w:tcPr>
          <w:p w14:paraId="043C5A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Muslim</w:t>
            </w:r>
          </w:p>
        </w:tc>
        <w:tc>
          <w:tcPr>
            <w:tcW w:w="0" w:type="auto"/>
            <w:vAlign w:val="center"/>
          </w:tcPr>
          <w:p w14:paraId="1A6C2A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4296DE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30F0947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187C33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6FE2F8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7154E8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07" w:type="dxa"/>
            <w:vAlign w:val="center"/>
          </w:tcPr>
          <w:p w14:paraId="6157C0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41BF17B" w14:textId="77777777" w:rsidTr="00FF7F22">
        <w:trPr>
          <w:jc w:val="center"/>
        </w:trPr>
        <w:tc>
          <w:tcPr>
            <w:tcW w:w="2720" w:type="dxa"/>
            <w:vAlign w:val="center"/>
          </w:tcPr>
          <w:p w14:paraId="0340EF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Buddhist</w:t>
            </w:r>
          </w:p>
        </w:tc>
        <w:tc>
          <w:tcPr>
            <w:tcW w:w="0" w:type="auto"/>
            <w:vAlign w:val="center"/>
          </w:tcPr>
          <w:p w14:paraId="6D259D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570C51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0EB086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2515A7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4AD356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289E4C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07" w:type="dxa"/>
            <w:vAlign w:val="center"/>
          </w:tcPr>
          <w:p w14:paraId="5BF514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68F3DCE" w14:textId="77777777" w:rsidTr="00FF7F22">
        <w:trPr>
          <w:jc w:val="center"/>
        </w:trPr>
        <w:tc>
          <w:tcPr>
            <w:tcW w:w="2720" w:type="dxa"/>
            <w:vAlign w:val="center"/>
          </w:tcPr>
          <w:p w14:paraId="1F0BDB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Hindu</w:t>
            </w:r>
          </w:p>
        </w:tc>
        <w:tc>
          <w:tcPr>
            <w:tcW w:w="0" w:type="auto"/>
            <w:vAlign w:val="center"/>
          </w:tcPr>
          <w:p w14:paraId="24F13D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55BE38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7D8427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51E9D8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1327F2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7E94AE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07" w:type="dxa"/>
            <w:vAlign w:val="center"/>
          </w:tcPr>
          <w:p w14:paraId="28F97F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2B3D6DA" w14:textId="77777777" w:rsidTr="00FF7F22">
        <w:trPr>
          <w:jc w:val="center"/>
        </w:trPr>
        <w:tc>
          <w:tcPr>
            <w:tcW w:w="2720" w:type="dxa"/>
            <w:vAlign w:val="center"/>
          </w:tcPr>
          <w:p w14:paraId="4042C4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Atheist</w:t>
            </w:r>
          </w:p>
        </w:tc>
        <w:tc>
          <w:tcPr>
            <w:tcW w:w="0" w:type="auto"/>
            <w:vAlign w:val="center"/>
          </w:tcPr>
          <w:p w14:paraId="5C748E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7E7BBB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vAlign w:val="center"/>
          </w:tcPr>
          <w:p w14:paraId="6BD34C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243236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356A9D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56306F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07" w:type="dxa"/>
            <w:vAlign w:val="center"/>
          </w:tcPr>
          <w:p w14:paraId="1B32B0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836E0AE" w14:textId="77777777" w:rsidTr="00FF7F22">
        <w:trPr>
          <w:jc w:val="center"/>
        </w:trPr>
        <w:tc>
          <w:tcPr>
            <w:tcW w:w="2720" w:type="dxa"/>
            <w:vAlign w:val="center"/>
          </w:tcPr>
          <w:p w14:paraId="48460A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Agnostic</w:t>
            </w:r>
          </w:p>
        </w:tc>
        <w:tc>
          <w:tcPr>
            <w:tcW w:w="0" w:type="auto"/>
            <w:vAlign w:val="center"/>
          </w:tcPr>
          <w:p w14:paraId="420F23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vAlign w:val="center"/>
          </w:tcPr>
          <w:p w14:paraId="59D009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vAlign w:val="center"/>
          </w:tcPr>
          <w:p w14:paraId="1D04D2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5D0050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vAlign w:val="center"/>
          </w:tcPr>
          <w:p w14:paraId="7013BF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409835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07" w:type="dxa"/>
            <w:vAlign w:val="center"/>
          </w:tcPr>
          <w:p w14:paraId="2A5A60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774F61E1" w14:textId="77777777" w:rsidTr="00FF7F22">
        <w:trPr>
          <w:jc w:val="center"/>
        </w:trPr>
        <w:tc>
          <w:tcPr>
            <w:tcW w:w="2720" w:type="dxa"/>
            <w:vAlign w:val="center"/>
          </w:tcPr>
          <w:p w14:paraId="1C565C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Unitarian</w:t>
            </w:r>
          </w:p>
        </w:tc>
        <w:tc>
          <w:tcPr>
            <w:tcW w:w="0" w:type="auto"/>
            <w:vAlign w:val="center"/>
          </w:tcPr>
          <w:p w14:paraId="383262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7FEF82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225FAF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4BDA1C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099578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0" w:type="auto"/>
            <w:vAlign w:val="center"/>
          </w:tcPr>
          <w:p w14:paraId="462E92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507" w:type="dxa"/>
            <w:vAlign w:val="center"/>
          </w:tcPr>
          <w:p w14:paraId="03BFFC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3CAF6F73" w14:textId="77777777" w:rsidTr="00FF7F22">
        <w:trPr>
          <w:jc w:val="center"/>
        </w:trPr>
        <w:tc>
          <w:tcPr>
            <w:tcW w:w="2720" w:type="dxa"/>
            <w:vAlign w:val="center"/>
          </w:tcPr>
          <w:p w14:paraId="3B6AED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Nothing in particular</w:t>
            </w:r>
          </w:p>
        </w:tc>
        <w:tc>
          <w:tcPr>
            <w:tcW w:w="0" w:type="auto"/>
            <w:vAlign w:val="center"/>
          </w:tcPr>
          <w:p w14:paraId="102CBF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0" w:type="auto"/>
            <w:vAlign w:val="center"/>
          </w:tcPr>
          <w:p w14:paraId="1FCB6B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0" w:type="auto"/>
            <w:vAlign w:val="center"/>
          </w:tcPr>
          <w:p w14:paraId="59E5BC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vAlign w:val="center"/>
          </w:tcPr>
          <w:p w14:paraId="5D7A44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vAlign w:val="center"/>
          </w:tcPr>
          <w:p w14:paraId="369208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vAlign w:val="center"/>
          </w:tcPr>
          <w:p w14:paraId="1B6D7A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507" w:type="dxa"/>
            <w:vAlign w:val="center"/>
          </w:tcPr>
          <w:p w14:paraId="52059E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r>
      <w:tr w:rsidR="007E2376" w:rsidRPr="00DE6C92" w14:paraId="0369CD15" w14:textId="77777777" w:rsidTr="00FF7F22">
        <w:trPr>
          <w:jc w:val="center"/>
        </w:trPr>
        <w:tc>
          <w:tcPr>
            <w:tcW w:w="2720" w:type="dxa"/>
            <w:vAlign w:val="center"/>
          </w:tcPr>
          <w:p w14:paraId="315357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Other non-Christian</w:t>
            </w:r>
          </w:p>
        </w:tc>
        <w:tc>
          <w:tcPr>
            <w:tcW w:w="0" w:type="auto"/>
            <w:vAlign w:val="center"/>
          </w:tcPr>
          <w:p w14:paraId="655D64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vAlign w:val="center"/>
          </w:tcPr>
          <w:p w14:paraId="4AD3AF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0" w:type="auto"/>
            <w:vAlign w:val="center"/>
          </w:tcPr>
          <w:p w14:paraId="35FD894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0" w:type="auto"/>
            <w:vAlign w:val="center"/>
          </w:tcPr>
          <w:p w14:paraId="5A87D7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0" w:type="auto"/>
            <w:vAlign w:val="center"/>
          </w:tcPr>
          <w:p w14:paraId="28514C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0" w:type="auto"/>
            <w:vAlign w:val="center"/>
          </w:tcPr>
          <w:p w14:paraId="51E67D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507" w:type="dxa"/>
            <w:vAlign w:val="center"/>
          </w:tcPr>
          <w:p w14:paraId="125935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0CED4F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b/>
          <w:sz w:val="22"/>
          <w:szCs w:val="22"/>
        </w:rPr>
      </w:pPr>
    </w:p>
    <w:p w14:paraId="07094C45" w14:textId="77777777" w:rsidR="00385FF7" w:rsidRDefault="00385FF7">
      <w:pPr>
        <w:rPr>
          <w:rFonts w:ascii="Georgia" w:hAnsi="Georgia"/>
          <w:sz w:val="22"/>
          <w:szCs w:val="22"/>
        </w:rPr>
      </w:pPr>
      <w:r>
        <w:rPr>
          <w:rFonts w:ascii="Georgia" w:hAnsi="Georgia"/>
          <w:sz w:val="22"/>
          <w:szCs w:val="22"/>
        </w:rPr>
        <w:br w:type="page"/>
      </w:r>
    </w:p>
    <w:p w14:paraId="0ABFA5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92.</w:t>
      </w:r>
      <w:r w:rsidRPr="00DE6C92">
        <w:rPr>
          <w:rFonts w:ascii="Georgia" w:hAnsi="Georgia"/>
          <w:sz w:val="22"/>
          <w:szCs w:val="22"/>
        </w:rPr>
        <w:tab/>
        <w:t>Aside from weddings and funerals, how often do you attend religious services – more than once a week, once a week, once or twice a month, a few times a year, seldom, or never?</w:t>
      </w:r>
    </w:p>
    <w:p w14:paraId="752E56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6"/>
        <w:gridCol w:w="710"/>
        <w:gridCol w:w="1327"/>
        <w:gridCol w:w="797"/>
        <w:gridCol w:w="1102"/>
        <w:gridCol w:w="1080"/>
        <w:gridCol w:w="1070"/>
        <w:gridCol w:w="892"/>
        <w:gridCol w:w="838"/>
        <w:gridCol w:w="1188"/>
      </w:tblGrid>
      <w:tr w:rsidR="007E2376" w:rsidRPr="00DE6C92" w14:paraId="63A59501" w14:textId="77777777" w:rsidTr="00FF7F22">
        <w:trPr>
          <w:jc w:val="center"/>
        </w:trPr>
        <w:tc>
          <w:tcPr>
            <w:tcW w:w="1266" w:type="dxa"/>
            <w:vMerge w:val="restart"/>
            <w:shd w:val="clear" w:color="auto" w:fill="C0C0C0"/>
            <w:vAlign w:val="bottom"/>
          </w:tcPr>
          <w:p w14:paraId="0DBE13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6086" w:type="dxa"/>
            <w:gridSpan w:val="6"/>
            <w:shd w:val="clear" w:color="auto" w:fill="C0C0C0"/>
            <w:vAlign w:val="center"/>
          </w:tcPr>
          <w:p w14:paraId="4FEF20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EVER</w:t>
            </w:r>
          </w:p>
        </w:tc>
        <w:tc>
          <w:tcPr>
            <w:tcW w:w="0" w:type="auto"/>
            <w:vMerge w:val="restart"/>
            <w:shd w:val="clear" w:color="auto" w:fill="C0C0C0"/>
            <w:vAlign w:val="bottom"/>
          </w:tcPr>
          <w:p w14:paraId="23C2F6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Never</w:t>
            </w:r>
          </w:p>
        </w:tc>
        <w:tc>
          <w:tcPr>
            <w:tcW w:w="0" w:type="auto"/>
            <w:vMerge w:val="restart"/>
            <w:shd w:val="clear" w:color="auto" w:fill="BFBFBF"/>
            <w:vAlign w:val="bottom"/>
          </w:tcPr>
          <w:p w14:paraId="098714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88" w:type="dxa"/>
            <w:vMerge w:val="restart"/>
            <w:shd w:val="clear" w:color="auto" w:fill="C0C0C0"/>
            <w:vAlign w:val="bottom"/>
          </w:tcPr>
          <w:p w14:paraId="1E2099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FF7F22" w:rsidRPr="00DE6C92" w14:paraId="532B176E" w14:textId="77777777" w:rsidTr="00FF7F22">
        <w:trPr>
          <w:jc w:val="center"/>
        </w:trPr>
        <w:tc>
          <w:tcPr>
            <w:tcW w:w="1266" w:type="dxa"/>
            <w:vMerge/>
            <w:shd w:val="clear" w:color="auto" w:fill="C0C0C0"/>
            <w:vAlign w:val="bottom"/>
          </w:tcPr>
          <w:p w14:paraId="625241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0" w:type="auto"/>
            <w:shd w:val="clear" w:color="auto" w:fill="C0C0C0"/>
            <w:vAlign w:val="bottom"/>
          </w:tcPr>
          <w:p w14:paraId="08A781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D2C49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470F89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327" w:type="dxa"/>
            <w:shd w:val="clear" w:color="auto" w:fill="C0C0C0"/>
            <w:vAlign w:val="bottom"/>
          </w:tcPr>
          <w:p w14:paraId="3A07EE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More than once a week</w:t>
            </w:r>
          </w:p>
        </w:tc>
        <w:tc>
          <w:tcPr>
            <w:tcW w:w="797" w:type="dxa"/>
            <w:shd w:val="clear" w:color="auto" w:fill="C0C0C0"/>
            <w:vAlign w:val="bottom"/>
          </w:tcPr>
          <w:p w14:paraId="5D4986D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Once a week</w:t>
            </w:r>
          </w:p>
        </w:tc>
        <w:tc>
          <w:tcPr>
            <w:tcW w:w="1102" w:type="dxa"/>
            <w:shd w:val="clear" w:color="auto" w:fill="C0C0C0"/>
            <w:vAlign w:val="bottom"/>
          </w:tcPr>
          <w:p w14:paraId="68C608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Once or twice a month</w:t>
            </w:r>
          </w:p>
        </w:tc>
        <w:tc>
          <w:tcPr>
            <w:tcW w:w="1080" w:type="dxa"/>
            <w:shd w:val="clear" w:color="auto" w:fill="C0C0C0"/>
            <w:vAlign w:val="bottom"/>
          </w:tcPr>
          <w:p w14:paraId="105014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 few times a year</w:t>
            </w:r>
          </w:p>
        </w:tc>
        <w:tc>
          <w:tcPr>
            <w:tcW w:w="1070" w:type="dxa"/>
            <w:shd w:val="clear" w:color="auto" w:fill="C0C0C0"/>
            <w:vAlign w:val="bottom"/>
          </w:tcPr>
          <w:p w14:paraId="6B3068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Seldom</w:t>
            </w:r>
          </w:p>
        </w:tc>
        <w:tc>
          <w:tcPr>
            <w:tcW w:w="0" w:type="auto"/>
            <w:vMerge/>
            <w:shd w:val="clear" w:color="auto" w:fill="C0C0C0"/>
            <w:vAlign w:val="bottom"/>
          </w:tcPr>
          <w:p w14:paraId="3B38AB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0" w:type="auto"/>
            <w:vMerge/>
            <w:shd w:val="clear" w:color="auto" w:fill="BFBFBF"/>
            <w:vAlign w:val="bottom"/>
          </w:tcPr>
          <w:p w14:paraId="082A1E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188" w:type="dxa"/>
            <w:vMerge/>
            <w:shd w:val="clear" w:color="auto" w:fill="C0C0C0"/>
            <w:vAlign w:val="bottom"/>
          </w:tcPr>
          <w:p w14:paraId="52EFC3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FF7F22" w:rsidRPr="00DE6C92" w14:paraId="2E687CD3" w14:textId="77777777" w:rsidTr="00FF7F22">
        <w:trPr>
          <w:jc w:val="center"/>
        </w:trPr>
        <w:tc>
          <w:tcPr>
            <w:tcW w:w="1266" w:type="dxa"/>
            <w:vAlign w:val="center"/>
          </w:tcPr>
          <w:p w14:paraId="372EB7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0" w:type="auto"/>
            <w:vAlign w:val="center"/>
          </w:tcPr>
          <w:p w14:paraId="163B8E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88</w:t>
            </w:r>
          </w:p>
        </w:tc>
        <w:tc>
          <w:tcPr>
            <w:tcW w:w="1327" w:type="dxa"/>
            <w:vAlign w:val="center"/>
          </w:tcPr>
          <w:p w14:paraId="05E5B3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797" w:type="dxa"/>
            <w:vAlign w:val="center"/>
          </w:tcPr>
          <w:p w14:paraId="581D19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102" w:type="dxa"/>
            <w:vAlign w:val="center"/>
          </w:tcPr>
          <w:p w14:paraId="6F5E52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080" w:type="dxa"/>
            <w:vAlign w:val="center"/>
          </w:tcPr>
          <w:p w14:paraId="1082EB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070" w:type="dxa"/>
            <w:vAlign w:val="center"/>
          </w:tcPr>
          <w:p w14:paraId="099729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0" w:type="auto"/>
            <w:vAlign w:val="center"/>
          </w:tcPr>
          <w:p w14:paraId="072A95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0" w:type="auto"/>
            <w:vAlign w:val="center"/>
          </w:tcPr>
          <w:p w14:paraId="07B26F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8" w:type="dxa"/>
            <w:vAlign w:val="center"/>
          </w:tcPr>
          <w:p w14:paraId="63722E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FF7F22" w:rsidRPr="00DE6C92" w14:paraId="6DF71927" w14:textId="77777777" w:rsidTr="00FF7F22">
        <w:trPr>
          <w:jc w:val="center"/>
        </w:trPr>
        <w:tc>
          <w:tcPr>
            <w:tcW w:w="1266" w:type="dxa"/>
            <w:vAlign w:val="center"/>
          </w:tcPr>
          <w:p w14:paraId="79896D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0" w:type="auto"/>
            <w:vAlign w:val="center"/>
          </w:tcPr>
          <w:p w14:paraId="283A2F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83</w:t>
            </w:r>
          </w:p>
        </w:tc>
        <w:tc>
          <w:tcPr>
            <w:tcW w:w="1327" w:type="dxa"/>
            <w:vAlign w:val="center"/>
          </w:tcPr>
          <w:p w14:paraId="5B2F9D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797" w:type="dxa"/>
            <w:vAlign w:val="center"/>
          </w:tcPr>
          <w:p w14:paraId="4CB7F3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102" w:type="dxa"/>
            <w:vAlign w:val="center"/>
          </w:tcPr>
          <w:p w14:paraId="480C4F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080" w:type="dxa"/>
            <w:vAlign w:val="center"/>
          </w:tcPr>
          <w:p w14:paraId="1B4639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070" w:type="dxa"/>
            <w:vAlign w:val="center"/>
          </w:tcPr>
          <w:p w14:paraId="701BC0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0" w:type="auto"/>
            <w:vAlign w:val="center"/>
          </w:tcPr>
          <w:p w14:paraId="73B4D1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0" w:type="auto"/>
            <w:vAlign w:val="center"/>
          </w:tcPr>
          <w:p w14:paraId="7ACC94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8" w:type="dxa"/>
            <w:vAlign w:val="center"/>
          </w:tcPr>
          <w:p w14:paraId="15580C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FF7F22" w:rsidRPr="00DE6C92" w14:paraId="3F3DAF47" w14:textId="77777777" w:rsidTr="00FF7F22">
        <w:trPr>
          <w:jc w:val="center"/>
        </w:trPr>
        <w:tc>
          <w:tcPr>
            <w:tcW w:w="1266" w:type="dxa"/>
            <w:vAlign w:val="center"/>
          </w:tcPr>
          <w:p w14:paraId="3B8CE5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0" w:type="auto"/>
            <w:vAlign w:val="center"/>
          </w:tcPr>
          <w:p w14:paraId="2758D4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327" w:type="dxa"/>
            <w:vAlign w:val="center"/>
          </w:tcPr>
          <w:p w14:paraId="15D908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797" w:type="dxa"/>
            <w:vAlign w:val="center"/>
          </w:tcPr>
          <w:p w14:paraId="421E45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102" w:type="dxa"/>
            <w:vAlign w:val="center"/>
          </w:tcPr>
          <w:p w14:paraId="1E66FA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080" w:type="dxa"/>
            <w:vAlign w:val="center"/>
          </w:tcPr>
          <w:p w14:paraId="6FA0C3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070" w:type="dxa"/>
            <w:vAlign w:val="center"/>
          </w:tcPr>
          <w:p w14:paraId="056B1C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0" w:type="auto"/>
            <w:vAlign w:val="center"/>
          </w:tcPr>
          <w:p w14:paraId="793A3E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0" w:type="auto"/>
            <w:vAlign w:val="center"/>
          </w:tcPr>
          <w:p w14:paraId="4A79A5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8" w:type="dxa"/>
            <w:vAlign w:val="center"/>
          </w:tcPr>
          <w:p w14:paraId="37C297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FF7F22" w:rsidRPr="00DE6C92" w14:paraId="2CBCCAF1" w14:textId="77777777" w:rsidTr="00FF7F22">
        <w:trPr>
          <w:jc w:val="center"/>
        </w:trPr>
        <w:tc>
          <w:tcPr>
            <w:tcW w:w="1266" w:type="dxa"/>
            <w:vAlign w:val="center"/>
          </w:tcPr>
          <w:p w14:paraId="3C7A1E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0" w:type="auto"/>
            <w:vAlign w:val="center"/>
          </w:tcPr>
          <w:p w14:paraId="33F390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91</w:t>
            </w:r>
          </w:p>
        </w:tc>
        <w:tc>
          <w:tcPr>
            <w:tcW w:w="1327" w:type="dxa"/>
            <w:vAlign w:val="center"/>
          </w:tcPr>
          <w:p w14:paraId="21FA25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797" w:type="dxa"/>
            <w:vAlign w:val="center"/>
          </w:tcPr>
          <w:p w14:paraId="148664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102" w:type="dxa"/>
            <w:vAlign w:val="center"/>
          </w:tcPr>
          <w:p w14:paraId="02C98B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080" w:type="dxa"/>
            <w:vAlign w:val="center"/>
          </w:tcPr>
          <w:p w14:paraId="08FCEF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070" w:type="dxa"/>
            <w:vAlign w:val="center"/>
          </w:tcPr>
          <w:p w14:paraId="6A7FE4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0" w:type="auto"/>
            <w:vAlign w:val="center"/>
          </w:tcPr>
          <w:p w14:paraId="477943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0" w:type="auto"/>
            <w:vAlign w:val="center"/>
          </w:tcPr>
          <w:p w14:paraId="121AFC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8" w:type="dxa"/>
            <w:vAlign w:val="center"/>
          </w:tcPr>
          <w:p w14:paraId="30684F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FF7F22" w:rsidRPr="00DE6C92" w14:paraId="17245BD7" w14:textId="77777777" w:rsidTr="00FF7F22">
        <w:trPr>
          <w:jc w:val="center"/>
        </w:trPr>
        <w:tc>
          <w:tcPr>
            <w:tcW w:w="1266" w:type="dxa"/>
            <w:vAlign w:val="center"/>
          </w:tcPr>
          <w:p w14:paraId="61C243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0" w:type="auto"/>
            <w:vAlign w:val="center"/>
          </w:tcPr>
          <w:p w14:paraId="749389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95</w:t>
            </w:r>
          </w:p>
        </w:tc>
        <w:tc>
          <w:tcPr>
            <w:tcW w:w="1327" w:type="dxa"/>
            <w:vAlign w:val="center"/>
          </w:tcPr>
          <w:p w14:paraId="5B104C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797" w:type="dxa"/>
            <w:vAlign w:val="center"/>
          </w:tcPr>
          <w:p w14:paraId="1B65BE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102" w:type="dxa"/>
            <w:vAlign w:val="center"/>
          </w:tcPr>
          <w:p w14:paraId="293EB1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080" w:type="dxa"/>
            <w:vAlign w:val="center"/>
          </w:tcPr>
          <w:p w14:paraId="6522AE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070" w:type="dxa"/>
            <w:vAlign w:val="center"/>
          </w:tcPr>
          <w:p w14:paraId="7E87A5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0" w:type="auto"/>
            <w:vAlign w:val="center"/>
          </w:tcPr>
          <w:p w14:paraId="34D8EA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0" w:type="auto"/>
            <w:vAlign w:val="center"/>
          </w:tcPr>
          <w:p w14:paraId="00B81F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8" w:type="dxa"/>
            <w:vAlign w:val="center"/>
          </w:tcPr>
          <w:p w14:paraId="329EF4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FF7F22" w:rsidRPr="00DE6C92" w14:paraId="5AEC9C90" w14:textId="77777777" w:rsidTr="00FF7F22">
        <w:trPr>
          <w:jc w:val="center"/>
        </w:trPr>
        <w:tc>
          <w:tcPr>
            <w:tcW w:w="1266" w:type="dxa"/>
            <w:vAlign w:val="center"/>
          </w:tcPr>
          <w:p w14:paraId="68E403C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0" w:type="auto"/>
            <w:vAlign w:val="center"/>
          </w:tcPr>
          <w:p w14:paraId="0E7117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327" w:type="dxa"/>
            <w:vAlign w:val="center"/>
          </w:tcPr>
          <w:p w14:paraId="23B0F8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797" w:type="dxa"/>
            <w:vAlign w:val="center"/>
          </w:tcPr>
          <w:p w14:paraId="573A59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102" w:type="dxa"/>
            <w:vAlign w:val="center"/>
          </w:tcPr>
          <w:p w14:paraId="748018F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080" w:type="dxa"/>
            <w:vAlign w:val="center"/>
          </w:tcPr>
          <w:p w14:paraId="714B89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070" w:type="dxa"/>
            <w:vAlign w:val="center"/>
          </w:tcPr>
          <w:p w14:paraId="79D6EF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0" w:type="auto"/>
            <w:vAlign w:val="center"/>
          </w:tcPr>
          <w:p w14:paraId="45ADF7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0" w:type="auto"/>
            <w:vAlign w:val="center"/>
          </w:tcPr>
          <w:p w14:paraId="3DEDB4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8" w:type="dxa"/>
            <w:vAlign w:val="center"/>
          </w:tcPr>
          <w:p w14:paraId="6329F0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FF7F22" w:rsidRPr="00DE6C92" w14:paraId="22C36A1C" w14:textId="77777777" w:rsidTr="00FF7F22">
        <w:trPr>
          <w:jc w:val="center"/>
        </w:trPr>
        <w:tc>
          <w:tcPr>
            <w:tcW w:w="1266" w:type="dxa"/>
            <w:vAlign w:val="center"/>
          </w:tcPr>
          <w:p w14:paraId="423F23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0" w:type="auto"/>
            <w:vAlign w:val="center"/>
          </w:tcPr>
          <w:p w14:paraId="0B53AA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87</w:t>
            </w:r>
          </w:p>
        </w:tc>
        <w:tc>
          <w:tcPr>
            <w:tcW w:w="1327" w:type="dxa"/>
            <w:vAlign w:val="center"/>
          </w:tcPr>
          <w:p w14:paraId="23D010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797" w:type="dxa"/>
            <w:vAlign w:val="center"/>
          </w:tcPr>
          <w:p w14:paraId="000940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102" w:type="dxa"/>
            <w:vAlign w:val="center"/>
          </w:tcPr>
          <w:p w14:paraId="7E0C8E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080" w:type="dxa"/>
            <w:vAlign w:val="center"/>
          </w:tcPr>
          <w:p w14:paraId="42D20B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070" w:type="dxa"/>
            <w:vAlign w:val="center"/>
          </w:tcPr>
          <w:p w14:paraId="0F1DA8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0" w:type="auto"/>
            <w:vAlign w:val="center"/>
          </w:tcPr>
          <w:p w14:paraId="7FC2E0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0" w:type="auto"/>
            <w:vAlign w:val="center"/>
          </w:tcPr>
          <w:p w14:paraId="723968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88" w:type="dxa"/>
            <w:vAlign w:val="center"/>
          </w:tcPr>
          <w:p w14:paraId="1F6939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3DCA8A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1E2441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93.</w:t>
      </w:r>
      <w:r w:rsidRPr="00DE6C92">
        <w:rPr>
          <w:rFonts w:ascii="Georgia" w:hAnsi="Georgia"/>
          <w:sz w:val="22"/>
          <w:szCs w:val="22"/>
        </w:rPr>
        <w:tab/>
        <w:t>How important is religion in your life – very important, somewhat important, not too important, or not at all important?</w:t>
      </w:r>
    </w:p>
    <w:p w14:paraId="6FEC2B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710"/>
        <w:gridCol w:w="909"/>
        <w:gridCol w:w="1406"/>
        <w:gridCol w:w="776"/>
        <w:gridCol w:w="1015"/>
        <w:gridCol w:w="932"/>
        <w:gridCol w:w="893"/>
        <w:gridCol w:w="1138"/>
      </w:tblGrid>
      <w:tr w:rsidR="004D6E25" w:rsidRPr="00DE6C92" w14:paraId="1A6AABFE" w14:textId="77777777" w:rsidTr="007E2376">
        <w:trPr>
          <w:jc w:val="center"/>
        </w:trPr>
        <w:tc>
          <w:tcPr>
            <w:tcW w:w="1590" w:type="dxa"/>
            <w:vMerge w:val="restart"/>
            <w:shd w:val="clear" w:color="auto" w:fill="BFBFBF"/>
          </w:tcPr>
          <w:p w14:paraId="52595F5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791" w:type="dxa"/>
            <w:gridSpan w:val="3"/>
            <w:shd w:val="clear" w:color="auto" w:fill="BFBFBF"/>
            <w:vAlign w:val="bottom"/>
          </w:tcPr>
          <w:p w14:paraId="49AA8C6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IMPORTANT</w:t>
            </w:r>
          </w:p>
        </w:tc>
        <w:tc>
          <w:tcPr>
            <w:tcW w:w="2768" w:type="dxa"/>
            <w:gridSpan w:val="3"/>
            <w:shd w:val="clear" w:color="auto" w:fill="BFBFBF"/>
            <w:vAlign w:val="bottom"/>
          </w:tcPr>
          <w:p w14:paraId="2ED92D6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IMPORTANT</w:t>
            </w:r>
          </w:p>
        </w:tc>
        <w:tc>
          <w:tcPr>
            <w:tcW w:w="896" w:type="dxa"/>
            <w:vMerge w:val="restart"/>
            <w:shd w:val="clear" w:color="auto" w:fill="BFBFBF"/>
            <w:vAlign w:val="bottom"/>
          </w:tcPr>
          <w:p w14:paraId="5CB0788D"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24" w:type="dxa"/>
            <w:vMerge w:val="restart"/>
            <w:shd w:val="clear" w:color="auto" w:fill="BFBFBF"/>
            <w:vAlign w:val="bottom"/>
          </w:tcPr>
          <w:p w14:paraId="790D9DC6"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634F63B9" w14:textId="77777777" w:rsidTr="007E2376">
        <w:trPr>
          <w:jc w:val="center"/>
        </w:trPr>
        <w:tc>
          <w:tcPr>
            <w:tcW w:w="1590" w:type="dxa"/>
            <w:vMerge/>
            <w:shd w:val="clear" w:color="auto" w:fill="BFBFBF"/>
          </w:tcPr>
          <w:p w14:paraId="0954FAE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678" w:type="dxa"/>
            <w:shd w:val="clear" w:color="auto" w:fill="BFBFBF"/>
            <w:vAlign w:val="bottom"/>
          </w:tcPr>
          <w:p w14:paraId="1C2947C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919" w:type="dxa"/>
            <w:shd w:val="clear" w:color="auto" w:fill="BFBFBF"/>
            <w:vAlign w:val="bottom"/>
          </w:tcPr>
          <w:p w14:paraId="76B3866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Very</w:t>
            </w:r>
          </w:p>
        </w:tc>
        <w:tc>
          <w:tcPr>
            <w:tcW w:w="1194" w:type="dxa"/>
            <w:shd w:val="clear" w:color="auto" w:fill="BFBFBF"/>
            <w:vAlign w:val="bottom"/>
          </w:tcPr>
          <w:p w14:paraId="60388AA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Somewhat</w:t>
            </w:r>
          </w:p>
        </w:tc>
        <w:tc>
          <w:tcPr>
            <w:tcW w:w="780" w:type="dxa"/>
            <w:shd w:val="clear" w:color="auto" w:fill="BFBFBF"/>
            <w:vAlign w:val="bottom"/>
          </w:tcPr>
          <w:p w14:paraId="742B926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038" w:type="dxa"/>
            <w:shd w:val="clear" w:color="auto" w:fill="BFBFBF"/>
            <w:vAlign w:val="bottom"/>
          </w:tcPr>
          <w:p w14:paraId="469CC85F"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too</w:t>
            </w:r>
          </w:p>
        </w:tc>
        <w:tc>
          <w:tcPr>
            <w:tcW w:w="950" w:type="dxa"/>
            <w:shd w:val="clear" w:color="auto" w:fill="BFBFBF"/>
            <w:vAlign w:val="bottom"/>
          </w:tcPr>
          <w:p w14:paraId="07BFB2A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Not at all</w:t>
            </w:r>
          </w:p>
        </w:tc>
        <w:tc>
          <w:tcPr>
            <w:tcW w:w="896" w:type="dxa"/>
            <w:vMerge/>
            <w:shd w:val="clear" w:color="auto" w:fill="BFBFBF"/>
            <w:vAlign w:val="bottom"/>
          </w:tcPr>
          <w:p w14:paraId="6035E88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024" w:type="dxa"/>
            <w:vMerge/>
            <w:shd w:val="clear" w:color="auto" w:fill="BFBFBF"/>
            <w:vAlign w:val="bottom"/>
          </w:tcPr>
          <w:p w14:paraId="0F26EC9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0DFFECCA" w14:textId="77777777" w:rsidTr="007E2376">
        <w:trPr>
          <w:jc w:val="center"/>
        </w:trPr>
        <w:tc>
          <w:tcPr>
            <w:tcW w:w="1590" w:type="dxa"/>
          </w:tcPr>
          <w:p w14:paraId="77B1AE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678" w:type="dxa"/>
          </w:tcPr>
          <w:p w14:paraId="768480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85</w:t>
            </w:r>
          </w:p>
        </w:tc>
        <w:tc>
          <w:tcPr>
            <w:tcW w:w="919" w:type="dxa"/>
          </w:tcPr>
          <w:p w14:paraId="5452A7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w:t>
            </w:r>
          </w:p>
        </w:tc>
        <w:tc>
          <w:tcPr>
            <w:tcW w:w="1194" w:type="dxa"/>
          </w:tcPr>
          <w:p w14:paraId="01E0F0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780" w:type="dxa"/>
          </w:tcPr>
          <w:p w14:paraId="2D7B16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038" w:type="dxa"/>
          </w:tcPr>
          <w:p w14:paraId="661026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50" w:type="dxa"/>
          </w:tcPr>
          <w:p w14:paraId="14ABA4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96" w:type="dxa"/>
          </w:tcPr>
          <w:p w14:paraId="17DBAC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24" w:type="dxa"/>
          </w:tcPr>
          <w:p w14:paraId="616F82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4CDA59F" w14:textId="77777777" w:rsidTr="007E2376">
        <w:trPr>
          <w:jc w:val="center"/>
        </w:trPr>
        <w:tc>
          <w:tcPr>
            <w:tcW w:w="1590" w:type="dxa"/>
          </w:tcPr>
          <w:p w14:paraId="2E2BB7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678" w:type="dxa"/>
          </w:tcPr>
          <w:p w14:paraId="5E2DA8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79</w:t>
            </w:r>
          </w:p>
        </w:tc>
        <w:tc>
          <w:tcPr>
            <w:tcW w:w="919" w:type="dxa"/>
          </w:tcPr>
          <w:p w14:paraId="18B6DD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194" w:type="dxa"/>
          </w:tcPr>
          <w:p w14:paraId="3A62EB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780" w:type="dxa"/>
          </w:tcPr>
          <w:p w14:paraId="7FE5C3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038" w:type="dxa"/>
          </w:tcPr>
          <w:p w14:paraId="2C8D5D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50" w:type="dxa"/>
          </w:tcPr>
          <w:p w14:paraId="464177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896" w:type="dxa"/>
          </w:tcPr>
          <w:p w14:paraId="588FF8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24" w:type="dxa"/>
          </w:tcPr>
          <w:p w14:paraId="263A474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1D1348EE" w14:textId="77777777" w:rsidTr="007E2376">
        <w:trPr>
          <w:jc w:val="center"/>
        </w:trPr>
        <w:tc>
          <w:tcPr>
            <w:tcW w:w="1590" w:type="dxa"/>
          </w:tcPr>
          <w:p w14:paraId="005780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678" w:type="dxa"/>
          </w:tcPr>
          <w:p w14:paraId="37D780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90</w:t>
            </w:r>
          </w:p>
        </w:tc>
        <w:tc>
          <w:tcPr>
            <w:tcW w:w="919" w:type="dxa"/>
          </w:tcPr>
          <w:p w14:paraId="616502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194" w:type="dxa"/>
          </w:tcPr>
          <w:p w14:paraId="7B19E0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780" w:type="dxa"/>
          </w:tcPr>
          <w:p w14:paraId="2ABD69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038" w:type="dxa"/>
          </w:tcPr>
          <w:p w14:paraId="3F73AA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50" w:type="dxa"/>
          </w:tcPr>
          <w:p w14:paraId="536D6D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96" w:type="dxa"/>
          </w:tcPr>
          <w:p w14:paraId="27FE0E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24" w:type="dxa"/>
          </w:tcPr>
          <w:p w14:paraId="5871B4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1F9511CD" w14:textId="77777777" w:rsidTr="007E2376">
        <w:trPr>
          <w:jc w:val="center"/>
        </w:trPr>
        <w:tc>
          <w:tcPr>
            <w:tcW w:w="1590" w:type="dxa"/>
          </w:tcPr>
          <w:p w14:paraId="07E19F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678" w:type="dxa"/>
          </w:tcPr>
          <w:p w14:paraId="75B60D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c>
          <w:tcPr>
            <w:tcW w:w="919" w:type="dxa"/>
          </w:tcPr>
          <w:p w14:paraId="6430C6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1194" w:type="dxa"/>
          </w:tcPr>
          <w:p w14:paraId="3E47CE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780" w:type="dxa"/>
          </w:tcPr>
          <w:p w14:paraId="63D6C7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038" w:type="dxa"/>
          </w:tcPr>
          <w:p w14:paraId="41A4D9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50" w:type="dxa"/>
          </w:tcPr>
          <w:p w14:paraId="6C2991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896" w:type="dxa"/>
          </w:tcPr>
          <w:p w14:paraId="11C5EA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24" w:type="dxa"/>
          </w:tcPr>
          <w:p w14:paraId="70CA65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FBA9024" w14:textId="77777777" w:rsidTr="007E2376">
        <w:trPr>
          <w:jc w:val="center"/>
        </w:trPr>
        <w:tc>
          <w:tcPr>
            <w:tcW w:w="1590" w:type="dxa"/>
          </w:tcPr>
          <w:p w14:paraId="34D8B5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678" w:type="dxa"/>
          </w:tcPr>
          <w:p w14:paraId="78B4C2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93</w:t>
            </w:r>
          </w:p>
        </w:tc>
        <w:tc>
          <w:tcPr>
            <w:tcW w:w="919" w:type="dxa"/>
          </w:tcPr>
          <w:p w14:paraId="49A239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76</w:t>
            </w:r>
          </w:p>
        </w:tc>
        <w:tc>
          <w:tcPr>
            <w:tcW w:w="1194" w:type="dxa"/>
          </w:tcPr>
          <w:p w14:paraId="6F761D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780" w:type="dxa"/>
          </w:tcPr>
          <w:p w14:paraId="215582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38" w:type="dxa"/>
          </w:tcPr>
          <w:p w14:paraId="686FBC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50" w:type="dxa"/>
          </w:tcPr>
          <w:p w14:paraId="2197F2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96" w:type="dxa"/>
          </w:tcPr>
          <w:p w14:paraId="5D4D3C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24" w:type="dxa"/>
          </w:tcPr>
          <w:p w14:paraId="77165B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2D69604" w14:textId="77777777" w:rsidTr="007E2376">
        <w:trPr>
          <w:jc w:val="center"/>
        </w:trPr>
        <w:tc>
          <w:tcPr>
            <w:tcW w:w="1590" w:type="dxa"/>
          </w:tcPr>
          <w:p w14:paraId="23387A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678" w:type="dxa"/>
          </w:tcPr>
          <w:p w14:paraId="48CD41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919" w:type="dxa"/>
          </w:tcPr>
          <w:p w14:paraId="055E67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73</w:t>
            </w:r>
          </w:p>
        </w:tc>
        <w:tc>
          <w:tcPr>
            <w:tcW w:w="1194" w:type="dxa"/>
          </w:tcPr>
          <w:p w14:paraId="11BCA7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780" w:type="dxa"/>
          </w:tcPr>
          <w:p w14:paraId="0D8012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038" w:type="dxa"/>
          </w:tcPr>
          <w:p w14:paraId="0558CDA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50" w:type="dxa"/>
          </w:tcPr>
          <w:p w14:paraId="3AD5C3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896" w:type="dxa"/>
          </w:tcPr>
          <w:p w14:paraId="35C564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24" w:type="dxa"/>
          </w:tcPr>
          <w:p w14:paraId="70A55C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1F04E64D" w14:textId="77777777" w:rsidTr="007E2376">
        <w:trPr>
          <w:jc w:val="center"/>
        </w:trPr>
        <w:tc>
          <w:tcPr>
            <w:tcW w:w="1590" w:type="dxa"/>
          </w:tcPr>
          <w:p w14:paraId="4D45CC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678" w:type="dxa"/>
          </w:tcPr>
          <w:p w14:paraId="09CBDB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85</w:t>
            </w:r>
          </w:p>
        </w:tc>
        <w:tc>
          <w:tcPr>
            <w:tcW w:w="919" w:type="dxa"/>
          </w:tcPr>
          <w:p w14:paraId="6C9E85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1194" w:type="dxa"/>
          </w:tcPr>
          <w:p w14:paraId="1865A7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780" w:type="dxa"/>
          </w:tcPr>
          <w:p w14:paraId="0EC8ED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038" w:type="dxa"/>
          </w:tcPr>
          <w:p w14:paraId="4D59E1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950" w:type="dxa"/>
          </w:tcPr>
          <w:p w14:paraId="0C1D3D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96" w:type="dxa"/>
          </w:tcPr>
          <w:p w14:paraId="58C17B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24" w:type="dxa"/>
          </w:tcPr>
          <w:p w14:paraId="119BBF4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1A03C8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p w14:paraId="1E33915E" w14:textId="77777777" w:rsidR="00385FF7"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p>
    <w:p w14:paraId="3B5C7952" w14:textId="77777777" w:rsidR="00385FF7" w:rsidRDefault="00385FF7">
      <w:pPr>
        <w:rPr>
          <w:rFonts w:ascii="Georgia" w:hAnsi="Georgia"/>
          <w:sz w:val="22"/>
          <w:szCs w:val="22"/>
        </w:rPr>
      </w:pPr>
      <w:r>
        <w:rPr>
          <w:rFonts w:ascii="Georgia" w:hAnsi="Georgia"/>
          <w:sz w:val="22"/>
          <w:szCs w:val="22"/>
        </w:rPr>
        <w:br w:type="page"/>
      </w:r>
    </w:p>
    <w:p w14:paraId="65A725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94.</w:t>
      </w:r>
      <w:r w:rsidRPr="00DE6C92">
        <w:rPr>
          <w:rFonts w:ascii="Georgia" w:hAnsi="Georgia"/>
          <w:sz w:val="22"/>
          <w:szCs w:val="22"/>
        </w:rPr>
        <w:tab/>
        <w:t>What is the last grade or class that you completed in school?</w:t>
      </w:r>
    </w:p>
    <w:p w14:paraId="5848B4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0"/>
        <w:gridCol w:w="801"/>
        <w:gridCol w:w="948"/>
        <w:gridCol w:w="1101"/>
        <w:gridCol w:w="970"/>
        <w:gridCol w:w="1158"/>
        <w:gridCol w:w="1158"/>
        <w:gridCol w:w="1434"/>
      </w:tblGrid>
      <w:tr w:rsidR="00FF7F22" w:rsidRPr="00DE6C92" w14:paraId="6EB9080D" w14:textId="77777777" w:rsidTr="00FF7F22">
        <w:trPr>
          <w:trHeight w:val="800"/>
          <w:jc w:val="center"/>
        </w:trPr>
        <w:tc>
          <w:tcPr>
            <w:tcW w:w="2809" w:type="dxa"/>
            <w:shd w:val="clear" w:color="auto" w:fill="C0C0C0"/>
            <w:vAlign w:val="bottom"/>
          </w:tcPr>
          <w:p w14:paraId="7843D406"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jc w:val="center"/>
              <w:rPr>
                <w:rFonts w:ascii="Georgia" w:hAnsi="Georgia"/>
                <w:b/>
                <w:sz w:val="22"/>
                <w:szCs w:val="22"/>
              </w:rPr>
            </w:pPr>
          </w:p>
        </w:tc>
        <w:tc>
          <w:tcPr>
            <w:tcW w:w="0" w:type="auto"/>
            <w:shd w:val="clear" w:color="auto" w:fill="C0C0C0"/>
            <w:vAlign w:val="bottom"/>
          </w:tcPr>
          <w:p w14:paraId="5D29D09B"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c>
          <w:tcPr>
            <w:tcW w:w="0" w:type="auto"/>
            <w:shd w:val="clear" w:color="auto" w:fill="C0C0C0"/>
            <w:vAlign w:val="bottom"/>
          </w:tcPr>
          <w:p w14:paraId="2834AFD7"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Native born</w:t>
            </w:r>
          </w:p>
        </w:tc>
        <w:tc>
          <w:tcPr>
            <w:tcW w:w="0" w:type="auto"/>
            <w:shd w:val="clear" w:color="auto" w:fill="C0C0C0"/>
            <w:vAlign w:val="bottom"/>
          </w:tcPr>
          <w:p w14:paraId="084A834E"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Foreign born</w:t>
            </w:r>
          </w:p>
        </w:tc>
        <w:tc>
          <w:tcPr>
            <w:tcW w:w="0" w:type="auto"/>
            <w:shd w:val="clear" w:color="auto" w:fill="C0C0C0"/>
            <w:vAlign w:val="bottom"/>
          </w:tcPr>
          <w:p w14:paraId="2D9C03A8"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U.S. citizen</w:t>
            </w:r>
          </w:p>
        </w:tc>
        <w:tc>
          <w:tcPr>
            <w:tcW w:w="0" w:type="auto"/>
            <w:shd w:val="clear" w:color="auto" w:fill="C0C0C0"/>
            <w:vAlign w:val="bottom"/>
          </w:tcPr>
          <w:p w14:paraId="5544FFF9"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legal resident</w:t>
            </w:r>
          </w:p>
        </w:tc>
        <w:tc>
          <w:tcPr>
            <w:tcW w:w="0" w:type="auto"/>
            <w:shd w:val="clear" w:color="auto" w:fill="C0C0C0"/>
            <w:vAlign w:val="bottom"/>
          </w:tcPr>
          <w:p w14:paraId="531CD949"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not citizen &amp; not legal resident</w:t>
            </w:r>
          </w:p>
        </w:tc>
        <w:tc>
          <w:tcPr>
            <w:tcW w:w="0" w:type="auto"/>
            <w:shd w:val="clear" w:color="auto" w:fill="C0C0C0"/>
            <w:vAlign w:val="bottom"/>
          </w:tcPr>
          <w:p w14:paraId="14C89998"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Registered voter</w:t>
            </w:r>
          </w:p>
        </w:tc>
      </w:tr>
      <w:tr w:rsidR="00FF7F22" w:rsidRPr="00DE6C92" w14:paraId="6A5F362C" w14:textId="77777777" w:rsidTr="00FF7F22">
        <w:trPr>
          <w:jc w:val="center"/>
        </w:trPr>
        <w:tc>
          <w:tcPr>
            <w:tcW w:w="2809" w:type="dxa"/>
            <w:vAlign w:val="center"/>
          </w:tcPr>
          <w:p w14:paraId="4B76BE87"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Cs/>
                <w:sz w:val="22"/>
                <w:szCs w:val="22"/>
              </w:rPr>
            </w:pPr>
            <w:r w:rsidRPr="00DE6C92">
              <w:rPr>
                <w:rFonts w:ascii="Georgia" w:hAnsi="Georgia"/>
                <w:bCs/>
                <w:sz w:val="22"/>
                <w:szCs w:val="22"/>
              </w:rPr>
              <w:t>Less than High School (NET)</w:t>
            </w:r>
          </w:p>
        </w:tc>
        <w:tc>
          <w:tcPr>
            <w:tcW w:w="0" w:type="auto"/>
          </w:tcPr>
          <w:p w14:paraId="257818C9"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34</w:t>
            </w:r>
          </w:p>
        </w:tc>
        <w:tc>
          <w:tcPr>
            <w:tcW w:w="0" w:type="auto"/>
          </w:tcPr>
          <w:p w14:paraId="0B5BA566"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14</w:t>
            </w:r>
          </w:p>
        </w:tc>
        <w:tc>
          <w:tcPr>
            <w:tcW w:w="0" w:type="auto"/>
          </w:tcPr>
          <w:p w14:paraId="55E4ED61"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51</w:t>
            </w:r>
          </w:p>
        </w:tc>
        <w:tc>
          <w:tcPr>
            <w:tcW w:w="0" w:type="auto"/>
          </w:tcPr>
          <w:p w14:paraId="4A738C56"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35</w:t>
            </w:r>
          </w:p>
        </w:tc>
        <w:tc>
          <w:tcPr>
            <w:tcW w:w="0" w:type="auto"/>
          </w:tcPr>
          <w:p w14:paraId="4DDBA0E0"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64</w:t>
            </w:r>
          </w:p>
        </w:tc>
        <w:tc>
          <w:tcPr>
            <w:tcW w:w="0" w:type="auto"/>
          </w:tcPr>
          <w:p w14:paraId="7DB77ED9"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63</w:t>
            </w:r>
          </w:p>
        </w:tc>
        <w:tc>
          <w:tcPr>
            <w:tcW w:w="0" w:type="auto"/>
          </w:tcPr>
          <w:p w14:paraId="038A43FF"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20</w:t>
            </w:r>
          </w:p>
        </w:tc>
      </w:tr>
      <w:tr w:rsidR="00FF7F22" w:rsidRPr="00DE6C92" w14:paraId="6BA867CF" w14:textId="77777777" w:rsidTr="00FF7F22">
        <w:trPr>
          <w:jc w:val="center"/>
        </w:trPr>
        <w:tc>
          <w:tcPr>
            <w:tcW w:w="2809" w:type="dxa"/>
            <w:vAlign w:val="center"/>
          </w:tcPr>
          <w:p w14:paraId="61AE1A16"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Cs/>
                <w:sz w:val="22"/>
                <w:szCs w:val="22"/>
              </w:rPr>
            </w:pPr>
            <w:r w:rsidRPr="00DE6C92">
              <w:rPr>
                <w:rFonts w:ascii="Georgia" w:hAnsi="Georgia"/>
                <w:bCs/>
                <w:sz w:val="22"/>
                <w:szCs w:val="22"/>
              </w:rPr>
              <w:tab/>
              <w:t>None, or grade 1-8</w:t>
            </w:r>
          </w:p>
        </w:tc>
        <w:tc>
          <w:tcPr>
            <w:tcW w:w="0" w:type="auto"/>
          </w:tcPr>
          <w:p w14:paraId="6F2BB19B"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20</w:t>
            </w:r>
          </w:p>
        </w:tc>
        <w:tc>
          <w:tcPr>
            <w:tcW w:w="0" w:type="auto"/>
          </w:tcPr>
          <w:p w14:paraId="7A496B8F"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5</w:t>
            </w:r>
          </w:p>
        </w:tc>
        <w:tc>
          <w:tcPr>
            <w:tcW w:w="0" w:type="auto"/>
          </w:tcPr>
          <w:p w14:paraId="6DB04EA6"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33</w:t>
            </w:r>
          </w:p>
        </w:tc>
        <w:tc>
          <w:tcPr>
            <w:tcW w:w="0" w:type="auto"/>
          </w:tcPr>
          <w:p w14:paraId="1FC62055"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23</w:t>
            </w:r>
          </w:p>
        </w:tc>
        <w:tc>
          <w:tcPr>
            <w:tcW w:w="0" w:type="auto"/>
          </w:tcPr>
          <w:p w14:paraId="0ED31142"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41</w:t>
            </w:r>
          </w:p>
        </w:tc>
        <w:tc>
          <w:tcPr>
            <w:tcW w:w="0" w:type="auto"/>
          </w:tcPr>
          <w:p w14:paraId="5249C32D"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42</w:t>
            </w:r>
          </w:p>
        </w:tc>
        <w:tc>
          <w:tcPr>
            <w:tcW w:w="0" w:type="auto"/>
          </w:tcPr>
          <w:p w14:paraId="72D18A02"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11</w:t>
            </w:r>
          </w:p>
        </w:tc>
      </w:tr>
      <w:tr w:rsidR="00FF7F22" w:rsidRPr="00DE6C92" w14:paraId="32729AA6" w14:textId="77777777" w:rsidTr="00FF7F22">
        <w:trPr>
          <w:jc w:val="center"/>
        </w:trPr>
        <w:tc>
          <w:tcPr>
            <w:tcW w:w="2809" w:type="dxa"/>
            <w:vAlign w:val="center"/>
          </w:tcPr>
          <w:p w14:paraId="36A35E6B"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ab/>
              <w:t>High school incomplete (grades 9-11)</w:t>
            </w:r>
          </w:p>
        </w:tc>
        <w:tc>
          <w:tcPr>
            <w:tcW w:w="0" w:type="auto"/>
          </w:tcPr>
          <w:p w14:paraId="346A1034"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14</w:t>
            </w:r>
          </w:p>
        </w:tc>
        <w:tc>
          <w:tcPr>
            <w:tcW w:w="0" w:type="auto"/>
          </w:tcPr>
          <w:p w14:paraId="63FC72DB"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9</w:t>
            </w:r>
          </w:p>
        </w:tc>
        <w:tc>
          <w:tcPr>
            <w:tcW w:w="0" w:type="auto"/>
          </w:tcPr>
          <w:p w14:paraId="66CF1ED6"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18</w:t>
            </w:r>
          </w:p>
        </w:tc>
        <w:tc>
          <w:tcPr>
            <w:tcW w:w="0" w:type="auto"/>
          </w:tcPr>
          <w:p w14:paraId="32DEEB6F"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12</w:t>
            </w:r>
          </w:p>
        </w:tc>
        <w:tc>
          <w:tcPr>
            <w:tcW w:w="0" w:type="auto"/>
          </w:tcPr>
          <w:p w14:paraId="2CFAC62F"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22</w:t>
            </w:r>
          </w:p>
        </w:tc>
        <w:tc>
          <w:tcPr>
            <w:tcW w:w="0" w:type="auto"/>
          </w:tcPr>
          <w:p w14:paraId="2B91D024"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20</w:t>
            </w:r>
          </w:p>
        </w:tc>
        <w:tc>
          <w:tcPr>
            <w:tcW w:w="0" w:type="auto"/>
          </w:tcPr>
          <w:p w14:paraId="13EAD178"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9</w:t>
            </w:r>
          </w:p>
        </w:tc>
      </w:tr>
      <w:tr w:rsidR="00FF7F22" w:rsidRPr="00DE6C92" w14:paraId="6DDE8CBD" w14:textId="77777777" w:rsidTr="00FF7F22">
        <w:trPr>
          <w:jc w:val="center"/>
        </w:trPr>
        <w:tc>
          <w:tcPr>
            <w:tcW w:w="2809" w:type="dxa"/>
            <w:vAlign w:val="center"/>
          </w:tcPr>
          <w:p w14:paraId="71A392AA"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High School Graduate (NET)</w:t>
            </w:r>
          </w:p>
        </w:tc>
        <w:tc>
          <w:tcPr>
            <w:tcW w:w="0" w:type="auto"/>
          </w:tcPr>
          <w:p w14:paraId="2B3E8516"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29</w:t>
            </w:r>
          </w:p>
        </w:tc>
        <w:tc>
          <w:tcPr>
            <w:tcW w:w="0" w:type="auto"/>
          </w:tcPr>
          <w:p w14:paraId="18846440"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34</w:t>
            </w:r>
          </w:p>
        </w:tc>
        <w:tc>
          <w:tcPr>
            <w:tcW w:w="0" w:type="auto"/>
          </w:tcPr>
          <w:p w14:paraId="2A06BB20"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26</w:t>
            </w:r>
          </w:p>
        </w:tc>
        <w:tc>
          <w:tcPr>
            <w:tcW w:w="0" w:type="auto"/>
          </w:tcPr>
          <w:p w14:paraId="5F45863A"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30</w:t>
            </w:r>
          </w:p>
        </w:tc>
        <w:tc>
          <w:tcPr>
            <w:tcW w:w="0" w:type="auto"/>
          </w:tcPr>
          <w:p w14:paraId="093B437A"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21</w:t>
            </w:r>
          </w:p>
        </w:tc>
        <w:tc>
          <w:tcPr>
            <w:tcW w:w="0" w:type="auto"/>
          </w:tcPr>
          <w:p w14:paraId="41986215"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26</w:t>
            </w:r>
          </w:p>
        </w:tc>
        <w:tc>
          <w:tcPr>
            <w:tcW w:w="0" w:type="auto"/>
          </w:tcPr>
          <w:p w14:paraId="0DF79367"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28</w:t>
            </w:r>
          </w:p>
        </w:tc>
      </w:tr>
      <w:tr w:rsidR="00FF7F22" w:rsidRPr="00DE6C92" w14:paraId="1DDEFB8F" w14:textId="77777777" w:rsidTr="00FF7F22">
        <w:trPr>
          <w:jc w:val="center"/>
        </w:trPr>
        <w:tc>
          <w:tcPr>
            <w:tcW w:w="2809" w:type="dxa"/>
            <w:vAlign w:val="center"/>
          </w:tcPr>
          <w:p w14:paraId="0DCA22F4"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ab/>
              <w:t>High School Graduate (grade 12 or GED certificate)</w:t>
            </w:r>
          </w:p>
        </w:tc>
        <w:tc>
          <w:tcPr>
            <w:tcW w:w="0" w:type="auto"/>
          </w:tcPr>
          <w:p w14:paraId="1EAB9A86"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27</w:t>
            </w:r>
          </w:p>
        </w:tc>
        <w:tc>
          <w:tcPr>
            <w:tcW w:w="0" w:type="auto"/>
          </w:tcPr>
          <w:p w14:paraId="3853BCC7"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30</w:t>
            </w:r>
          </w:p>
        </w:tc>
        <w:tc>
          <w:tcPr>
            <w:tcW w:w="0" w:type="auto"/>
          </w:tcPr>
          <w:p w14:paraId="7F7DFDAC"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24</w:t>
            </w:r>
          </w:p>
        </w:tc>
        <w:tc>
          <w:tcPr>
            <w:tcW w:w="0" w:type="auto"/>
          </w:tcPr>
          <w:p w14:paraId="1F79B875"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26</w:t>
            </w:r>
          </w:p>
        </w:tc>
        <w:tc>
          <w:tcPr>
            <w:tcW w:w="0" w:type="auto"/>
          </w:tcPr>
          <w:p w14:paraId="1BA6157B"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20</w:t>
            </w:r>
          </w:p>
        </w:tc>
        <w:tc>
          <w:tcPr>
            <w:tcW w:w="0" w:type="auto"/>
          </w:tcPr>
          <w:p w14:paraId="4D92D345"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26</w:t>
            </w:r>
          </w:p>
        </w:tc>
        <w:tc>
          <w:tcPr>
            <w:tcW w:w="0" w:type="auto"/>
          </w:tcPr>
          <w:p w14:paraId="14BFD1C4"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25</w:t>
            </w:r>
          </w:p>
        </w:tc>
      </w:tr>
      <w:tr w:rsidR="00FF7F22" w:rsidRPr="00DE6C92" w14:paraId="77DDDEB0" w14:textId="77777777" w:rsidTr="00FF7F22">
        <w:trPr>
          <w:jc w:val="center"/>
        </w:trPr>
        <w:tc>
          <w:tcPr>
            <w:tcW w:w="2809" w:type="dxa"/>
            <w:vAlign w:val="center"/>
          </w:tcPr>
          <w:p w14:paraId="0E656F00"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ab/>
              <w:t>Technical, trade, or vocational school AFTER high school</w:t>
            </w:r>
          </w:p>
        </w:tc>
        <w:tc>
          <w:tcPr>
            <w:tcW w:w="0" w:type="auto"/>
          </w:tcPr>
          <w:p w14:paraId="64600281"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w:t>
            </w:r>
          </w:p>
        </w:tc>
        <w:tc>
          <w:tcPr>
            <w:tcW w:w="0" w:type="auto"/>
          </w:tcPr>
          <w:p w14:paraId="524CEED8"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w:t>
            </w:r>
          </w:p>
        </w:tc>
        <w:tc>
          <w:tcPr>
            <w:tcW w:w="0" w:type="auto"/>
          </w:tcPr>
          <w:p w14:paraId="6C73C875"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w:t>
            </w:r>
          </w:p>
        </w:tc>
        <w:tc>
          <w:tcPr>
            <w:tcW w:w="0" w:type="auto"/>
          </w:tcPr>
          <w:p w14:paraId="30DE113D"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4</w:t>
            </w:r>
          </w:p>
        </w:tc>
        <w:tc>
          <w:tcPr>
            <w:tcW w:w="0" w:type="auto"/>
          </w:tcPr>
          <w:p w14:paraId="524817D1"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w:t>
            </w:r>
          </w:p>
        </w:tc>
        <w:tc>
          <w:tcPr>
            <w:tcW w:w="0" w:type="auto"/>
          </w:tcPr>
          <w:p w14:paraId="32C691C8"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w:t>
            </w:r>
          </w:p>
        </w:tc>
        <w:tc>
          <w:tcPr>
            <w:tcW w:w="0" w:type="auto"/>
          </w:tcPr>
          <w:p w14:paraId="06D36BDE"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w:t>
            </w:r>
          </w:p>
        </w:tc>
      </w:tr>
      <w:tr w:rsidR="00FF7F22" w:rsidRPr="00DE6C92" w14:paraId="145877FC" w14:textId="77777777" w:rsidTr="00FF7F22">
        <w:trPr>
          <w:jc w:val="center"/>
        </w:trPr>
        <w:tc>
          <w:tcPr>
            <w:tcW w:w="2809" w:type="dxa"/>
            <w:vAlign w:val="center"/>
          </w:tcPr>
          <w:p w14:paraId="15B50B3D"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Some College + (NET)</w:t>
            </w:r>
          </w:p>
        </w:tc>
        <w:tc>
          <w:tcPr>
            <w:tcW w:w="0" w:type="auto"/>
          </w:tcPr>
          <w:p w14:paraId="5D7CDC07"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33</w:t>
            </w:r>
          </w:p>
        </w:tc>
        <w:tc>
          <w:tcPr>
            <w:tcW w:w="0" w:type="auto"/>
          </w:tcPr>
          <w:p w14:paraId="1A11F394"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49</w:t>
            </w:r>
          </w:p>
        </w:tc>
        <w:tc>
          <w:tcPr>
            <w:tcW w:w="0" w:type="auto"/>
          </w:tcPr>
          <w:p w14:paraId="3DBA31FC"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21</w:t>
            </w:r>
          </w:p>
        </w:tc>
        <w:tc>
          <w:tcPr>
            <w:tcW w:w="0" w:type="auto"/>
          </w:tcPr>
          <w:p w14:paraId="2B1C5362"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34</w:t>
            </w:r>
          </w:p>
        </w:tc>
        <w:tc>
          <w:tcPr>
            <w:tcW w:w="0" w:type="auto"/>
          </w:tcPr>
          <w:p w14:paraId="78B7B156"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15</w:t>
            </w:r>
          </w:p>
        </w:tc>
        <w:tc>
          <w:tcPr>
            <w:tcW w:w="0" w:type="auto"/>
          </w:tcPr>
          <w:p w14:paraId="3A1B2F2C"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9</w:t>
            </w:r>
          </w:p>
        </w:tc>
        <w:tc>
          <w:tcPr>
            <w:tcW w:w="0" w:type="auto"/>
          </w:tcPr>
          <w:p w14:paraId="3FED796F"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50</w:t>
            </w:r>
          </w:p>
        </w:tc>
      </w:tr>
      <w:tr w:rsidR="00FF7F22" w:rsidRPr="00DE6C92" w14:paraId="75EE3571" w14:textId="77777777" w:rsidTr="00FF7F22">
        <w:trPr>
          <w:jc w:val="center"/>
        </w:trPr>
        <w:tc>
          <w:tcPr>
            <w:tcW w:w="2809" w:type="dxa"/>
            <w:vAlign w:val="center"/>
          </w:tcPr>
          <w:p w14:paraId="20FFBE2A"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ab/>
              <w:t>Some college, no 4-year degree (including associate degree)</w:t>
            </w:r>
          </w:p>
        </w:tc>
        <w:tc>
          <w:tcPr>
            <w:tcW w:w="0" w:type="auto"/>
          </w:tcPr>
          <w:p w14:paraId="0E2F0CE7"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21</w:t>
            </w:r>
          </w:p>
        </w:tc>
        <w:tc>
          <w:tcPr>
            <w:tcW w:w="0" w:type="auto"/>
          </w:tcPr>
          <w:p w14:paraId="3E0EC3DF"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32</w:t>
            </w:r>
          </w:p>
        </w:tc>
        <w:tc>
          <w:tcPr>
            <w:tcW w:w="0" w:type="auto"/>
          </w:tcPr>
          <w:p w14:paraId="577D2690"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12</w:t>
            </w:r>
          </w:p>
        </w:tc>
        <w:tc>
          <w:tcPr>
            <w:tcW w:w="0" w:type="auto"/>
          </w:tcPr>
          <w:p w14:paraId="773D595F"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20</w:t>
            </w:r>
          </w:p>
        </w:tc>
        <w:tc>
          <w:tcPr>
            <w:tcW w:w="0" w:type="auto"/>
          </w:tcPr>
          <w:p w14:paraId="079A8368"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7</w:t>
            </w:r>
          </w:p>
        </w:tc>
        <w:tc>
          <w:tcPr>
            <w:tcW w:w="0" w:type="auto"/>
          </w:tcPr>
          <w:p w14:paraId="4DAFE3DA"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6</w:t>
            </w:r>
          </w:p>
        </w:tc>
        <w:tc>
          <w:tcPr>
            <w:tcW w:w="0" w:type="auto"/>
          </w:tcPr>
          <w:p w14:paraId="6FC50F70"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32</w:t>
            </w:r>
          </w:p>
        </w:tc>
      </w:tr>
      <w:tr w:rsidR="00FF7F22" w:rsidRPr="00DE6C92" w14:paraId="5062D4D7" w14:textId="77777777" w:rsidTr="00FF7F22">
        <w:trPr>
          <w:jc w:val="center"/>
        </w:trPr>
        <w:tc>
          <w:tcPr>
            <w:tcW w:w="2809" w:type="dxa"/>
            <w:vAlign w:val="center"/>
          </w:tcPr>
          <w:p w14:paraId="4E8536B2"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ab/>
              <w:t>College graduate  (B.S., B.A., or other 4-year degree)</w:t>
            </w:r>
          </w:p>
        </w:tc>
        <w:tc>
          <w:tcPr>
            <w:tcW w:w="0" w:type="auto"/>
          </w:tcPr>
          <w:p w14:paraId="6790343C"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9</w:t>
            </w:r>
          </w:p>
        </w:tc>
        <w:tc>
          <w:tcPr>
            <w:tcW w:w="0" w:type="auto"/>
          </w:tcPr>
          <w:p w14:paraId="2230DF61"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12</w:t>
            </w:r>
          </w:p>
        </w:tc>
        <w:tc>
          <w:tcPr>
            <w:tcW w:w="0" w:type="auto"/>
          </w:tcPr>
          <w:p w14:paraId="47F65033"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6</w:t>
            </w:r>
          </w:p>
        </w:tc>
        <w:tc>
          <w:tcPr>
            <w:tcW w:w="0" w:type="auto"/>
          </w:tcPr>
          <w:p w14:paraId="4F6F84B3"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10</w:t>
            </w:r>
          </w:p>
        </w:tc>
        <w:tc>
          <w:tcPr>
            <w:tcW w:w="0" w:type="auto"/>
          </w:tcPr>
          <w:p w14:paraId="0442AE82"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7</w:t>
            </w:r>
          </w:p>
        </w:tc>
        <w:tc>
          <w:tcPr>
            <w:tcW w:w="0" w:type="auto"/>
          </w:tcPr>
          <w:p w14:paraId="0D2D5EC9"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w:t>
            </w:r>
          </w:p>
        </w:tc>
        <w:tc>
          <w:tcPr>
            <w:tcW w:w="0" w:type="auto"/>
          </w:tcPr>
          <w:p w14:paraId="209A0948"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14</w:t>
            </w:r>
          </w:p>
        </w:tc>
      </w:tr>
      <w:tr w:rsidR="00FF7F22" w:rsidRPr="00DE6C92" w14:paraId="3AAD521A" w14:textId="77777777" w:rsidTr="00FF7F22">
        <w:trPr>
          <w:jc w:val="center"/>
        </w:trPr>
        <w:tc>
          <w:tcPr>
            <w:tcW w:w="2809" w:type="dxa"/>
            <w:vAlign w:val="center"/>
          </w:tcPr>
          <w:p w14:paraId="7A8C1318"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ab/>
              <w:t>Post-graduate training or professional schooling after college (e.g., toward a master’s Degree or Ph.D.; law or medical school)</w:t>
            </w:r>
          </w:p>
        </w:tc>
        <w:tc>
          <w:tcPr>
            <w:tcW w:w="0" w:type="auto"/>
          </w:tcPr>
          <w:p w14:paraId="6AC57B7F"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w:t>
            </w:r>
          </w:p>
        </w:tc>
        <w:tc>
          <w:tcPr>
            <w:tcW w:w="0" w:type="auto"/>
          </w:tcPr>
          <w:p w14:paraId="351FBA0A"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4</w:t>
            </w:r>
          </w:p>
        </w:tc>
        <w:tc>
          <w:tcPr>
            <w:tcW w:w="0" w:type="auto"/>
          </w:tcPr>
          <w:p w14:paraId="1D30D1B3"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w:t>
            </w:r>
          </w:p>
        </w:tc>
        <w:tc>
          <w:tcPr>
            <w:tcW w:w="0" w:type="auto"/>
          </w:tcPr>
          <w:p w14:paraId="74E97F1D"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4</w:t>
            </w:r>
          </w:p>
        </w:tc>
        <w:tc>
          <w:tcPr>
            <w:tcW w:w="0" w:type="auto"/>
          </w:tcPr>
          <w:p w14:paraId="3CBE797D"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w:t>
            </w:r>
          </w:p>
        </w:tc>
        <w:tc>
          <w:tcPr>
            <w:tcW w:w="0" w:type="auto"/>
          </w:tcPr>
          <w:p w14:paraId="72479749"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w:t>
            </w:r>
          </w:p>
        </w:tc>
        <w:tc>
          <w:tcPr>
            <w:tcW w:w="0" w:type="auto"/>
          </w:tcPr>
          <w:p w14:paraId="3F83B46B"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5</w:t>
            </w:r>
          </w:p>
        </w:tc>
      </w:tr>
      <w:tr w:rsidR="00FF7F22" w:rsidRPr="00DE6C92" w14:paraId="2021F437" w14:textId="77777777" w:rsidTr="00FF7F22">
        <w:trPr>
          <w:jc w:val="center"/>
        </w:trPr>
        <w:tc>
          <w:tcPr>
            <w:tcW w:w="2809" w:type="dxa"/>
            <w:vAlign w:val="center"/>
          </w:tcPr>
          <w:p w14:paraId="26337222"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Don’t know</w:t>
            </w:r>
          </w:p>
        </w:tc>
        <w:tc>
          <w:tcPr>
            <w:tcW w:w="0" w:type="auto"/>
          </w:tcPr>
          <w:p w14:paraId="1EAE4F28"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w:t>
            </w:r>
          </w:p>
        </w:tc>
        <w:tc>
          <w:tcPr>
            <w:tcW w:w="0" w:type="auto"/>
          </w:tcPr>
          <w:p w14:paraId="201F6BFA"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w:t>
            </w:r>
          </w:p>
        </w:tc>
        <w:tc>
          <w:tcPr>
            <w:tcW w:w="0" w:type="auto"/>
          </w:tcPr>
          <w:p w14:paraId="707E235E"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w:t>
            </w:r>
          </w:p>
        </w:tc>
        <w:tc>
          <w:tcPr>
            <w:tcW w:w="0" w:type="auto"/>
          </w:tcPr>
          <w:p w14:paraId="321FCD47"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w:t>
            </w:r>
          </w:p>
        </w:tc>
        <w:tc>
          <w:tcPr>
            <w:tcW w:w="0" w:type="auto"/>
          </w:tcPr>
          <w:p w14:paraId="0912E7A6"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w:t>
            </w:r>
          </w:p>
        </w:tc>
        <w:tc>
          <w:tcPr>
            <w:tcW w:w="0" w:type="auto"/>
          </w:tcPr>
          <w:p w14:paraId="354D9064"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w:t>
            </w:r>
          </w:p>
        </w:tc>
        <w:tc>
          <w:tcPr>
            <w:tcW w:w="0" w:type="auto"/>
          </w:tcPr>
          <w:p w14:paraId="7BA911EF"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w:t>
            </w:r>
          </w:p>
        </w:tc>
      </w:tr>
      <w:tr w:rsidR="00FF7F22" w:rsidRPr="00DE6C92" w14:paraId="0F2E9778" w14:textId="77777777" w:rsidTr="00FF7F22">
        <w:trPr>
          <w:jc w:val="center"/>
        </w:trPr>
        <w:tc>
          <w:tcPr>
            <w:tcW w:w="2809" w:type="dxa"/>
            <w:vAlign w:val="center"/>
          </w:tcPr>
          <w:p w14:paraId="51A29528" w14:textId="77777777" w:rsidR="00FF7F22" w:rsidRPr="00DE6C92" w:rsidRDefault="00FF7F22"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15" w:hanging="315"/>
              <w:rPr>
                <w:rFonts w:ascii="Georgia" w:hAnsi="Georgia"/>
                <w:bCs/>
                <w:sz w:val="22"/>
                <w:szCs w:val="22"/>
              </w:rPr>
            </w:pPr>
            <w:r w:rsidRPr="00DE6C92">
              <w:rPr>
                <w:rFonts w:ascii="Georgia" w:hAnsi="Georgia"/>
                <w:bCs/>
                <w:sz w:val="22"/>
                <w:szCs w:val="22"/>
              </w:rPr>
              <w:t>Refused</w:t>
            </w:r>
          </w:p>
        </w:tc>
        <w:tc>
          <w:tcPr>
            <w:tcW w:w="0" w:type="auto"/>
          </w:tcPr>
          <w:p w14:paraId="6540FBB1"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w:t>
            </w:r>
          </w:p>
        </w:tc>
        <w:tc>
          <w:tcPr>
            <w:tcW w:w="0" w:type="auto"/>
          </w:tcPr>
          <w:p w14:paraId="09049F2E"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3</w:t>
            </w:r>
          </w:p>
        </w:tc>
        <w:tc>
          <w:tcPr>
            <w:tcW w:w="0" w:type="auto"/>
          </w:tcPr>
          <w:p w14:paraId="115B4E14"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w:t>
            </w:r>
          </w:p>
        </w:tc>
        <w:tc>
          <w:tcPr>
            <w:tcW w:w="0" w:type="auto"/>
          </w:tcPr>
          <w:p w14:paraId="76CF08BD"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w:t>
            </w:r>
          </w:p>
        </w:tc>
        <w:tc>
          <w:tcPr>
            <w:tcW w:w="0" w:type="auto"/>
          </w:tcPr>
          <w:p w14:paraId="7F8F32B1"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w:t>
            </w:r>
          </w:p>
        </w:tc>
        <w:tc>
          <w:tcPr>
            <w:tcW w:w="0" w:type="auto"/>
          </w:tcPr>
          <w:p w14:paraId="3398B034"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2</w:t>
            </w:r>
          </w:p>
        </w:tc>
        <w:tc>
          <w:tcPr>
            <w:tcW w:w="0" w:type="auto"/>
          </w:tcPr>
          <w:p w14:paraId="03AC9722" w14:textId="77777777" w:rsidR="00FF7F22" w:rsidRPr="00DE6C92" w:rsidRDefault="00FF7F22" w:rsidP="007E2376">
            <w:pPr>
              <w:tabs>
                <w:tab w:val="left" w:pos="-1620"/>
                <w:tab w:val="left" w:pos="-1440"/>
                <w:tab w:val="left" w:pos="-720"/>
                <w:tab w:val="left" w:pos="285"/>
                <w:tab w:val="left" w:pos="856"/>
                <w:tab w:val="left" w:pos="1284"/>
                <w:tab w:val="left" w:pos="1440"/>
                <w:tab w:val="left" w:pos="1867"/>
                <w:tab w:val="left" w:pos="2296"/>
                <w:tab w:val="left" w:pos="2724"/>
                <w:tab w:val="left" w:pos="3153"/>
                <w:tab w:val="left" w:pos="3600"/>
                <w:tab w:val="left" w:pos="4009"/>
                <w:tab w:val="left" w:pos="4438"/>
                <w:tab w:val="left" w:pos="4866"/>
                <w:tab w:val="left" w:pos="5295"/>
                <w:tab w:val="left" w:pos="5724"/>
                <w:tab w:val="left" w:pos="6151"/>
                <w:tab w:val="left" w:pos="6580"/>
                <w:tab w:val="left" w:pos="7008"/>
                <w:tab w:val="left" w:pos="7437"/>
                <w:tab w:val="left" w:pos="7866"/>
                <w:tab w:val="left" w:pos="8293"/>
                <w:tab w:val="left" w:pos="8722"/>
                <w:tab w:val="left" w:pos="9150"/>
                <w:tab w:val="left" w:pos="9579"/>
                <w:tab w:val="left" w:pos="10008"/>
                <w:tab w:val="left" w:pos="10435"/>
                <w:tab w:val="left" w:pos="10864"/>
                <w:tab w:val="left" w:pos="11292"/>
                <w:tab w:val="left" w:pos="11721"/>
                <w:tab w:val="left" w:pos="12150"/>
                <w:tab w:val="left" w:pos="12577"/>
                <w:tab w:val="left" w:pos="13006"/>
                <w:tab w:val="left" w:pos="13434"/>
                <w:tab w:val="left" w:pos="13863"/>
              </w:tabs>
              <w:suppressAutoHyphens/>
              <w:jc w:val="center"/>
              <w:rPr>
                <w:rFonts w:ascii="Georgia" w:hAnsi="Georgia"/>
                <w:sz w:val="22"/>
                <w:szCs w:val="22"/>
              </w:rPr>
            </w:pPr>
            <w:r w:rsidRPr="00DE6C92">
              <w:rPr>
                <w:rFonts w:ascii="Georgia" w:hAnsi="Georgia"/>
                <w:sz w:val="22"/>
                <w:szCs w:val="22"/>
              </w:rPr>
              <w:t>1</w:t>
            </w:r>
          </w:p>
        </w:tc>
      </w:tr>
    </w:tbl>
    <w:p w14:paraId="09759F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06941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95.</w:t>
      </w:r>
      <w:r w:rsidRPr="00DE6C92">
        <w:rPr>
          <w:rFonts w:ascii="Georgia" w:hAnsi="Georgia"/>
          <w:sz w:val="22"/>
          <w:szCs w:val="22"/>
        </w:rPr>
        <w:tab/>
        <w:t>What is your age?</w:t>
      </w:r>
    </w:p>
    <w:p w14:paraId="610BE4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6"/>
        <w:gridCol w:w="990"/>
        <w:gridCol w:w="921"/>
        <w:gridCol w:w="879"/>
        <w:gridCol w:w="810"/>
        <w:gridCol w:w="1138"/>
      </w:tblGrid>
      <w:tr w:rsidR="007E2376" w:rsidRPr="00DE6C92" w14:paraId="619A9B62" w14:textId="77777777" w:rsidTr="00FF7F22">
        <w:trPr>
          <w:jc w:val="center"/>
        </w:trPr>
        <w:tc>
          <w:tcPr>
            <w:tcW w:w="2176" w:type="dxa"/>
            <w:shd w:val="clear" w:color="auto" w:fill="C0C0C0"/>
          </w:tcPr>
          <w:p w14:paraId="203D57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990" w:type="dxa"/>
            <w:shd w:val="clear" w:color="auto" w:fill="C0C0C0"/>
          </w:tcPr>
          <w:p w14:paraId="6C4491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18-29</w:t>
            </w:r>
          </w:p>
        </w:tc>
        <w:tc>
          <w:tcPr>
            <w:tcW w:w="921" w:type="dxa"/>
            <w:shd w:val="clear" w:color="auto" w:fill="C0C0C0"/>
          </w:tcPr>
          <w:p w14:paraId="1D9B9A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30-49</w:t>
            </w:r>
          </w:p>
        </w:tc>
        <w:tc>
          <w:tcPr>
            <w:tcW w:w="879" w:type="dxa"/>
            <w:shd w:val="clear" w:color="auto" w:fill="C0C0C0"/>
          </w:tcPr>
          <w:p w14:paraId="75813A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50-64</w:t>
            </w:r>
          </w:p>
        </w:tc>
        <w:tc>
          <w:tcPr>
            <w:tcW w:w="810" w:type="dxa"/>
            <w:shd w:val="clear" w:color="auto" w:fill="C0C0C0"/>
          </w:tcPr>
          <w:p w14:paraId="79B0B2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65+</w:t>
            </w:r>
          </w:p>
        </w:tc>
        <w:tc>
          <w:tcPr>
            <w:tcW w:w="1138" w:type="dxa"/>
            <w:shd w:val="clear" w:color="auto" w:fill="C0C0C0"/>
          </w:tcPr>
          <w:p w14:paraId="0AAE73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1498C7DE" w14:textId="77777777" w:rsidTr="00FF7F22">
        <w:trPr>
          <w:jc w:val="center"/>
        </w:trPr>
        <w:tc>
          <w:tcPr>
            <w:tcW w:w="2176" w:type="dxa"/>
          </w:tcPr>
          <w:p w14:paraId="0347DF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990" w:type="dxa"/>
          </w:tcPr>
          <w:p w14:paraId="774CCC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921" w:type="dxa"/>
          </w:tcPr>
          <w:p w14:paraId="585F8E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879" w:type="dxa"/>
          </w:tcPr>
          <w:p w14:paraId="64F057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810" w:type="dxa"/>
          </w:tcPr>
          <w:p w14:paraId="735360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38" w:type="dxa"/>
          </w:tcPr>
          <w:p w14:paraId="60B180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r>
      <w:tr w:rsidR="007E2376" w:rsidRPr="00DE6C92" w14:paraId="66905699" w14:textId="77777777" w:rsidTr="00FF7F22">
        <w:trPr>
          <w:jc w:val="center"/>
        </w:trPr>
        <w:tc>
          <w:tcPr>
            <w:tcW w:w="2176" w:type="dxa"/>
          </w:tcPr>
          <w:p w14:paraId="443843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990" w:type="dxa"/>
          </w:tcPr>
          <w:p w14:paraId="3D76D4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921" w:type="dxa"/>
          </w:tcPr>
          <w:p w14:paraId="12B64A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879" w:type="dxa"/>
          </w:tcPr>
          <w:p w14:paraId="7663DB6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810" w:type="dxa"/>
          </w:tcPr>
          <w:p w14:paraId="6FE5D3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38" w:type="dxa"/>
          </w:tcPr>
          <w:p w14:paraId="5EE3DC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r>
      <w:tr w:rsidR="007E2376" w:rsidRPr="00DE6C92" w14:paraId="4512BDFA" w14:textId="77777777" w:rsidTr="00FF7F22">
        <w:trPr>
          <w:jc w:val="center"/>
        </w:trPr>
        <w:tc>
          <w:tcPr>
            <w:tcW w:w="2176" w:type="dxa"/>
          </w:tcPr>
          <w:p w14:paraId="4A571B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990" w:type="dxa"/>
          </w:tcPr>
          <w:p w14:paraId="0AD34B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921" w:type="dxa"/>
          </w:tcPr>
          <w:p w14:paraId="66FA37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879" w:type="dxa"/>
          </w:tcPr>
          <w:p w14:paraId="2842635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810" w:type="dxa"/>
          </w:tcPr>
          <w:p w14:paraId="15E9BB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38" w:type="dxa"/>
          </w:tcPr>
          <w:p w14:paraId="42BF6F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r>
      <w:tr w:rsidR="007E2376" w:rsidRPr="00DE6C92" w14:paraId="79A14AD4" w14:textId="77777777" w:rsidTr="00FF7F22">
        <w:trPr>
          <w:jc w:val="center"/>
        </w:trPr>
        <w:tc>
          <w:tcPr>
            <w:tcW w:w="2176" w:type="dxa"/>
          </w:tcPr>
          <w:p w14:paraId="7B0EEB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990" w:type="dxa"/>
          </w:tcPr>
          <w:p w14:paraId="0664B2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921" w:type="dxa"/>
          </w:tcPr>
          <w:p w14:paraId="602FECB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879" w:type="dxa"/>
          </w:tcPr>
          <w:p w14:paraId="2998BC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810" w:type="dxa"/>
          </w:tcPr>
          <w:p w14:paraId="638C6D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138" w:type="dxa"/>
          </w:tcPr>
          <w:p w14:paraId="1D55A4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66060577" w14:textId="77777777" w:rsidTr="00FF7F22">
        <w:trPr>
          <w:jc w:val="center"/>
        </w:trPr>
        <w:tc>
          <w:tcPr>
            <w:tcW w:w="2176" w:type="dxa"/>
          </w:tcPr>
          <w:p w14:paraId="3BC0A3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990" w:type="dxa"/>
          </w:tcPr>
          <w:p w14:paraId="685A86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921" w:type="dxa"/>
          </w:tcPr>
          <w:p w14:paraId="73F952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879" w:type="dxa"/>
          </w:tcPr>
          <w:p w14:paraId="3EDEFA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810" w:type="dxa"/>
          </w:tcPr>
          <w:p w14:paraId="0B3720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38" w:type="dxa"/>
          </w:tcPr>
          <w:p w14:paraId="5CDEAFA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r>
      <w:tr w:rsidR="007E2376" w:rsidRPr="00DE6C92" w14:paraId="1398E50A" w14:textId="77777777" w:rsidTr="00FF7F22">
        <w:trPr>
          <w:jc w:val="center"/>
        </w:trPr>
        <w:tc>
          <w:tcPr>
            <w:tcW w:w="2176" w:type="dxa"/>
          </w:tcPr>
          <w:p w14:paraId="100C97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990" w:type="dxa"/>
          </w:tcPr>
          <w:p w14:paraId="4E2EFA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921" w:type="dxa"/>
          </w:tcPr>
          <w:p w14:paraId="7B5E58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58</w:t>
            </w:r>
          </w:p>
        </w:tc>
        <w:tc>
          <w:tcPr>
            <w:tcW w:w="879" w:type="dxa"/>
          </w:tcPr>
          <w:p w14:paraId="6D67BC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810" w:type="dxa"/>
          </w:tcPr>
          <w:p w14:paraId="3FBC7A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38" w:type="dxa"/>
          </w:tcPr>
          <w:p w14:paraId="3CA7FC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278FE40" w14:textId="77777777" w:rsidTr="00FF7F22">
        <w:trPr>
          <w:jc w:val="center"/>
        </w:trPr>
        <w:tc>
          <w:tcPr>
            <w:tcW w:w="2176" w:type="dxa"/>
          </w:tcPr>
          <w:p w14:paraId="6B97717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990" w:type="dxa"/>
          </w:tcPr>
          <w:p w14:paraId="2BE800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921" w:type="dxa"/>
          </w:tcPr>
          <w:p w14:paraId="7E7473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879" w:type="dxa"/>
          </w:tcPr>
          <w:p w14:paraId="547BD4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810" w:type="dxa"/>
          </w:tcPr>
          <w:p w14:paraId="2D8A0D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138" w:type="dxa"/>
          </w:tcPr>
          <w:p w14:paraId="243078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r>
    </w:tbl>
    <w:p w14:paraId="26BEE4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44DD0CA" w14:textId="77777777" w:rsidR="00385FF7"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p>
    <w:p w14:paraId="384F88C9" w14:textId="77777777" w:rsidR="00385FF7" w:rsidRDefault="00385FF7">
      <w:pPr>
        <w:rPr>
          <w:rFonts w:ascii="Georgia" w:hAnsi="Georgia"/>
          <w:sz w:val="22"/>
          <w:szCs w:val="22"/>
        </w:rPr>
      </w:pPr>
      <w:r>
        <w:rPr>
          <w:rFonts w:ascii="Georgia" w:hAnsi="Georgia"/>
          <w:sz w:val="22"/>
          <w:szCs w:val="22"/>
        </w:rPr>
        <w:br w:type="page"/>
      </w:r>
    </w:p>
    <w:p w14:paraId="5E3F51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96.</w:t>
      </w:r>
      <w:r w:rsidRPr="00DE6C92">
        <w:rPr>
          <w:rFonts w:ascii="Georgia" w:hAnsi="Georgia"/>
          <w:sz w:val="22"/>
          <w:szCs w:val="22"/>
        </w:rPr>
        <w:tab/>
        <w:t xml:space="preserve">Last year, that is in 2010, what was your total family income from all sources, before taxes?  Just stop me when I get to the right category. </w:t>
      </w:r>
    </w:p>
    <w:p w14:paraId="3E2F03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875"/>
        <w:gridCol w:w="948"/>
        <w:gridCol w:w="1101"/>
        <w:gridCol w:w="970"/>
        <w:gridCol w:w="1158"/>
        <w:gridCol w:w="1230"/>
        <w:gridCol w:w="1434"/>
      </w:tblGrid>
      <w:tr w:rsidR="007E2376" w:rsidRPr="00DE6C92" w14:paraId="4C3C4A4E" w14:textId="77777777" w:rsidTr="007E2376">
        <w:trPr>
          <w:jc w:val="center"/>
        </w:trPr>
        <w:tc>
          <w:tcPr>
            <w:tcW w:w="2799" w:type="dxa"/>
            <w:shd w:val="clear" w:color="auto" w:fill="BFBFBF"/>
          </w:tcPr>
          <w:p w14:paraId="2CAE77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900" w:type="dxa"/>
            <w:shd w:val="clear" w:color="auto" w:fill="BFBFBF"/>
            <w:vAlign w:val="bottom"/>
          </w:tcPr>
          <w:p w14:paraId="3C32B6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Total</w:t>
            </w:r>
          </w:p>
        </w:tc>
        <w:tc>
          <w:tcPr>
            <w:tcW w:w="900" w:type="dxa"/>
            <w:shd w:val="clear" w:color="auto" w:fill="BFBFBF"/>
          </w:tcPr>
          <w:p w14:paraId="00A0F5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A01659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2A29E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Native born</w:t>
            </w:r>
          </w:p>
        </w:tc>
        <w:tc>
          <w:tcPr>
            <w:tcW w:w="956" w:type="dxa"/>
            <w:shd w:val="clear" w:color="auto" w:fill="BFBFBF"/>
          </w:tcPr>
          <w:p w14:paraId="13A89C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4686C7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BAD315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Foreign born</w:t>
            </w:r>
          </w:p>
        </w:tc>
        <w:tc>
          <w:tcPr>
            <w:tcW w:w="827" w:type="dxa"/>
            <w:shd w:val="clear" w:color="auto" w:fill="BFBFBF"/>
          </w:tcPr>
          <w:p w14:paraId="7E4A8C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D0A74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U.S. citizen</w:t>
            </w:r>
          </w:p>
        </w:tc>
        <w:tc>
          <w:tcPr>
            <w:tcW w:w="1104" w:type="dxa"/>
            <w:shd w:val="clear" w:color="auto" w:fill="BFBFBF"/>
          </w:tcPr>
          <w:p w14:paraId="6524C6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4EDBCD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legal resident</w:t>
            </w:r>
          </w:p>
        </w:tc>
        <w:tc>
          <w:tcPr>
            <w:tcW w:w="1255" w:type="dxa"/>
            <w:shd w:val="clear" w:color="auto" w:fill="BFBFBF"/>
          </w:tcPr>
          <w:p w14:paraId="616307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FB – not citizen &amp; not legal resident</w:t>
            </w:r>
          </w:p>
        </w:tc>
        <w:tc>
          <w:tcPr>
            <w:tcW w:w="1357" w:type="dxa"/>
            <w:shd w:val="clear" w:color="auto" w:fill="BFBFBF"/>
          </w:tcPr>
          <w:p w14:paraId="2F1F32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AD531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FD43D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Registered voter</w:t>
            </w:r>
          </w:p>
        </w:tc>
      </w:tr>
      <w:tr w:rsidR="007E2376" w:rsidRPr="00DE6C92" w14:paraId="1847D71E" w14:textId="77777777" w:rsidTr="007E2376">
        <w:trPr>
          <w:jc w:val="center"/>
        </w:trPr>
        <w:tc>
          <w:tcPr>
            <w:tcW w:w="2799" w:type="dxa"/>
          </w:tcPr>
          <w:p w14:paraId="3FFB73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Less than $10,000</w:t>
            </w:r>
          </w:p>
        </w:tc>
        <w:tc>
          <w:tcPr>
            <w:tcW w:w="900" w:type="dxa"/>
          </w:tcPr>
          <w:p w14:paraId="2C889F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00" w:type="dxa"/>
          </w:tcPr>
          <w:p w14:paraId="105AD4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56" w:type="dxa"/>
          </w:tcPr>
          <w:p w14:paraId="079AE4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827" w:type="dxa"/>
          </w:tcPr>
          <w:p w14:paraId="5C2F55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104" w:type="dxa"/>
          </w:tcPr>
          <w:p w14:paraId="1EE580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255" w:type="dxa"/>
          </w:tcPr>
          <w:p w14:paraId="6582F7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357" w:type="dxa"/>
          </w:tcPr>
          <w:p w14:paraId="6C6275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r>
      <w:tr w:rsidR="007E2376" w:rsidRPr="00DE6C92" w14:paraId="1FB8D63F" w14:textId="77777777" w:rsidTr="007E2376">
        <w:trPr>
          <w:jc w:val="center"/>
        </w:trPr>
        <w:tc>
          <w:tcPr>
            <w:tcW w:w="2799" w:type="dxa"/>
          </w:tcPr>
          <w:p w14:paraId="171458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10 to under $20,000</w:t>
            </w:r>
          </w:p>
        </w:tc>
        <w:tc>
          <w:tcPr>
            <w:tcW w:w="900" w:type="dxa"/>
          </w:tcPr>
          <w:p w14:paraId="029E19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900" w:type="dxa"/>
          </w:tcPr>
          <w:p w14:paraId="06540C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56" w:type="dxa"/>
          </w:tcPr>
          <w:p w14:paraId="61755D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827" w:type="dxa"/>
          </w:tcPr>
          <w:p w14:paraId="6E8911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104" w:type="dxa"/>
          </w:tcPr>
          <w:p w14:paraId="1B63EC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255" w:type="dxa"/>
          </w:tcPr>
          <w:p w14:paraId="6385C9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357" w:type="dxa"/>
          </w:tcPr>
          <w:p w14:paraId="1E8CEE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r>
      <w:tr w:rsidR="007E2376" w:rsidRPr="00DE6C92" w14:paraId="2CE4D015" w14:textId="77777777" w:rsidTr="007E2376">
        <w:trPr>
          <w:jc w:val="center"/>
        </w:trPr>
        <w:tc>
          <w:tcPr>
            <w:tcW w:w="2799" w:type="dxa"/>
          </w:tcPr>
          <w:p w14:paraId="10FFF8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20 to under $30,000</w:t>
            </w:r>
          </w:p>
        </w:tc>
        <w:tc>
          <w:tcPr>
            <w:tcW w:w="900" w:type="dxa"/>
          </w:tcPr>
          <w:p w14:paraId="46E055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900" w:type="dxa"/>
          </w:tcPr>
          <w:p w14:paraId="27494F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956" w:type="dxa"/>
          </w:tcPr>
          <w:p w14:paraId="426B7A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827" w:type="dxa"/>
          </w:tcPr>
          <w:p w14:paraId="304458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104" w:type="dxa"/>
          </w:tcPr>
          <w:p w14:paraId="48F0DE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255" w:type="dxa"/>
          </w:tcPr>
          <w:p w14:paraId="5BA320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357" w:type="dxa"/>
          </w:tcPr>
          <w:p w14:paraId="1C1A02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r>
      <w:tr w:rsidR="007E2376" w:rsidRPr="00DE6C92" w14:paraId="00B99CAF" w14:textId="77777777" w:rsidTr="007E2376">
        <w:trPr>
          <w:jc w:val="center"/>
        </w:trPr>
        <w:tc>
          <w:tcPr>
            <w:tcW w:w="2799" w:type="dxa"/>
          </w:tcPr>
          <w:p w14:paraId="610F826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30 to under $40,000</w:t>
            </w:r>
          </w:p>
        </w:tc>
        <w:tc>
          <w:tcPr>
            <w:tcW w:w="900" w:type="dxa"/>
          </w:tcPr>
          <w:p w14:paraId="2B0B96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00" w:type="dxa"/>
          </w:tcPr>
          <w:p w14:paraId="76A3D1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56" w:type="dxa"/>
          </w:tcPr>
          <w:p w14:paraId="059A45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27" w:type="dxa"/>
          </w:tcPr>
          <w:p w14:paraId="0A6F55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104" w:type="dxa"/>
          </w:tcPr>
          <w:p w14:paraId="6C342D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255" w:type="dxa"/>
          </w:tcPr>
          <w:p w14:paraId="28B3C3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357" w:type="dxa"/>
          </w:tcPr>
          <w:p w14:paraId="136E12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r>
      <w:tr w:rsidR="007E2376" w:rsidRPr="00DE6C92" w14:paraId="5B150A3D" w14:textId="77777777" w:rsidTr="007E2376">
        <w:trPr>
          <w:jc w:val="center"/>
        </w:trPr>
        <w:tc>
          <w:tcPr>
            <w:tcW w:w="2799" w:type="dxa"/>
          </w:tcPr>
          <w:p w14:paraId="6BBC97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40 to under $50,000</w:t>
            </w:r>
          </w:p>
        </w:tc>
        <w:tc>
          <w:tcPr>
            <w:tcW w:w="900" w:type="dxa"/>
          </w:tcPr>
          <w:p w14:paraId="3D035C8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00" w:type="dxa"/>
          </w:tcPr>
          <w:p w14:paraId="45006F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56" w:type="dxa"/>
          </w:tcPr>
          <w:p w14:paraId="3CB888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827" w:type="dxa"/>
          </w:tcPr>
          <w:p w14:paraId="0E48FF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104" w:type="dxa"/>
          </w:tcPr>
          <w:p w14:paraId="21832B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255" w:type="dxa"/>
          </w:tcPr>
          <w:p w14:paraId="402915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357" w:type="dxa"/>
          </w:tcPr>
          <w:p w14:paraId="032FC7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r>
      <w:tr w:rsidR="007E2376" w:rsidRPr="00DE6C92" w14:paraId="419EFA56" w14:textId="77777777" w:rsidTr="007E2376">
        <w:trPr>
          <w:jc w:val="center"/>
        </w:trPr>
        <w:tc>
          <w:tcPr>
            <w:tcW w:w="2799" w:type="dxa"/>
          </w:tcPr>
          <w:p w14:paraId="5136A2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50 to under $75,000</w:t>
            </w:r>
          </w:p>
        </w:tc>
        <w:tc>
          <w:tcPr>
            <w:tcW w:w="900" w:type="dxa"/>
          </w:tcPr>
          <w:p w14:paraId="380F63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900" w:type="dxa"/>
          </w:tcPr>
          <w:p w14:paraId="4177F32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56" w:type="dxa"/>
          </w:tcPr>
          <w:p w14:paraId="31B6EF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827" w:type="dxa"/>
          </w:tcPr>
          <w:p w14:paraId="52103D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04" w:type="dxa"/>
          </w:tcPr>
          <w:p w14:paraId="541806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255" w:type="dxa"/>
          </w:tcPr>
          <w:p w14:paraId="38CAAA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357" w:type="dxa"/>
          </w:tcPr>
          <w:p w14:paraId="51F1BA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r>
      <w:tr w:rsidR="007E2376" w:rsidRPr="00DE6C92" w14:paraId="2F9ABF6D" w14:textId="77777777" w:rsidTr="007E2376">
        <w:trPr>
          <w:jc w:val="center"/>
        </w:trPr>
        <w:tc>
          <w:tcPr>
            <w:tcW w:w="2799" w:type="dxa"/>
          </w:tcPr>
          <w:p w14:paraId="0AF696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75 to under $100,000</w:t>
            </w:r>
          </w:p>
        </w:tc>
        <w:tc>
          <w:tcPr>
            <w:tcW w:w="900" w:type="dxa"/>
          </w:tcPr>
          <w:p w14:paraId="30ECFE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00" w:type="dxa"/>
          </w:tcPr>
          <w:p w14:paraId="0ED9B0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56" w:type="dxa"/>
          </w:tcPr>
          <w:p w14:paraId="5067324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827" w:type="dxa"/>
          </w:tcPr>
          <w:p w14:paraId="22007D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04" w:type="dxa"/>
          </w:tcPr>
          <w:p w14:paraId="07EAAB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255" w:type="dxa"/>
          </w:tcPr>
          <w:p w14:paraId="50C45F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357" w:type="dxa"/>
          </w:tcPr>
          <w:p w14:paraId="18A290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6AC6449E" w14:textId="77777777" w:rsidTr="007E2376">
        <w:trPr>
          <w:jc w:val="center"/>
        </w:trPr>
        <w:tc>
          <w:tcPr>
            <w:tcW w:w="2799" w:type="dxa"/>
          </w:tcPr>
          <w:p w14:paraId="5EAE8B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100 to under $150,000</w:t>
            </w:r>
          </w:p>
        </w:tc>
        <w:tc>
          <w:tcPr>
            <w:tcW w:w="900" w:type="dxa"/>
          </w:tcPr>
          <w:p w14:paraId="691AF1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00" w:type="dxa"/>
          </w:tcPr>
          <w:p w14:paraId="499DAD8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956" w:type="dxa"/>
          </w:tcPr>
          <w:p w14:paraId="4116E3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27" w:type="dxa"/>
          </w:tcPr>
          <w:p w14:paraId="263279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04" w:type="dxa"/>
          </w:tcPr>
          <w:p w14:paraId="797E29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55" w:type="dxa"/>
          </w:tcPr>
          <w:p w14:paraId="7818C6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357" w:type="dxa"/>
          </w:tcPr>
          <w:p w14:paraId="69728E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4C85D296" w14:textId="77777777" w:rsidTr="007E2376">
        <w:trPr>
          <w:jc w:val="center"/>
        </w:trPr>
        <w:tc>
          <w:tcPr>
            <w:tcW w:w="2799" w:type="dxa"/>
          </w:tcPr>
          <w:p w14:paraId="534358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$150,000 or more</w:t>
            </w:r>
          </w:p>
        </w:tc>
        <w:tc>
          <w:tcPr>
            <w:tcW w:w="900" w:type="dxa"/>
          </w:tcPr>
          <w:p w14:paraId="59A852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900" w:type="dxa"/>
          </w:tcPr>
          <w:p w14:paraId="296E93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956" w:type="dxa"/>
          </w:tcPr>
          <w:p w14:paraId="12275ED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827" w:type="dxa"/>
          </w:tcPr>
          <w:p w14:paraId="0B6EC8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04" w:type="dxa"/>
          </w:tcPr>
          <w:p w14:paraId="340277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255" w:type="dxa"/>
          </w:tcPr>
          <w:p w14:paraId="5DB463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357" w:type="dxa"/>
          </w:tcPr>
          <w:p w14:paraId="6C5679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4BD69E9C" w14:textId="77777777" w:rsidTr="007E2376">
        <w:trPr>
          <w:jc w:val="center"/>
        </w:trPr>
        <w:tc>
          <w:tcPr>
            <w:tcW w:w="2799" w:type="dxa"/>
          </w:tcPr>
          <w:p w14:paraId="44EC92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Don’t know</w:t>
            </w:r>
          </w:p>
        </w:tc>
        <w:tc>
          <w:tcPr>
            <w:tcW w:w="900" w:type="dxa"/>
          </w:tcPr>
          <w:p w14:paraId="42CE08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900" w:type="dxa"/>
          </w:tcPr>
          <w:p w14:paraId="751DBF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956" w:type="dxa"/>
          </w:tcPr>
          <w:p w14:paraId="113E1C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27" w:type="dxa"/>
          </w:tcPr>
          <w:p w14:paraId="16D5E5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104" w:type="dxa"/>
          </w:tcPr>
          <w:p w14:paraId="26BF3BE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255" w:type="dxa"/>
          </w:tcPr>
          <w:p w14:paraId="116A77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357" w:type="dxa"/>
          </w:tcPr>
          <w:p w14:paraId="3C66B9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r>
      <w:tr w:rsidR="007E2376" w:rsidRPr="00DE6C92" w14:paraId="2B54BC73" w14:textId="77777777" w:rsidTr="007E2376">
        <w:trPr>
          <w:jc w:val="center"/>
        </w:trPr>
        <w:tc>
          <w:tcPr>
            <w:tcW w:w="2799" w:type="dxa"/>
          </w:tcPr>
          <w:p w14:paraId="038FB3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Refused</w:t>
            </w:r>
          </w:p>
        </w:tc>
        <w:tc>
          <w:tcPr>
            <w:tcW w:w="900" w:type="dxa"/>
          </w:tcPr>
          <w:p w14:paraId="3AF611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900" w:type="dxa"/>
          </w:tcPr>
          <w:p w14:paraId="0D146C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56" w:type="dxa"/>
          </w:tcPr>
          <w:p w14:paraId="638FDAA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27" w:type="dxa"/>
          </w:tcPr>
          <w:p w14:paraId="20C4F3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04" w:type="dxa"/>
          </w:tcPr>
          <w:p w14:paraId="3EB373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255" w:type="dxa"/>
          </w:tcPr>
          <w:p w14:paraId="05518D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357" w:type="dxa"/>
          </w:tcPr>
          <w:p w14:paraId="249CB8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r>
    </w:tbl>
    <w:p w14:paraId="6CCE5B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43A38628" w14:textId="77777777" w:rsidR="007E2376" w:rsidRPr="00DE6C92" w:rsidRDefault="007E2376" w:rsidP="007E2376">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r w:rsidR="0006185D" w:rsidRPr="00DE6C92">
        <w:rPr>
          <w:rFonts w:ascii="Georgia" w:hAnsi="Georgia"/>
          <w:b/>
          <w:sz w:val="22"/>
          <w:szCs w:val="22"/>
        </w:rPr>
        <w:t>QUESTION 97 AFTER QNCP2</w:t>
      </w:r>
    </w:p>
    <w:p w14:paraId="735E9474" w14:textId="77777777" w:rsidR="007E2376" w:rsidRPr="00DE6C92" w:rsidRDefault="007E2376" w:rsidP="007E2376">
      <w:pPr>
        <w:rPr>
          <w:rFonts w:ascii="Georgia" w:hAnsi="Georgia"/>
          <w:sz w:val="22"/>
          <w:szCs w:val="22"/>
        </w:rPr>
      </w:pPr>
    </w:p>
    <w:p w14:paraId="0E7223E0" w14:textId="77777777" w:rsidR="007E2376" w:rsidRPr="00DE6C92" w:rsidRDefault="007E2376" w:rsidP="007E2376">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t>HH1.</w:t>
      </w:r>
      <w:r w:rsidRPr="00DE6C92">
        <w:rPr>
          <w:rFonts w:ascii="Georgia" w:hAnsi="Georgia"/>
          <w:sz w:val="22"/>
          <w:szCs w:val="22"/>
        </w:rPr>
        <w:tab/>
        <w:t>Including yourself, how many adults, 18 or older, are there living in your household?</w:t>
      </w:r>
    </w:p>
    <w:p w14:paraId="4BD6F40F" w14:textId="77777777" w:rsidR="007E2376" w:rsidRPr="00DE6C92" w:rsidRDefault="007E2376" w:rsidP="007E2376">
      <w:pPr>
        <w:pStyle w:val="EndnoteText"/>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522"/>
        <w:gridCol w:w="620"/>
        <w:gridCol w:w="620"/>
        <w:gridCol w:w="534"/>
        <w:gridCol w:w="529"/>
        <w:gridCol w:w="529"/>
        <w:gridCol w:w="528"/>
        <w:gridCol w:w="539"/>
        <w:gridCol w:w="935"/>
        <w:gridCol w:w="1138"/>
      </w:tblGrid>
      <w:tr w:rsidR="007E2376" w:rsidRPr="00DE6C92" w14:paraId="3C7F8EF8" w14:textId="77777777" w:rsidTr="007E2376">
        <w:trPr>
          <w:jc w:val="center"/>
        </w:trPr>
        <w:tc>
          <w:tcPr>
            <w:tcW w:w="2803" w:type="dxa"/>
            <w:shd w:val="clear" w:color="auto" w:fill="BFBFBF"/>
          </w:tcPr>
          <w:p w14:paraId="105DB9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527" w:type="dxa"/>
            <w:shd w:val="clear" w:color="auto" w:fill="BFBFBF"/>
          </w:tcPr>
          <w:p w14:paraId="769B38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BCFE1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1</w:t>
            </w:r>
          </w:p>
        </w:tc>
        <w:tc>
          <w:tcPr>
            <w:tcW w:w="630" w:type="dxa"/>
            <w:shd w:val="clear" w:color="auto" w:fill="BFBFBF"/>
          </w:tcPr>
          <w:p w14:paraId="311523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2F807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2</w:t>
            </w:r>
          </w:p>
        </w:tc>
        <w:tc>
          <w:tcPr>
            <w:tcW w:w="630" w:type="dxa"/>
            <w:shd w:val="clear" w:color="auto" w:fill="BFBFBF"/>
          </w:tcPr>
          <w:p w14:paraId="5046B0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42ECDC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3</w:t>
            </w:r>
          </w:p>
        </w:tc>
        <w:tc>
          <w:tcPr>
            <w:tcW w:w="540" w:type="dxa"/>
            <w:shd w:val="clear" w:color="auto" w:fill="BFBFBF"/>
          </w:tcPr>
          <w:p w14:paraId="13CBBD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A33AC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4</w:t>
            </w:r>
          </w:p>
        </w:tc>
        <w:tc>
          <w:tcPr>
            <w:tcW w:w="540" w:type="dxa"/>
            <w:shd w:val="clear" w:color="auto" w:fill="BFBFBF"/>
          </w:tcPr>
          <w:p w14:paraId="7B745C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A11BE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5</w:t>
            </w:r>
          </w:p>
        </w:tc>
        <w:tc>
          <w:tcPr>
            <w:tcW w:w="540" w:type="dxa"/>
            <w:shd w:val="clear" w:color="auto" w:fill="BFBFBF"/>
          </w:tcPr>
          <w:p w14:paraId="55D3F7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FC06F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6</w:t>
            </w:r>
          </w:p>
        </w:tc>
        <w:tc>
          <w:tcPr>
            <w:tcW w:w="540" w:type="dxa"/>
            <w:shd w:val="clear" w:color="auto" w:fill="BFBFBF"/>
          </w:tcPr>
          <w:p w14:paraId="5476A6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6CD5F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7</w:t>
            </w:r>
          </w:p>
        </w:tc>
        <w:tc>
          <w:tcPr>
            <w:tcW w:w="540" w:type="dxa"/>
            <w:shd w:val="clear" w:color="auto" w:fill="BFBFBF"/>
          </w:tcPr>
          <w:p w14:paraId="6FD840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63DAD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8+</w:t>
            </w:r>
          </w:p>
        </w:tc>
        <w:tc>
          <w:tcPr>
            <w:tcW w:w="941" w:type="dxa"/>
            <w:shd w:val="clear" w:color="auto" w:fill="BFBFBF"/>
          </w:tcPr>
          <w:p w14:paraId="172BCB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shd w:val="clear" w:color="auto" w:fill="BFBFBF"/>
          </w:tcPr>
          <w:p w14:paraId="062380D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B12D4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D534048" w14:textId="77777777" w:rsidTr="007E2376">
        <w:trPr>
          <w:jc w:val="center"/>
        </w:trPr>
        <w:tc>
          <w:tcPr>
            <w:tcW w:w="2803" w:type="dxa"/>
          </w:tcPr>
          <w:p w14:paraId="049C98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527" w:type="dxa"/>
          </w:tcPr>
          <w:p w14:paraId="06853A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630" w:type="dxa"/>
          </w:tcPr>
          <w:p w14:paraId="4025EF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630" w:type="dxa"/>
          </w:tcPr>
          <w:p w14:paraId="0A54706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540" w:type="dxa"/>
          </w:tcPr>
          <w:p w14:paraId="6468F2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540" w:type="dxa"/>
          </w:tcPr>
          <w:p w14:paraId="293DB5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540" w:type="dxa"/>
          </w:tcPr>
          <w:p w14:paraId="3F693C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540" w:type="dxa"/>
          </w:tcPr>
          <w:p w14:paraId="435158D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540" w:type="dxa"/>
          </w:tcPr>
          <w:p w14:paraId="22CAB0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41" w:type="dxa"/>
          </w:tcPr>
          <w:p w14:paraId="54E53A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7913F2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4716096B" w14:textId="77777777" w:rsidTr="007E2376">
        <w:trPr>
          <w:jc w:val="center"/>
        </w:trPr>
        <w:tc>
          <w:tcPr>
            <w:tcW w:w="2803" w:type="dxa"/>
          </w:tcPr>
          <w:p w14:paraId="4DD5CF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527" w:type="dxa"/>
          </w:tcPr>
          <w:p w14:paraId="1E9621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630" w:type="dxa"/>
          </w:tcPr>
          <w:p w14:paraId="00A1F8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630" w:type="dxa"/>
          </w:tcPr>
          <w:p w14:paraId="60C2F1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540" w:type="dxa"/>
          </w:tcPr>
          <w:p w14:paraId="31AD93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540" w:type="dxa"/>
          </w:tcPr>
          <w:p w14:paraId="6B134C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540" w:type="dxa"/>
          </w:tcPr>
          <w:p w14:paraId="5E6F1EF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540" w:type="dxa"/>
          </w:tcPr>
          <w:p w14:paraId="6803D4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540" w:type="dxa"/>
          </w:tcPr>
          <w:p w14:paraId="75F66C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41" w:type="dxa"/>
          </w:tcPr>
          <w:p w14:paraId="09B68C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3B264A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0D374645" w14:textId="77777777" w:rsidTr="007E2376">
        <w:trPr>
          <w:jc w:val="center"/>
        </w:trPr>
        <w:tc>
          <w:tcPr>
            <w:tcW w:w="2803" w:type="dxa"/>
          </w:tcPr>
          <w:p w14:paraId="337430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527" w:type="dxa"/>
          </w:tcPr>
          <w:p w14:paraId="0B66344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630" w:type="dxa"/>
          </w:tcPr>
          <w:p w14:paraId="6AF16C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630" w:type="dxa"/>
          </w:tcPr>
          <w:p w14:paraId="4ADD48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540" w:type="dxa"/>
          </w:tcPr>
          <w:p w14:paraId="26412D9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540" w:type="dxa"/>
          </w:tcPr>
          <w:p w14:paraId="2D7FA6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540" w:type="dxa"/>
          </w:tcPr>
          <w:p w14:paraId="1510DA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540" w:type="dxa"/>
          </w:tcPr>
          <w:p w14:paraId="429440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540" w:type="dxa"/>
          </w:tcPr>
          <w:p w14:paraId="4C83D7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41" w:type="dxa"/>
          </w:tcPr>
          <w:p w14:paraId="78E53D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0D8047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6CBD149B" w14:textId="77777777" w:rsidTr="007E2376">
        <w:trPr>
          <w:jc w:val="center"/>
        </w:trPr>
        <w:tc>
          <w:tcPr>
            <w:tcW w:w="2803" w:type="dxa"/>
          </w:tcPr>
          <w:p w14:paraId="1C8F6C0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527" w:type="dxa"/>
          </w:tcPr>
          <w:p w14:paraId="453033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630" w:type="dxa"/>
          </w:tcPr>
          <w:p w14:paraId="653EBD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630" w:type="dxa"/>
          </w:tcPr>
          <w:p w14:paraId="32EFDC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540" w:type="dxa"/>
          </w:tcPr>
          <w:p w14:paraId="36E926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540" w:type="dxa"/>
          </w:tcPr>
          <w:p w14:paraId="2978FC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540" w:type="dxa"/>
          </w:tcPr>
          <w:p w14:paraId="217464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540" w:type="dxa"/>
          </w:tcPr>
          <w:p w14:paraId="092E27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540" w:type="dxa"/>
          </w:tcPr>
          <w:p w14:paraId="4AB3F39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41" w:type="dxa"/>
          </w:tcPr>
          <w:p w14:paraId="749555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1FF09CD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40C75BF0" w14:textId="77777777" w:rsidTr="007E2376">
        <w:trPr>
          <w:jc w:val="center"/>
        </w:trPr>
        <w:tc>
          <w:tcPr>
            <w:tcW w:w="2803" w:type="dxa"/>
          </w:tcPr>
          <w:p w14:paraId="2CCC62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527" w:type="dxa"/>
          </w:tcPr>
          <w:p w14:paraId="37F9892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630" w:type="dxa"/>
          </w:tcPr>
          <w:p w14:paraId="7B0EB6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630" w:type="dxa"/>
          </w:tcPr>
          <w:p w14:paraId="7E8845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540" w:type="dxa"/>
          </w:tcPr>
          <w:p w14:paraId="4CD07D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540" w:type="dxa"/>
          </w:tcPr>
          <w:p w14:paraId="757D66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540" w:type="dxa"/>
          </w:tcPr>
          <w:p w14:paraId="66D1A9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540" w:type="dxa"/>
          </w:tcPr>
          <w:p w14:paraId="1464F4E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540" w:type="dxa"/>
          </w:tcPr>
          <w:p w14:paraId="001522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41" w:type="dxa"/>
          </w:tcPr>
          <w:p w14:paraId="45E60D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2590D8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0666222" w14:textId="77777777" w:rsidTr="007E2376">
        <w:trPr>
          <w:jc w:val="center"/>
        </w:trPr>
        <w:tc>
          <w:tcPr>
            <w:tcW w:w="2803" w:type="dxa"/>
          </w:tcPr>
          <w:p w14:paraId="3B1EEF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527" w:type="dxa"/>
          </w:tcPr>
          <w:p w14:paraId="2CC704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630" w:type="dxa"/>
          </w:tcPr>
          <w:p w14:paraId="69F9C1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630" w:type="dxa"/>
          </w:tcPr>
          <w:p w14:paraId="2D7D0C7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540" w:type="dxa"/>
          </w:tcPr>
          <w:p w14:paraId="31551E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540" w:type="dxa"/>
          </w:tcPr>
          <w:p w14:paraId="298307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540" w:type="dxa"/>
          </w:tcPr>
          <w:p w14:paraId="22CA77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540" w:type="dxa"/>
          </w:tcPr>
          <w:p w14:paraId="4C697C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540" w:type="dxa"/>
          </w:tcPr>
          <w:p w14:paraId="05DAFE3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41" w:type="dxa"/>
          </w:tcPr>
          <w:p w14:paraId="3D566BA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376CB4F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4B0DC454" w14:textId="77777777" w:rsidTr="007E2376">
        <w:trPr>
          <w:jc w:val="center"/>
        </w:trPr>
        <w:tc>
          <w:tcPr>
            <w:tcW w:w="2803" w:type="dxa"/>
          </w:tcPr>
          <w:p w14:paraId="52CF91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527" w:type="dxa"/>
          </w:tcPr>
          <w:p w14:paraId="00085C8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630" w:type="dxa"/>
          </w:tcPr>
          <w:p w14:paraId="5BD356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630" w:type="dxa"/>
          </w:tcPr>
          <w:p w14:paraId="55B5DE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540" w:type="dxa"/>
          </w:tcPr>
          <w:p w14:paraId="3D2793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540" w:type="dxa"/>
          </w:tcPr>
          <w:p w14:paraId="325DEB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540" w:type="dxa"/>
          </w:tcPr>
          <w:p w14:paraId="581B9B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540" w:type="dxa"/>
          </w:tcPr>
          <w:p w14:paraId="36346D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540" w:type="dxa"/>
          </w:tcPr>
          <w:p w14:paraId="144754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41" w:type="dxa"/>
          </w:tcPr>
          <w:p w14:paraId="0F7F8E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2B85E7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6A31AD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0ED11958" w14:textId="77777777" w:rsidR="00385FF7" w:rsidRDefault="00385FF7">
      <w:pPr>
        <w:rPr>
          <w:rFonts w:ascii="Georgia" w:hAnsi="Georgia"/>
          <w:b/>
          <w:sz w:val="22"/>
          <w:szCs w:val="22"/>
        </w:rPr>
      </w:pPr>
      <w:r>
        <w:rPr>
          <w:rFonts w:ascii="Georgia" w:hAnsi="Georgia"/>
          <w:b/>
          <w:sz w:val="22"/>
          <w:szCs w:val="22"/>
        </w:rPr>
        <w:br w:type="page"/>
      </w:r>
    </w:p>
    <w:p w14:paraId="06C60051" w14:textId="77777777" w:rsidR="007E2376" w:rsidRPr="00DE6C92" w:rsidRDefault="00EF10E1"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Pr>
          <w:rFonts w:ascii="Georgia" w:hAnsi="Georgia"/>
          <w:b/>
          <w:sz w:val="22"/>
          <w:szCs w:val="22"/>
        </w:rPr>
        <w:tab/>
      </w:r>
      <w:r w:rsidR="007E2376" w:rsidRPr="00DE6C92">
        <w:rPr>
          <w:rFonts w:ascii="Georgia" w:hAnsi="Georgia"/>
          <w:b/>
          <w:sz w:val="22"/>
          <w:szCs w:val="22"/>
        </w:rPr>
        <w:t>(Asked of total Latinos called on a landline; n =617; Native Born n = 246; Foreign Born n = 371; FB – U.S. citizen = 169; FB – legal resident = 127; FB – not citizen &amp; not legal resident = 57; Registered voter = 301)</w:t>
      </w:r>
    </w:p>
    <w:p w14:paraId="7506D1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LL1.</w:t>
      </w:r>
      <w:r w:rsidRPr="00DE6C92">
        <w:rPr>
          <w:rFonts w:ascii="Georgia" w:hAnsi="Georgia"/>
          <w:sz w:val="22"/>
          <w:szCs w:val="22"/>
        </w:rPr>
        <w:tab/>
        <w:t xml:space="preserve">Now thinking about your telephone use…Does anyone in your household, including </w:t>
      </w:r>
    </w:p>
    <w:p w14:paraId="21A036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yourself, have a working cell phone?</w:t>
      </w:r>
    </w:p>
    <w:p w14:paraId="1A670B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1"/>
        <w:gridCol w:w="2931"/>
        <w:gridCol w:w="713"/>
        <w:gridCol w:w="973"/>
        <w:gridCol w:w="1138"/>
      </w:tblGrid>
      <w:tr w:rsidR="007E2376" w:rsidRPr="00DE6C92" w14:paraId="412A1A74" w14:textId="77777777" w:rsidTr="00FF7F22">
        <w:trPr>
          <w:jc w:val="center"/>
        </w:trPr>
        <w:tc>
          <w:tcPr>
            <w:tcW w:w="3644" w:type="dxa"/>
            <w:shd w:val="clear" w:color="auto" w:fill="C0C0C0"/>
          </w:tcPr>
          <w:p w14:paraId="7E2817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989" w:type="dxa"/>
            <w:shd w:val="clear" w:color="auto" w:fill="C0C0C0"/>
            <w:vAlign w:val="bottom"/>
          </w:tcPr>
          <w:p w14:paraId="6310F380"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 respondent or someone in HH has cell phone</w:t>
            </w:r>
          </w:p>
        </w:tc>
        <w:tc>
          <w:tcPr>
            <w:tcW w:w="720" w:type="dxa"/>
            <w:shd w:val="clear" w:color="auto" w:fill="C0C0C0"/>
            <w:vAlign w:val="bottom"/>
          </w:tcPr>
          <w:p w14:paraId="1C5A5C14"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w:t>
            </w:r>
          </w:p>
        </w:tc>
        <w:tc>
          <w:tcPr>
            <w:tcW w:w="979" w:type="dxa"/>
            <w:shd w:val="clear" w:color="auto" w:fill="C0C0C0"/>
            <w:vAlign w:val="bottom"/>
          </w:tcPr>
          <w:p w14:paraId="518B384B"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shd w:val="clear" w:color="auto" w:fill="C0C0C0"/>
            <w:vAlign w:val="bottom"/>
          </w:tcPr>
          <w:p w14:paraId="64FB6498"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B4F02C6"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BC16570" w14:textId="77777777" w:rsidTr="007E2376">
        <w:trPr>
          <w:jc w:val="center"/>
        </w:trPr>
        <w:tc>
          <w:tcPr>
            <w:tcW w:w="3644" w:type="dxa"/>
          </w:tcPr>
          <w:p w14:paraId="0745BAA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2989" w:type="dxa"/>
          </w:tcPr>
          <w:p w14:paraId="191612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720" w:type="dxa"/>
          </w:tcPr>
          <w:p w14:paraId="7EBD5D7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979" w:type="dxa"/>
          </w:tcPr>
          <w:p w14:paraId="41B7ABC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3E45830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7171852B" w14:textId="77777777" w:rsidTr="007E2376">
        <w:trPr>
          <w:jc w:val="center"/>
        </w:trPr>
        <w:tc>
          <w:tcPr>
            <w:tcW w:w="3644" w:type="dxa"/>
          </w:tcPr>
          <w:p w14:paraId="155D39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2989" w:type="dxa"/>
          </w:tcPr>
          <w:p w14:paraId="347D60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720" w:type="dxa"/>
          </w:tcPr>
          <w:p w14:paraId="48E082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979" w:type="dxa"/>
          </w:tcPr>
          <w:p w14:paraId="67FA8F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125F69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48B60D17" w14:textId="77777777" w:rsidTr="007E2376">
        <w:trPr>
          <w:jc w:val="center"/>
        </w:trPr>
        <w:tc>
          <w:tcPr>
            <w:tcW w:w="3644" w:type="dxa"/>
          </w:tcPr>
          <w:p w14:paraId="2B0EAB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2989" w:type="dxa"/>
          </w:tcPr>
          <w:p w14:paraId="6CCE53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720" w:type="dxa"/>
          </w:tcPr>
          <w:p w14:paraId="425349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979" w:type="dxa"/>
          </w:tcPr>
          <w:p w14:paraId="1040EB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25A8684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D0A903B" w14:textId="77777777" w:rsidTr="007E2376">
        <w:trPr>
          <w:jc w:val="center"/>
        </w:trPr>
        <w:tc>
          <w:tcPr>
            <w:tcW w:w="3644" w:type="dxa"/>
          </w:tcPr>
          <w:p w14:paraId="0B2111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2989" w:type="dxa"/>
          </w:tcPr>
          <w:p w14:paraId="0E9FEC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720" w:type="dxa"/>
          </w:tcPr>
          <w:p w14:paraId="282E238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979" w:type="dxa"/>
          </w:tcPr>
          <w:p w14:paraId="0D15D6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19C81CE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6E6F6D87" w14:textId="77777777" w:rsidTr="007E2376">
        <w:trPr>
          <w:jc w:val="center"/>
        </w:trPr>
        <w:tc>
          <w:tcPr>
            <w:tcW w:w="3644" w:type="dxa"/>
          </w:tcPr>
          <w:p w14:paraId="094C03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2989" w:type="dxa"/>
          </w:tcPr>
          <w:p w14:paraId="441BC9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720" w:type="dxa"/>
          </w:tcPr>
          <w:p w14:paraId="78FFBE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979" w:type="dxa"/>
          </w:tcPr>
          <w:p w14:paraId="063526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4017DC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BBF670F" w14:textId="77777777" w:rsidTr="007E2376">
        <w:trPr>
          <w:jc w:val="center"/>
        </w:trPr>
        <w:tc>
          <w:tcPr>
            <w:tcW w:w="3644" w:type="dxa"/>
          </w:tcPr>
          <w:p w14:paraId="43C9B58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2989" w:type="dxa"/>
          </w:tcPr>
          <w:p w14:paraId="2C45BBA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720" w:type="dxa"/>
          </w:tcPr>
          <w:p w14:paraId="0A3CFE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979" w:type="dxa"/>
          </w:tcPr>
          <w:p w14:paraId="60EA8F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219352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4349DA62" w14:textId="77777777" w:rsidTr="007E2376">
        <w:trPr>
          <w:jc w:val="center"/>
        </w:trPr>
        <w:tc>
          <w:tcPr>
            <w:tcW w:w="3644" w:type="dxa"/>
          </w:tcPr>
          <w:p w14:paraId="68E175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2989" w:type="dxa"/>
          </w:tcPr>
          <w:p w14:paraId="2C77D5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720" w:type="dxa"/>
          </w:tcPr>
          <w:p w14:paraId="0C3D0BD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979" w:type="dxa"/>
          </w:tcPr>
          <w:p w14:paraId="1CFCCA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28EA65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034BB5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0A90D9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sidRPr="00DE6C92">
        <w:rPr>
          <w:rFonts w:ascii="Georgia" w:hAnsi="Georgia"/>
          <w:b/>
          <w:sz w:val="22"/>
          <w:szCs w:val="22"/>
        </w:rPr>
        <w:tab/>
        <w:t>(Asked of total Latinos called on a landline who have a cell phone in HH; n =429; Native Born n = 191; Foreign Born n = 238; FB – U.S. citizen = 109; FB – legal resident = 84; FB – not citizen &amp; not legal resident = 36; Registered voter = 229)</w:t>
      </w:r>
    </w:p>
    <w:p w14:paraId="71E7F3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LL2.</w:t>
      </w:r>
      <w:r w:rsidRPr="00DE6C92">
        <w:rPr>
          <w:rFonts w:ascii="Georgia" w:hAnsi="Georgia"/>
          <w:sz w:val="22"/>
          <w:szCs w:val="22"/>
        </w:rPr>
        <w:tab/>
        <w:t xml:space="preserve">Of all the telephone calls that you and the other people in your household receive, are </w:t>
      </w:r>
    </w:p>
    <w:p w14:paraId="6A7864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 xml:space="preserve">(READ ITEMS)? </w:t>
      </w:r>
    </w:p>
    <w:p w14:paraId="27C77F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5"/>
        <w:gridCol w:w="1409"/>
        <w:gridCol w:w="1771"/>
        <w:gridCol w:w="1509"/>
        <w:gridCol w:w="838"/>
        <w:gridCol w:w="1138"/>
      </w:tblGrid>
      <w:tr w:rsidR="007E2376" w:rsidRPr="00DE6C92" w14:paraId="541ABF0F" w14:textId="77777777" w:rsidTr="00FF7F22">
        <w:trPr>
          <w:jc w:val="center"/>
        </w:trPr>
        <w:tc>
          <w:tcPr>
            <w:tcW w:w="2988" w:type="dxa"/>
            <w:shd w:val="clear" w:color="auto" w:fill="BFBFBF"/>
          </w:tcPr>
          <w:p w14:paraId="2B713F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350" w:type="dxa"/>
            <w:shd w:val="clear" w:color="auto" w:fill="BFBFBF"/>
            <w:vAlign w:val="bottom"/>
          </w:tcPr>
          <w:p w14:paraId="329B6B4E"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F704AFB"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All/almost all calls on a cell phone</w:t>
            </w:r>
          </w:p>
        </w:tc>
        <w:tc>
          <w:tcPr>
            <w:tcW w:w="1800" w:type="dxa"/>
            <w:shd w:val="clear" w:color="auto" w:fill="BFBFBF"/>
            <w:vAlign w:val="bottom"/>
          </w:tcPr>
          <w:p w14:paraId="61F94923"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 on a cell phone/some on a regular home phone</w:t>
            </w:r>
          </w:p>
        </w:tc>
        <w:tc>
          <w:tcPr>
            <w:tcW w:w="1530" w:type="dxa"/>
            <w:shd w:val="clear" w:color="auto" w:fill="BFBFBF"/>
            <w:vAlign w:val="bottom"/>
          </w:tcPr>
          <w:p w14:paraId="3377A845"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All/almost all calls on a regular home phone</w:t>
            </w:r>
          </w:p>
        </w:tc>
        <w:tc>
          <w:tcPr>
            <w:tcW w:w="810" w:type="dxa"/>
            <w:shd w:val="clear" w:color="auto" w:fill="BFBFBF"/>
            <w:vAlign w:val="bottom"/>
          </w:tcPr>
          <w:p w14:paraId="107F2FC4"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A583DBA"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6450C5F"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98" w:type="dxa"/>
            <w:shd w:val="clear" w:color="auto" w:fill="BFBFBF"/>
            <w:vAlign w:val="bottom"/>
          </w:tcPr>
          <w:p w14:paraId="41F85F78"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07358F4"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4288B18"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26CD455"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01DCA046" w14:textId="77777777" w:rsidTr="007E2376">
        <w:trPr>
          <w:jc w:val="center"/>
        </w:trPr>
        <w:tc>
          <w:tcPr>
            <w:tcW w:w="2988" w:type="dxa"/>
          </w:tcPr>
          <w:p w14:paraId="212077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50" w:type="dxa"/>
          </w:tcPr>
          <w:p w14:paraId="75A07C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800" w:type="dxa"/>
          </w:tcPr>
          <w:p w14:paraId="28CDF3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530" w:type="dxa"/>
          </w:tcPr>
          <w:p w14:paraId="0004AC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810" w:type="dxa"/>
          </w:tcPr>
          <w:p w14:paraId="4E6BF2D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1E50190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DA4ED66" w14:textId="77777777" w:rsidTr="007E2376">
        <w:trPr>
          <w:jc w:val="center"/>
        </w:trPr>
        <w:tc>
          <w:tcPr>
            <w:tcW w:w="2988" w:type="dxa"/>
          </w:tcPr>
          <w:p w14:paraId="07FD4D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50" w:type="dxa"/>
          </w:tcPr>
          <w:p w14:paraId="1B944B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c>
          <w:tcPr>
            <w:tcW w:w="1800" w:type="dxa"/>
          </w:tcPr>
          <w:p w14:paraId="232BD4F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530" w:type="dxa"/>
          </w:tcPr>
          <w:p w14:paraId="6395135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810" w:type="dxa"/>
          </w:tcPr>
          <w:p w14:paraId="691363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27E3EA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692D299" w14:textId="77777777" w:rsidTr="007E2376">
        <w:trPr>
          <w:jc w:val="center"/>
        </w:trPr>
        <w:tc>
          <w:tcPr>
            <w:tcW w:w="2988" w:type="dxa"/>
          </w:tcPr>
          <w:p w14:paraId="6B345C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50" w:type="dxa"/>
          </w:tcPr>
          <w:p w14:paraId="52D879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800" w:type="dxa"/>
          </w:tcPr>
          <w:p w14:paraId="55AFFA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w:t>
            </w:r>
          </w:p>
        </w:tc>
        <w:tc>
          <w:tcPr>
            <w:tcW w:w="1530" w:type="dxa"/>
          </w:tcPr>
          <w:p w14:paraId="5B298B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810" w:type="dxa"/>
          </w:tcPr>
          <w:p w14:paraId="63E2B4F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0B444E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C951FF8" w14:textId="77777777" w:rsidTr="007E2376">
        <w:trPr>
          <w:jc w:val="center"/>
        </w:trPr>
        <w:tc>
          <w:tcPr>
            <w:tcW w:w="2988" w:type="dxa"/>
          </w:tcPr>
          <w:p w14:paraId="59A60EA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50" w:type="dxa"/>
          </w:tcPr>
          <w:p w14:paraId="528CD2B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800" w:type="dxa"/>
          </w:tcPr>
          <w:p w14:paraId="7F7BA8B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530" w:type="dxa"/>
          </w:tcPr>
          <w:p w14:paraId="46045B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810" w:type="dxa"/>
          </w:tcPr>
          <w:p w14:paraId="302BDB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1D889A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3CADA13" w14:textId="77777777" w:rsidTr="007E2376">
        <w:trPr>
          <w:jc w:val="center"/>
        </w:trPr>
        <w:tc>
          <w:tcPr>
            <w:tcW w:w="2988" w:type="dxa"/>
          </w:tcPr>
          <w:p w14:paraId="1FF841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50" w:type="dxa"/>
          </w:tcPr>
          <w:p w14:paraId="11EE7A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w:t>
            </w:r>
          </w:p>
        </w:tc>
        <w:tc>
          <w:tcPr>
            <w:tcW w:w="1800" w:type="dxa"/>
          </w:tcPr>
          <w:p w14:paraId="04D2AB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530" w:type="dxa"/>
          </w:tcPr>
          <w:p w14:paraId="2112D71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810" w:type="dxa"/>
          </w:tcPr>
          <w:p w14:paraId="6AD148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79C98A4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2A9E3DE" w14:textId="77777777" w:rsidTr="007E2376">
        <w:trPr>
          <w:jc w:val="center"/>
        </w:trPr>
        <w:tc>
          <w:tcPr>
            <w:tcW w:w="2988" w:type="dxa"/>
          </w:tcPr>
          <w:p w14:paraId="581CF6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50" w:type="dxa"/>
          </w:tcPr>
          <w:p w14:paraId="6A31FFA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800" w:type="dxa"/>
          </w:tcPr>
          <w:p w14:paraId="1B29B1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56</w:t>
            </w:r>
          </w:p>
        </w:tc>
        <w:tc>
          <w:tcPr>
            <w:tcW w:w="1530" w:type="dxa"/>
          </w:tcPr>
          <w:p w14:paraId="299753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810" w:type="dxa"/>
          </w:tcPr>
          <w:p w14:paraId="2D7D68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3F19FA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544A2936" w14:textId="77777777" w:rsidTr="007E2376">
        <w:trPr>
          <w:jc w:val="center"/>
        </w:trPr>
        <w:tc>
          <w:tcPr>
            <w:tcW w:w="2988" w:type="dxa"/>
          </w:tcPr>
          <w:p w14:paraId="2A97B0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50" w:type="dxa"/>
          </w:tcPr>
          <w:p w14:paraId="185C5F6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800" w:type="dxa"/>
          </w:tcPr>
          <w:p w14:paraId="2AC4878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530" w:type="dxa"/>
          </w:tcPr>
          <w:p w14:paraId="5090E8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810" w:type="dxa"/>
          </w:tcPr>
          <w:p w14:paraId="622A58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0DA37E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3C1BDCE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3F64D0F" w14:textId="77777777" w:rsidR="00400CE4" w:rsidRPr="00DE6C92" w:rsidRDefault="00400CE4">
      <w:pPr>
        <w:rPr>
          <w:rFonts w:ascii="Georgia" w:hAnsi="Georgia"/>
          <w:sz w:val="22"/>
          <w:szCs w:val="22"/>
        </w:rPr>
      </w:pPr>
      <w:r w:rsidRPr="00DE6C92">
        <w:rPr>
          <w:rFonts w:ascii="Georgia" w:hAnsi="Georgia"/>
          <w:sz w:val="22"/>
          <w:szCs w:val="22"/>
        </w:rPr>
        <w:br w:type="page"/>
      </w:r>
    </w:p>
    <w:p w14:paraId="6AF6E25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sz w:val="22"/>
          <w:szCs w:val="22"/>
        </w:rPr>
        <w:tab/>
      </w:r>
      <w:r w:rsidRPr="00DE6C92">
        <w:rPr>
          <w:rFonts w:ascii="Georgia" w:hAnsi="Georgia"/>
          <w:b/>
          <w:sz w:val="22"/>
          <w:szCs w:val="22"/>
        </w:rPr>
        <w:t>LL1/LL2.</w:t>
      </w:r>
      <w:r w:rsidRPr="00DE6C92">
        <w:rPr>
          <w:rFonts w:ascii="Georgia" w:hAnsi="Georgia"/>
          <w:b/>
          <w:sz w:val="22"/>
          <w:szCs w:val="22"/>
        </w:rPr>
        <w:tab/>
        <w:t>Combination Table</w:t>
      </w:r>
    </w:p>
    <w:p w14:paraId="1C55C55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sidRPr="00DE6C92">
        <w:rPr>
          <w:rFonts w:ascii="Georgia" w:hAnsi="Georgia"/>
          <w:b/>
          <w:sz w:val="22"/>
          <w:szCs w:val="22"/>
        </w:rPr>
        <w:tab/>
        <w:t>Base total Latinos called on a landline; n =617; Native Born n = 246; Foreign Born n = 371; FB – U.S. citizen = 169; FB – legal resident = 127; FB – not citizen &amp; not legal resident = 57; Registered voter = 301</w:t>
      </w:r>
    </w:p>
    <w:p w14:paraId="217FD11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710"/>
        <w:gridCol w:w="1409"/>
        <w:gridCol w:w="1634"/>
        <w:gridCol w:w="1542"/>
        <w:gridCol w:w="958"/>
        <w:gridCol w:w="838"/>
        <w:gridCol w:w="1138"/>
      </w:tblGrid>
      <w:tr w:rsidR="004D6E25" w:rsidRPr="00DE6C92" w14:paraId="55C3048D" w14:textId="77777777" w:rsidTr="00385FF7">
        <w:trPr>
          <w:jc w:val="center"/>
        </w:trPr>
        <w:tc>
          <w:tcPr>
            <w:tcW w:w="1959" w:type="dxa"/>
            <w:vMerge w:val="restart"/>
            <w:shd w:val="clear" w:color="auto" w:fill="BFBFBF"/>
          </w:tcPr>
          <w:p w14:paraId="3F85A50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5295" w:type="dxa"/>
            <w:gridSpan w:val="4"/>
            <w:shd w:val="clear" w:color="auto" w:fill="BFBFBF"/>
            <w:vAlign w:val="bottom"/>
          </w:tcPr>
          <w:p w14:paraId="05186ABD"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HH HAS CELL PHONE</w:t>
            </w:r>
          </w:p>
        </w:tc>
        <w:tc>
          <w:tcPr>
            <w:tcW w:w="958" w:type="dxa"/>
            <w:vMerge w:val="restart"/>
            <w:shd w:val="clear" w:color="auto" w:fill="BFBFBF"/>
            <w:vAlign w:val="bottom"/>
          </w:tcPr>
          <w:p w14:paraId="14C397CD"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HH does not have cell phone</w:t>
            </w:r>
          </w:p>
        </w:tc>
        <w:tc>
          <w:tcPr>
            <w:tcW w:w="838" w:type="dxa"/>
            <w:vMerge w:val="restart"/>
            <w:shd w:val="clear" w:color="auto" w:fill="BFBFBF"/>
            <w:vAlign w:val="bottom"/>
          </w:tcPr>
          <w:p w14:paraId="2EA33D5C"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4775BA81"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A80B6AA"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6EC5C65"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138" w:type="dxa"/>
            <w:vMerge w:val="restart"/>
            <w:shd w:val="clear" w:color="auto" w:fill="BFBFBF"/>
            <w:vAlign w:val="bottom"/>
          </w:tcPr>
          <w:p w14:paraId="34A150DB"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BA7A3F2"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9495234"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CE3862E"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F9F8520"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7C4D0E14" w14:textId="77777777" w:rsidTr="00385FF7">
        <w:trPr>
          <w:jc w:val="center"/>
        </w:trPr>
        <w:tc>
          <w:tcPr>
            <w:tcW w:w="1959" w:type="dxa"/>
            <w:vMerge/>
            <w:shd w:val="clear" w:color="auto" w:fill="BFBFBF"/>
          </w:tcPr>
          <w:p w14:paraId="35926CA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710" w:type="dxa"/>
            <w:shd w:val="clear" w:color="auto" w:fill="BFBFBF"/>
            <w:vAlign w:val="bottom"/>
          </w:tcPr>
          <w:p w14:paraId="4D5F8E9F"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5EF53EF"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973E06D"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D757EF3"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409" w:type="dxa"/>
            <w:shd w:val="clear" w:color="auto" w:fill="BFBFBF"/>
            <w:vAlign w:val="bottom"/>
          </w:tcPr>
          <w:p w14:paraId="7F9429CF"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All/almost all calls on a cell phone</w:t>
            </w:r>
          </w:p>
        </w:tc>
        <w:tc>
          <w:tcPr>
            <w:tcW w:w="1634" w:type="dxa"/>
            <w:shd w:val="clear" w:color="auto" w:fill="BFBFBF"/>
            <w:vAlign w:val="bottom"/>
          </w:tcPr>
          <w:p w14:paraId="7214DBDD"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 on a cell phone/some on a regular home phone</w:t>
            </w:r>
          </w:p>
        </w:tc>
        <w:tc>
          <w:tcPr>
            <w:tcW w:w="1542" w:type="dxa"/>
            <w:shd w:val="clear" w:color="auto" w:fill="BFBFBF"/>
            <w:vAlign w:val="bottom"/>
          </w:tcPr>
          <w:p w14:paraId="25439C42"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All/almost all calls on a regular home phone</w:t>
            </w:r>
          </w:p>
        </w:tc>
        <w:tc>
          <w:tcPr>
            <w:tcW w:w="958" w:type="dxa"/>
            <w:vMerge/>
            <w:shd w:val="clear" w:color="auto" w:fill="BFBFBF"/>
            <w:vAlign w:val="bottom"/>
          </w:tcPr>
          <w:p w14:paraId="2DCE43E7"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38" w:type="dxa"/>
            <w:vMerge/>
            <w:shd w:val="clear" w:color="auto" w:fill="BFBFBF"/>
            <w:vAlign w:val="bottom"/>
          </w:tcPr>
          <w:p w14:paraId="5D0FCA09"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138" w:type="dxa"/>
            <w:vMerge/>
            <w:shd w:val="clear" w:color="auto" w:fill="BFBFBF"/>
            <w:vAlign w:val="bottom"/>
          </w:tcPr>
          <w:p w14:paraId="41C6A24C" w14:textId="77777777" w:rsidR="004D6E25" w:rsidRPr="00DE6C92" w:rsidRDefault="004D6E25"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219CE554" w14:textId="77777777" w:rsidTr="00385FF7">
        <w:trPr>
          <w:jc w:val="center"/>
        </w:trPr>
        <w:tc>
          <w:tcPr>
            <w:tcW w:w="1959" w:type="dxa"/>
          </w:tcPr>
          <w:p w14:paraId="332218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710" w:type="dxa"/>
          </w:tcPr>
          <w:p w14:paraId="3E1728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62</w:t>
            </w:r>
          </w:p>
        </w:tc>
        <w:tc>
          <w:tcPr>
            <w:tcW w:w="1409" w:type="dxa"/>
          </w:tcPr>
          <w:p w14:paraId="19893F6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23</w:t>
            </w:r>
          </w:p>
        </w:tc>
        <w:tc>
          <w:tcPr>
            <w:tcW w:w="1634" w:type="dxa"/>
          </w:tcPr>
          <w:p w14:paraId="4150F9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542" w:type="dxa"/>
          </w:tcPr>
          <w:p w14:paraId="5A7AC35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58" w:type="dxa"/>
          </w:tcPr>
          <w:p w14:paraId="32A5C6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838" w:type="dxa"/>
          </w:tcPr>
          <w:p w14:paraId="1CBE6A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38" w:type="dxa"/>
          </w:tcPr>
          <w:p w14:paraId="5003172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68AB1F5D" w14:textId="77777777" w:rsidTr="00385FF7">
        <w:trPr>
          <w:jc w:val="center"/>
        </w:trPr>
        <w:tc>
          <w:tcPr>
            <w:tcW w:w="1959" w:type="dxa"/>
          </w:tcPr>
          <w:p w14:paraId="1B1682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710" w:type="dxa"/>
          </w:tcPr>
          <w:p w14:paraId="498767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74</w:t>
            </w:r>
          </w:p>
        </w:tc>
        <w:tc>
          <w:tcPr>
            <w:tcW w:w="1409" w:type="dxa"/>
          </w:tcPr>
          <w:p w14:paraId="6AA586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634" w:type="dxa"/>
          </w:tcPr>
          <w:p w14:paraId="6B1385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542" w:type="dxa"/>
          </w:tcPr>
          <w:p w14:paraId="66F9FEC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958" w:type="dxa"/>
          </w:tcPr>
          <w:p w14:paraId="1FAEEB7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24</w:t>
            </w:r>
          </w:p>
        </w:tc>
        <w:tc>
          <w:tcPr>
            <w:tcW w:w="838" w:type="dxa"/>
          </w:tcPr>
          <w:p w14:paraId="148AD97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38" w:type="dxa"/>
          </w:tcPr>
          <w:p w14:paraId="2DC48E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493872CB" w14:textId="77777777" w:rsidTr="00385FF7">
        <w:trPr>
          <w:jc w:val="center"/>
        </w:trPr>
        <w:tc>
          <w:tcPr>
            <w:tcW w:w="1959" w:type="dxa"/>
          </w:tcPr>
          <w:p w14:paraId="07DF1EC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710" w:type="dxa"/>
          </w:tcPr>
          <w:p w14:paraId="15ABC8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409" w:type="dxa"/>
          </w:tcPr>
          <w:p w14:paraId="7A37B0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634" w:type="dxa"/>
          </w:tcPr>
          <w:p w14:paraId="45694B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542" w:type="dxa"/>
          </w:tcPr>
          <w:p w14:paraId="738D94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958" w:type="dxa"/>
          </w:tcPr>
          <w:p w14:paraId="199124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838" w:type="dxa"/>
          </w:tcPr>
          <w:p w14:paraId="7027BD2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38" w:type="dxa"/>
          </w:tcPr>
          <w:p w14:paraId="3F916E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55747327" w14:textId="77777777" w:rsidTr="00385FF7">
        <w:trPr>
          <w:jc w:val="center"/>
        </w:trPr>
        <w:tc>
          <w:tcPr>
            <w:tcW w:w="1959" w:type="dxa"/>
          </w:tcPr>
          <w:p w14:paraId="1598AFD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710" w:type="dxa"/>
          </w:tcPr>
          <w:p w14:paraId="1D9D7EC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409" w:type="dxa"/>
          </w:tcPr>
          <w:p w14:paraId="3E1565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634" w:type="dxa"/>
          </w:tcPr>
          <w:p w14:paraId="55DCCA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542" w:type="dxa"/>
          </w:tcPr>
          <w:p w14:paraId="1243884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958" w:type="dxa"/>
          </w:tcPr>
          <w:p w14:paraId="43CF73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838" w:type="dxa"/>
          </w:tcPr>
          <w:p w14:paraId="08924E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38" w:type="dxa"/>
          </w:tcPr>
          <w:p w14:paraId="6FD4E5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05C21AE7" w14:textId="77777777" w:rsidTr="00385FF7">
        <w:trPr>
          <w:jc w:val="center"/>
        </w:trPr>
        <w:tc>
          <w:tcPr>
            <w:tcW w:w="1959" w:type="dxa"/>
          </w:tcPr>
          <w:p w14:paraId="6F7286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710" w:type="dxa"/>
          </w:tcPr>
          <w:p w14:paraId="179E7C1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54</w:t>
            </w:r>
          </w:p>
        </w:tc>
        <w:tc>
          <w:tcPr>
            <w:tcW w:w="1409" w:type="dxa"/>
          </w:tcPr>
          <w:p w14:paraId="360C7DE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634" w:type="dxa"/>
          </w:tcPr>
          <w:p w14:paraId="18474C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542" w:type="dxa"/>
          </w:tcPr>
          <w:p w14:paraId="025D29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958" w:type="dxa"/>
          </w:tcPr>
          <w:p w14:paraId="4B0F1F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838" w:type="dxa"/>
          </w:tcPr>
          <w:p w14:paraId="1E3543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38" w:type="dxa"/>
          </w:tcPr>
          <w:p w14:paraId="7C7DEB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29E5667" w14:textId="77777777" w:rsidTr="00385FF7">
        <w:trPr>
          <w:jc w:val="center"/>
        </w:trPr>
        <w:tc>
          <w:tcPr>
            <w:tcW w:w="1959" w:type="dxa"/>
          </w:tcPr>
          <w:p w14:paraId="028EB68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710" w:type="dxa"/>
          </w:tcPr>
          <w:p w14:paraId="37FC619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59</w:t>
            </w:r>
          </w:p>
        </w:tc>
        <w:tc>
          <w:tcPr>
            <w:tcW w:w="1409" w:type="dxa"/>
          </w:tcPr>
          <w:p w14:paraId="683962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634" w:type="dxa"/>
          </w:tcPr>
          <w:p w14:paraId="7C9728B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542" w:type="dxa"/>
          </w:tcPr>
          <w:p w14:paraId="4E013BF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958" w:type="dxa"/>
          </w:tcPr>
          <w:p w14:paraId="20670E3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838" w:type="dxa"/>
          </w:tcPr>
          <w:p w14:paraId="2C9800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38" w:type="dxa"/>
          </w:tcPr>
          <w:p w14:paraId="5E594A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10067F8" w14:textId="77777777" w:rsidTr="00385FF7">
        <w:trPr>
          <w:jc w:val="center"/>
        </w:trPr>
        <w:tc>
          <w:tcPr>
            <w:tcW w:w="1959" w:type="dxa"/>
          </w:tcPr>
          <w:p w14:paraId="2F6571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710" w:type="dxa"/>
          </w:tcPr>
          <w:p w14:paraId="61BB666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70</w:t>
            </w:r>
          </w:p>
        </w:tc>
        <w:tc>
          <w:tcPr>
            <w:tcW w:w="1409" w:type="dxa"/>
          </w:tcPr>
          <w:p w14:paraId="6D54B19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31</w:t>
            </w:r>
          </w:p>
        </w:tc>
        <w:tc>
          <w:tcPr>
            <w:tcW w:w="1634" w:type="dxa"/>
          </w:tcPr>
          <w:p w14:paraId="652EF4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542" w:type="dxa"/>
          </w:tcPr>
          <w:p w14:paraId="556DA1D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958" w:type="dxa"/>
          </w:tcPr>
          <w:p w14:paraId="69E654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838" w:type="dxa"/>
          </w:tcPr>
          <w:p w14:paraId="4441B0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138" w:type="dxa"/>
          </w:tcPr>
          <w:p w14:paraId="272066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bl>
    <w:p w14:paraId="27A155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349E5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sidRPr="00DE6C92">
        <w:rPr>
          <w:rFonts w:ascii="Georgia" w:hAnsi="Georgia"/>
          <w:b/>
          <w:sz w:val="22"/>
          <w:szCs w:val="22"/>
        </w:rPr>
        <w:tab/>
        <w:t>(Asked of total Latinos called on a cell phone; n =603; Native Born n = 246; Foreign Born n = 357; FB – U.S. citizen = 130; FB – legal resident = 134; FB – not citizen &amp; not legal resident = 83; Registered voter = 256)</w:t>
      </w:r>
    </w:p>
    <w:p w14:paraId="74E7653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CP1.</w:t>
      </w:r>
      <w:r w:rsidRPr="00DE6C92">
        <w:rPr>
          <w:rFonts w:ascii="Georgia" w:hAnsi="Georgia"/>
          <w:sz w:val="22"/>
          <w:szCs w:val="22"/>
        </w:rPr>
        <w:tab/>
        <w:t xml:space="preserve">Now thinking about your telephone use, is there at least one telephone INSIDE your </w:t>
      </w:r>
    </w:p>
    <w:p w14:paraId="6C2408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r>
      <w:r w:rsidRPr="00DE6C92">
        <w:rPr>
          <w:rFonts w:ascii="Georgia" w:hAnsi="Georgia"/>
          <w:sz w:val="22"/>
          <w:szCs w:val="22"/>
        </w:rPr>
        <w:tab/>
        <w:t>home that is currently working and is not a cell phone?</w:t>
      </w:r>
    </w:p>
    <w:p w14:paraId="3D5FCA9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9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7"/>
        <w:gridCol w:w="2090"/>
        <w:gridCol w:w="1798"/>
        <w:gridCol w:w="953"/>
        <w:gridCol w:w="1138"/>
      </w:tblGrid>
      <w:tr w:rsidR="007E2376" w:rsidRPr="00DE6C92" w14:paraId="19D63F84" w14:textId="77777777" w:rsidTr="007E2376">
        <w:trPr>
          <w:jc w:val="center"/>
        </w:trPr>
        <w:tc>
          <w:tcPr>
            <w:tcW w:w="3427" w:type="dxa"/>
            <w:shd w:val="clear" w:color="auto" w:fill="C0C0C0"/>
          </w:tcPr>
          <w:p w14:paraId="1EEBE1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2126" w:type="dxa"/>
            <w:shd w:val="clear" w:color="auto" w:fill="C0C0C0"/>
            <w:vAlign w:val="bottom"/>
          </w:tcPr>
          <w:p w14:paraId="5A3662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Yes, has a home telephone</w:t>
            </w:r>
          </w:p>
        </w:tc>
        <w:tc>
          <w:tcPr>
            <w:tcW w:w="1820" w:type="dxa"/>
            <w:shd w:val="clear" w:color="auto" w:fill="C0C0C0"/>
            <w:vAlign w:val="bottom"/>
          </w:tcPr>
          <w:p w14:paraId="735CB7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 no home telephone</w:t>
            </w:r>
          </w:p>
        </w:tc>
        <w:tc>
          <w:tcPr>
            <w:tcW w:w="959" w:type="dxa"/>
            <w:shd w:val="clear" w:color="auto" w:fill="C0C0C0"/>
          </w:tcPr>
          <w:p w14:paraId="46FDA80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974" w:type="dxa"/>
            <w:shd w:val="clear" w:color="auto" w:fill="C0C0C0"/>
          </w:tcPr>
          <w:p w14:paraId="0C24F1A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056B7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3F3C6157" w14:textId="77777777" w:rsidTr="007E2376">
        <w:trPr>
          <w:jc w:val="center"/>
        </w:trPr>
        <w:tc>
          <w:tcPr>
            <w:tcW w:w="3427" w:type="dxa"/>
          </w:tcPr>
          <w:p w14:paraId="4B4F711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2126" w:type="dxa"/>
          </w:tcPr>
          <w:p w14:paraId="41B241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820" w:type="dxa"/>
          </w:tcPr>
          <w:p w14:paraId="6E9315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959" w:type="dxa"/>
          </w:tcPr>
          <w:p w14:paraId="1BA28E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464AD0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3BD95324" w14:textId="77777777" w:rsidTr="007E2376">
        <w:trPr>
          <w:jc w:val="center"/>
        </w:trPr>
        <w:tc>
          <w:tcPr>
            <w:tcW w:w="3427" w:type="dxa"/>
          </w:tcPr>
          <w:p w14:paraId="0A6F2E6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2126" w:type="dxa"/>
          </w:tcPr>
          <w:p w14:paraId="66532F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820" w:type="dxa"/>
          </w:tcPr>
          <w:p w14:paraId="2040200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959" w:type="dxa"/>
          </w:tcPr>
          <w:p w14:paraId="571A338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233824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r>
      <w:tr w:rsidR="007E2376" w:rsidRPr="00DE6C92" w14:paraId="432B6EEA" w14:textId="77777777" w:rsidTr="007E2376">
        <w:trPr>
          <w:jc w:val="center"/>
        </w:trPr>
        <w:tc>
          <w:tcPr>
            <w:tcW w:w="3427" w:type="dxa"/>
          </w:tcPr>
          <w:p w14:paraId="1B5770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2126" w:type="dxa"/>
          </w:tcPr>
          <w:p w14:paraId="0474A8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820" w:type="dxa"/>
          </w:tcPr>
          <w:p w14:paraId="0A6F52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76</w:t>
            </w:r>
          </w:p>
        </w:tc>
        <w:tc>
          <w:tcPr>
            <w:tcW w:w="959" w:type="dxa"/>
          </w:tcPr>
          <w:p w14:paraId="6BBD6C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974" w:type="dxa"/>
          </w:tcPr>
          <w:p w14:paraId="5D027A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3B10FCB6" w14:textId="77777777" w:rsidTr="007E2376">
        <w:trPr>
          <w:jc w:val="center"/>
        </w:trPr>
        <w:tc>
          <w:tcPr>
            <w:tcW w:w="3427" w:type="dxa"/>
          </w:tcPr>
          <w:p w14:paraId="744AE1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2126" w:type="dxa"/>
          </w:tcPr>
          <w:p w14:paraId="77A9561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820" w:type="dxa"/>
          </w:tcPr>
          <w:p w14:paraId="36598A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959" w:type="dxa"/>
          </w:tcPr>
          <w:p w14:paraId="240FF8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13B8FEB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EA343F0" w14:textId="77777777" w:rsidTr="007E2376">
        <w:trPr>
          <w:jc w:val="center"/>
        </w:trPr>
        <w:tc>
          <w:tcPr>
            <w:tcW w:w="3427" w:type="dxa"/>
          </w:tcPr>
          <w:p w14:paraId="15BBB5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2126" w:type="dxa"/>
          </w:tcPr>
          <w:p w14:paraId="5D2DB74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820" w:type="dxa"/>
          </w:tcPr>
          <w:p w14:paraId="3DDBF9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81</w:t>
            </w:r>
          </w:p>
        </w:tc>
        <w:tc>
          <w:tcPr>
            <w:tcW w:w="959" w:type="dxa"/>
          </w:tcPr>
          <w:p w14:paraId="3AF9C92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1BA61C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8A13016" w14:textId="77777777" w:rsidTr="007E2376">
        <w:trPr>
          <w:jc w:val="center"/>
        </w:trPr>
        <w:tc>
          <w:tcPr>
            <w:tcW w:w="3427" w:type="dxa"/>
          </w:tcPr>
          <w:p w14:paraId="687236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2126" w:type="dxa"/>
          </w:tcPr>
          <w:p w14:paraId="00ACACB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820" w:type="dxa"/>
          </w:tcPr>
          <w:p w14:paraId="7B6BA1D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84</w:t>
            </w:r>
          </w:p>
        </w:tc>
        <w:tc>
          <w:tcPr>
            <w:tcW w:w="959" w:type="dxa"/>
          </w:tcPr>
          <w:p w14:paraId="6B2C33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19C794B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62F99210" w14:textId="77777777" w:rsidTr="007E2376">
        <w:trPr>
          <w:jc w:val="center"/>
        </w:trPr>
        <w:tc>
          <w:tcPr>
            <w:tcW w:w="3427" w:type="dxa"/>
          </w:tcPr>
          <w:p w14:paraId="7ABE7C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2126" w:type="dxa"/>
          </w:tcPr>
          <w:p w14:paraId="78B2AA2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820" w:type="dxa"/>
          </w:tcPr>
          <w:p w14:paraId="7936657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959" w:type="dxa"/>
          </w:tcPr>
          <w:p w14:paraId="36DF9B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974" w:type="dxa"/>
          </w:tcPr>
          <w:p w14:paraId="3B5FBD9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bl>
    <w:p w14:paraId="1B6556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p>
    <w:p w14:paraId="19C14695" w14:textId="77777777" w:rsidR="00400CE4" w:rsidRPr="00DE6C92" w:rsidRDefault="00400CE4">
      <w:pPr>
        <w:rPr>
          <w:rFonts w:ascii="Georgia" w:hAnsi="Georgia"/>
          <w:b/>
          <w:sz w:val="22"/>
          <w:szCs w:val="22"/>
        </w:rPr>
      </w:pPr>
      <w:r w:rsidRPr="00DE6C92">
        <w:rPr>
          <w:rFonts w:ascii="Georgia" w:hAnsi="Georgia"/>
          <w:b/>
          <w:sz w:val="22"/>
          <w:szCs w:val="22"/>
        </w:rPr>
        <w:br w:type="page"/>
      </w:r>
    </w:p>
    <w:p w14:paraId="26BD78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sidRPr="00DE6C92">
        <w:rPr>
          <w:rFonts w:ascii="Georgia" w:hAnsi="Georgia"/>
          <w:b/>
          <w:sz w:val="22"/>
          <w:szCs w:val="22"/>
        </w:rPr>
        <w:tab/>
        <w:t>(Asked of total Latinos called on a cell phone who have a home phone; n =201; Native Born n = 89; Foreign Born n = 112; FB – U.S. citizen = 59; FB – legal resident = 34; FB – not citizen &amp; not legal resident = 19; Registered voter = 116)</w:t>
      </w:r>
    </w:p>
    <w:p w14:paraId="4DCE47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CP2.</w:t>
      </w:r>
      <w:r w:rsidRPr="00DE6C92">
        <w:rPr>
          <w:rFonts w:ascii="Georgia" w:hAnsi="Georgia"/>
          <w:sz w:val="22"/>
          <w:szCs w:val="22"/>
        </w:rPr>
        <w:tab/>
        <w:t xml:space="preserve">Of all the telephone calls that you and the other people in your household receive, are </w:t>
      </w:r>
    </w:p>
    <w:p w14:paraId="7D9BB1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286"/>
        <w:rPr>
          <w:rFonts w:ascii="Georgia" w:hAnsi="Georgia"/>
          <w:sz w:val="22"/>
          <w:szCs w:val="22"/>
        </w:rPr>
      </w:pPr>
      <w:r w:rsidRPr="00DE6C92">
        <w:rPr>
          <w:rFonts w:ascii="Georgia" w:hAnsi="Georgia"/>
          <w:sz w:val="22"/>
          <w:szCs w:val="22"/>
        </w:rPr>
        <w:tab/>
        <w:t>(READ ITEMS)?</w:t>
      </w:r>
    </w:p>
    <w:p w14:paraId="5907C8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5"/>
        <w:gridCol w:w="1409"/>
        <w:gridCol w:w="1771"/>
        <w:gridCol w:w="1509"/>
        <w:gridCol w:w="838"/>
        <w:gridCol w:w="1138"/>
      </w:tblGrid>
      <w:tr w:rsidR="007E2376" w:rsidRPr="00DE6C92" w14:paraId="64A59475" w14:textId="77777777" w:rsidTr="00FF7F22">
        <w:trPr>
          <w:jc w:val="center"/>
        </w:trPr>
        <w:tc>
          <w:tcPr>
            <w:tcW w:w="2988" w:type="dxa"/>
            <w:shd w:val="clear" w:color="auto" w:fill="BFBFBF"/>
          </w:tcPr>
          <w:p w14:paraId="1A9604E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350" w:type="dxa"/>
            <w:shd w:val="clear" w:color="auto" w:fill="BFBFBF"/>
            <w:vAlign w:val="bottom"/>
          </w:tcPr>
          <w:p w14:paraId="08466351"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0F5CCEA7"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All/almost all calls on a cell phone</w:t>
            </w:r>
          </w:p>
        </w:tc>
        <w:tc>
          <w:tcPr>
            <w:tcW w:w="1800" w:type="dxa"/>
            <w:shd w:val="clear" w:color="auto" w:fill="BFBFBF"/>
            <w:vAlign w:val="bottom"/>
          </w:tcPr>
          <w:p w14:paraId="7670A74B"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 on a cell phone/some on a regular home phone</w:t>
            </w:r>
          </w:p>
        </w:tc>
        <w:tc>
          <w:tcPr>
            <w:tcW w:w="1530" w:type="dxa"/>
            <w:shd w:val="clear" w:color="auto" w:fill="BFBFBF"/>
            <w:vAlign w:val="bottom"/>
          </w:tcPr>
          <w:p w14:paraId="5ACEE526"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All/almost all calls on a regular home phone</w:t>
            </w:r>
          </w:p>
        </w:tc>
        <w:tc>
          <w:tcPr>
            <w:tcW w:w="810" w:type="dxa"/>
            <w:shd w:val="clear" w:color="auto" w:fill="BFBFBF"/>
            <w:vAlign w:val="bottom"/>
          </w:tcPr>
          <w:p w14:paraId="4E39DB37"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C9BA2DA"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9C33ED1"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98" w:type="dxa"/>
            <w:shd w:val="clear" w:color="auto" w:fill="BFBFBF"/>
            <w:vAlign w:val="bottom"/>
          </w:tcPr>
          <w:p w14:paraId="724DA58C"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7D4F2F5"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F7967AA"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F8AA33F"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7E2376" w:rsidRPr="00DE6C92" w14:paraId="11218055" w14:textId="77777777" w:rsidTr="007E2376">
        <w:trPr>
          <w:jc w:val="center"/>
        </w:trPr>
        <w:tc>
          <w:tcPr>
            <w:tcW w:w="2988" w:type="dxa"/>
          </w:tcPr>
          <w:p w14:paraId="3F3D2D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50" w:type="dxa"/>
          </w:tcPr>
          <w:p w14:paraId="291722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w:t>
            </w:r>
          </w:p>
        </w:tc>
        <w:tc>
          <w:tcPr>
            <w:tcW w:w="1800" w:type="dxa"/>
          </w:tcPr>
          <w:p w14:paraId="779666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530" w:type="dxa"/>
          </w:tcPr>
          <w:p w14:paraId="5FF75F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10" w:type="dxa"/>
          </w:tcPr>
          <w:p w14:paraId="3022FCE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494C59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10769980" w14:textId="77777777" w:rsidTr="007E2376">
        <w:trPr>
          <w:jc w:val="center"/>
        </w:trPr>
        <w:tc>
          <w:tcPr>
            <w:tcW w:w="2988" w:type="dxa"/>
          </w:tcPr>
          <w:p w14:paraId="4D4504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50" w:type="dxa"/>
          </w:tcPr>
          <w:p w14:paraId="6BB9A2B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63</w:t>
            </w:r>
          </w:p>
        </w:tc>
        <w:tc>
          <w:tcPr>
            <w:tcW w:w="1800" w:type="dxa"/>
          </w:tcPr>
          <w:p w14:paraId="4BA43C9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w:t>
            </w:r>
          </w:p>
        </w:tc>
        <w:tc>
          <w:tcPr>
            <w:tcW w:w="1530" w:type="dxa"/>
          </w:tcPr>
          <w:p w14:paraId="76B46AB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810" w:type="dxa"/>
          </w:tcPr>
          <w:p w14:paraId="026E68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609A09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C7FB0D4" w14:textId="77777777" w:rsidTr="007E2376">
        <w:trPr>
          <w:jc w:val="center"/>
        </w:trPr>
        <w:tc>
          <w:tcPr>
            <w:tcW w:w="2988" w:type="dxa"/>
          </w:tcPr>
          <w:p w14:paraId="30EB8B6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50" w:type="dxa"/>
          </w:tcPr>
          <w:p w14:paraId="5750E3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c>
          <w:tcPr>
            <w:tcW w:w="1800" w:type="dxa"/>
          </w:tcPr>
          <w:p w14:paraId="552875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530" w:type="dxa"/>
          </w:tcPr>
          <w:p w14:paraId="0C2965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810" w:type="dxa"/>
          </w:tcPr>
          <w:p w14:paraId="2B34B2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1FB20BE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68CB98ED" w14:textId="77777777" w:rsidTr="007E2376">
        <w:trPr>
          <w:jc w:val="center"/>
        </w:trPr>
        <w:tc>
          <w:tcPr>
            <w:tcW w:w="2988" w:type="dxa"/>
          </w:tcPr>
          <w:p w14:paraId="19AF7D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50" w:type="dxa"/>
          </w:tcPr>
          <w:p w14:paraId="7C7E967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800" w:type="dxa"/>
          </w:tcPr>
          <w:p w14:paraId="1F5EEA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530" w:type="dxa"/>
          </w:tcPr>
          <w:p w14:paraId="1758502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810" w:type="dxa"/>
          </w:tcPr>
          <w:p w14:paraId="3206CA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49A562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EEAD460" w14:textId="77777777" w:rsidTr="007E2376">
        <w:trPr>
          <w:jc w:val="center"/>
        </w:trPr>
        <w:tc>
          <w:tcPr>
            <w:tcW w:w="2988" w:type="dxa"/>
          </w:tcPr>
          <w:p w14:paraId="65B6A9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50" w:type="dxa"/>
          </w:tcPr>
          <w:p w14:paraId="2B82C8C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47</w:t>
            </w:r>
          </w:p>
        </w:tc>
        <w:tc>
          <w:tcPr>
            <w:tcW w:w="1800" w:type="dxa"/>
          </w:tcPr>
          <w:p w14:paraId="535C5A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44</w:t>
            </w:r>
          </w:p>
        </w:tc>
        <w:tc>
          <w:tcPr>
            <w:tcW w:w="1530" w:type="dxa"/>
          </w:tcPr>
          <w:p w14:paraId="1901DD3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810" w:type="dxa"/>
          </w:tcPr>
          <w:p w14:paraId="778FA61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5CE3EC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2936365F" w14:textId="77777777" w:rsidTr="007E2376">
        <w:trPr>
          <w:jc w:val="center"/>
        </w:trPr>
        <w:tc>
          <w:tcPr>
            <w:tcW w:w="2988" w:type="dxa"/>
          </w:tcPr>
          <w:p w14:paraId="01E2362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50" w:type="dxa"/>
          </w:tcPr>
          <w:p w14:paraId="5E44306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55</w:t>
            </w:r>
          </w:p>
        </w:tc>
        <w:tc>
          <w:tcPr>
            <w:tcW w:w="1800" w:type="dxa"/>
          </w:tcPr>
          <w:p w14:paraId="790124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34</w:t>
            </w:r>
          </w:p>
        </w:tc>
        <w:tc>
          <w:tcPr>
            <w:tcW w:w="1530" w:type="dxa"/>
          </w:tcPr>
          <w:p w14:paraId="3BF461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810" w:type="dxa"/>
          </w:tcPr>
          <w:p w14:paraId="29509E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14DE24C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34356EE" w14:textId="77777777" w:rsidTr="007E2376">
        <w:trPr>
          <w:jc w:val="center"/>
        </w:trPr>
        <w:tc>
          <w:tcPr>
            <w:tcW w:w="2988" w:type="dxa"/>
          </w:tcPr>
          <w:p w14:paraId="1FD09D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50" w:type="dxa"/>
          </w:tcPr>
          <w:p w14:paraId="2148390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52</w:t>
            </w:r>
          </w:p>
        </w:tc>
        <w:tc>
          <w:tcPr>
            <w:tcW w:w="1800" w:type="dxa"/>
          </w:tcPr>
          <w:p w14:paraId="6AC0EC3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530" w:type="dxa"/>
          </w:tcPr>
          <w:p w14:paraId="063364B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810" w:type="dxa"/>
          </w:tcPr>
          <w:p w14:paraId="7CAC36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98" w:type="dxa"/>
          </w:tcPr>
          <w:p w14:paraId="75C0DF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bl>
    <w:p w14:paraId="496AA6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B8B05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sz w:val="22"/>
          <w:szCs w:val="22"/>
        </w:rPr>
        <w:tab/>
      </w:r>
      <w:r w:rsidRPr="00DE6C92">
        <w:rPr>
          <w:rFonts w:ascii="Georgia" w:hAnsi="Georgia"/>
          <w:b/>
          <w:sz w:val="22"/>
          <w:szCs w:val="22"/>
        </w:rPr>
        <w:t>CP1/CP2.</w:t>
      </w:r>
      <w:r w:rsidRPr="00DE6C92">
        <w:rPr>
          <w:rFonts w:ascii="Georgia" w:hAnsi="Georgia"/>
          <w:b/>
          <w:sz w:val="22"/>
          <w:szCs w:val="22"/>
        </w:rPr>
        <w:tab/>
        <w:t>Combination Table</w:t>
      </w:r>
    </w:p>
    <w:p w14:paraId="3F54D39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360" w:hanging="360"/>
        <w:rPr>
          <w:rFonts w:ascii="Georgia" w:hAnsi="Georgia"/>
          <w:b/>
          <w:sz w:val="22"/>
          <w:szCs w:val="22"/>
        </w:rPr>
      </w:pPr>
      <w:r w:rsidRPr="00DE6C92">
        <w:rPr>
          <w:rFonts w:ascii="Georgia" w:hAnsi="Georgia"/>
          <w:b/>
          <w:sz w:val="22"/>
          <w:szCs w:val="22"/>
        </w:rPr>
        <w:tab/>
        <w:t xml:space="preserve">Base </w:t>
      </w:r>
      <w:proofErr w:type="gramStart"/>
      <w:r w:rsidRPr="00DE6C92">
        <w:rPr>
          <w:rFonts w:ascii="Georgia" w:hAnsi="Georgia"/>
          <w:b/>
          <w:sz w:val="22"/>
          <w:szCs w:val="22"/>
        </w:rPr>
        <w:t>=  total</w:t>
      </w:r>
      <w:proofErr w:type="gramEnd"/>
      <w:r w:rsidRPr="00DE6C92">
        <w:rPr>
          <w:rFonts w:ascii="Georgia" w:hAnsi="Georgia"/>
          <w:b/>
          <w:sz w:val="22"/>
          <w:szCs w:val="22"/>
        </w:rPr>
        <w:t xml:space="preserve"> Latinos called on a cell phone; n =603; Native Born n = 246; Foreign Born n = 357; FB – U.S. citizen = 130; FB – legal resident = 134; FB – not citizen &amp; not legal resident = 83; Registered voter = 256</w:t>
      </w:r>
    </w:p>
    <w:p w14:paraId="34455CC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710"/>
        <w:gridCol w:w="1409"/>
        <w:gridCol w:w="1634"/>
        <w:gridCol w:w="1409"/>
        <w:gridCol w:w="1091"/>
        <w:gridCol w:w="838"/>
        <w:gridCol w:w="1138"/>
      </w:tblGrid>
      <w:tr w:rsidR="004D6E25" w:rsidRPr="00DE6C92" w14:paraId="4BD11A70" w14:textId="77777777" w:rsidTr="007E2376">
        <w:trPr>
          <w:jc w:val="center"/>
        </w:trPr>
        <w:tc>
          <w:tcPr>
            <w:tcW w:w="2412" w:type="dxa"/>
            <w:vMerge w:val="restart"/>
            <w:shd w:val="clear" w:color="auto" w:fill="BFBFBF"/>
          </w:tcPr>
          <w:p w14:paraId="64054F3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4734" w:type="dxa"/>
            <w:gridSpan w:val="4"/>
            <w:shd w:val="clear" w:color="auto" w:fill="BFBFBF"/>
            <w:vAlign w:val="bottom"/>
          </w:tcPr>
          <w:p w14:paraId="3ABC62F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HAS A HOME PHONE</w:t>
            </w:r>
          </w:p>
        </w:tc>
        <w:tc>
          <w:tcPr>
            <w:tcW w:w="1195" w:type="dxa"/>
            <w:vMerge w:val="restart"/>
            <w:shd w:val="clear" w:color="auto" w:fill="BFBFBF"/>
            <w:vAlign w:val="bottom"/>
          </w:tcPr>
          <w:p w14:paraId="682D9F3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941894C"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Does not have a home phone</w:t>
            </w:r>
          </w:p>
        </w:tc>
        <w:tc>
          <w:tcPr>
            <w:tcW w:w="807" w:type="dxa"/>
            <w:vMerge w:val="restart"/>
            <w:shd w:val="clear" w:color="auto" w:fill="BFBFBF"/>
            <w:vAlign w:val="bottom"/>
          </w:tcPr>
          <w:p w14:paraId="223D08A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A825CB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62BB518"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25CF20A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w:t>
            </w:r>
          </w:p>
        </w:tc>
        <w:tc>
          <w:tcPr>
            <w:tcW w:w="1040" w:type="dxa"/>
            <w:vMerge w:val="restart"/>
            <w:shd w:val="clear" w:color="auto" w:fill="BFBFBF"/>
            <w:vAlign w:val="bottom"/>
          </w:tcPr>
          <w:p w14:paraId="1625673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3F55EB5"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673F024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7747EE74"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D93D7F9"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Refused</w:t>
            </w:r>
          </w:p>
        </w:tc>
      </w:tr>
      <w:tr w:rsidR="004D6E25" w:rsidRPr="00DE6C92" w14:paraId="1FF404C8" w14:textId="77777777" w:rsidTr="007E2376">
        <w:trPr>
          <w:jc w:val="center"/>
        </w:trPr>
        <w:tc>
          <w:tcPr>
            <w:tcW w:w="2412" w:type="dxa"/>
            <w:vMerge/>
            <w:shd w:val="clear" w:color="auto" w:fill="BFBFBF"/>
          </w:tcPr>
          <w:p w14:paraId="2FF0104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669" w:type="dxa"/>
            <w:shd w:val="clear" w:color="auto" w:fill="BFBFBF"/>
            <w:vAlign w:val="bottom"/>
          </w:tcPr>
          <w:p w14:paraId="27AC7817"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E87C21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92E3EA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5E276DE1"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NET</w:t>
            </w:r>
          </w:p>
        </w:tc>
        <w:tc>
          <w:tcPr>
            <w:tcW w:w="1182" w:type="dxa"/>
            <w:shd w:val="clear" w:color="auto" w:fill="BFBFBF"/>
            <w:vAlign w:val="bottom"/>
          </w:tcPr>
          <w:p w14:paraId="29AF3452"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All/almost all calls on a cell phone</w:t>
            </w:r>
          </w:p>
        </w:tc>
        <w:tc>
          <w:tcPr>
            <w:tcW w:w="1546" w:type="dxa"/>
            <w:shd w:val="clear" w:color="auto" w:fill="BFBFBF"/>
            <w:vAlign w:val="bottom"/>
          </w:tcPr>
          <w:p w14:paraId="4176F0A0"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 on a cell phone/some on a regular home phone</w:t>
            </w:r>
          </w:p>
        </w:tc>
        <w:tc>
          <w:tcPr>
            <w:tcW w:w="1337" w:type="dxa"/>
            <w:shd w:val="clear" w:color="auto" w:fill="BFBFBF"/>
            <w:vAlign w:val="bottom"/>
          </w:tcPr>
          <w:p w14:paraId="0AFA04D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All/almost all calls on a regular home phone</w:t>
            </w:r>
          </w:p>
        </w:tc>
        <w:tc>
          <w:tcPr>
            <w:tcW w:w="1195" w:type="dxa"/>
            <w:vMerge/>
            <w:shd w:val="clear" w:color="auto" w:fill="BFBFBF"/>
            <w:vAlign w:val="bottom"/>
          </w:tcPr>
          <w:p w14:paraId="34996ADA"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807" w:type="dxa"/>
            <w:vMerge/>
            <w:shd w:val="clear" w:color="auto" w:fill="BFBFBF"/>
            <w:vAlign w:val="bottom"/>
          </w:tcPr>
          <w:p w14:paraId="7CA4FB7E"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c>
          <w:tcPr>
            <w:tcW w:w="1040" w:type="dxa"/>
            <w:vMerge/>
            <w:shd w:val="clear" w:color="auto" w:fill="BFBFBF"/>
            <w:vAlign w:val="bottom"/>
          </w:tcPr>
          <w:p w14:paraId="605109DB" w14:textId="77777777" w:rsidR="004D6E25" w:rsidRPr="00DE6C92" w:rsidRDefault="004D6E25"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tc>
      </w:tr>
      <w:tr w:rsidR="007E2376" w:rsidRPr="00DE6C92" w14:paraId="0A7A27D2" w14:textId="77777777" w:rsidTr="007E2376">
        <w:trPr>
          <w:jc w:val="center"/>
        </w:trPr>
        <w:tc>
          <w:tcPr>
            <w:tcW w:w="2412" w:type="dxa"/>
          </w:tcPr>
          <w:p w14:paraId="6F68278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669" w:type="dxa"/>
          </w:tcPr>
          <w:p w14:paraId="09C21D3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1182" w:type="dxa"/>
          </w:tcPr>
          <w:p w14:paraId="76E7D4D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546" w:type="dxa"/>
          </w:tcPr>
          <w:p w14:paraId="36DC503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337" w:type="dxa"/>
          </w:tcPr>
          <w:p w14:paraId="3CFDEB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95" w:type="dxa"/>
          </w:tcPr>
          <w:p w14:paraId="744EDC6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71</w:t>
            </w:r>
          </w:p>
        </w:tc>
        <w:tc>
          <w:tcPr>
            <w:tcW w:w="807" w:type="dxa"/>
          </w:tcPr>
          <w:p w14:paraId="106AF2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0" w:type="dxa"/>
          </w:tcPr>
          <w:p w14:paraId="71DB709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77553F0B" w14:textId="77777777" w:rsidTr="007E2376">
        <w:trPr>
          <w:jc w:val="center"/>
        </w:trPr>
        <w:tc>
          <w:tcPr>
            <w:tcW w:w="2412" w:type="dxa"/>
          </w:tcPr>
          <w:p w14:paraId="0B565F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669" w:type="dxa"/>
          </w:tcPr>
          <w:p w14:paraId="0B8D60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w:t>
            </w:r>
          </w:p>
        </w:tc>
        <w:tc>
          <w:tcPr>
            <w:tcW w:w="1182" w:type="dxa"/>
          </w:tcPr>
          <w:p w14:paraId="49B7B4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1546" w:type="dxa"/>
          </w:tcPr>
          <w:p w14:paraId="2795242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337" w:type="dxa"/>
          </w:tcPr>
          <w:p w14:paraId="1F983A0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c>
          <w:tcPr>
            <w:tcW w:w="1195" w:type="dxa"/>
          </w:tcPr>
          <w:p w14:paraId="2DF77DF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65</w:t>
            </w:r>
          </w:p>
        </w:tc>
        <w:tc>
          <w:tcPr>
            <w:tcW w:w="807" w:type="dxa"/>
          </w:tcPr>
          <w:p w14:paraId="0AA8D2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0" w:type="dxa"/>
          </w:tcPr>
          <w:p w14:paraId="09A76EE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r>
      <w:tr w:rsidR="007E2376" w:rsidRPr="00DE6C92" w14:paraId="30BF9597" w14:textId="77777777" w:rsidTr="007E2376">
        <w:trPr>
          <w:jc w:val="center"/>
        </w:trPr>
        <w:tc>
          <w:tcPr>
            <w:tcW w:w="2412" w:type="dxa"/>
          </w:tcPr>
          <w:p w14:paraId="1C6087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669" w:type="dxa"/>
          </w:tcPr>
          <w:p w14:paraId="3E3FDE1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182" w:type="dxa"/>
          </w:tcPr>
          <w:p w14:paraId="3336FC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546" w:type="dxa"/>
          </w:tcPr>
          <w:p w14:paraId="5F93011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337" w:type="dxa"/>
          </w:tcPr>
          <w:p w14:paraId="259ECBF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95" w:type="dxa"/>
          </w:tcPr>
          <w:p w14:paraId="58049EE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76</w:t>
            </w:r>
          </w:p>
        </w:tc>
        <w:tc>
          <w:tcPr>
            <w:tcW w:w="807" w:type="dxa"/>
          </w:tcPr>
          <w:p w14:paraId="4451A0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040" w:type="dxa"/>
          </w:tcPr>
          <w:p w14:paraId="0A927C8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0F8F9B1D" w14:textId="77777777" w:rsidTr="007E2376">
        <w:trPr>
          <w:jc w:val="center"/>
        </w:trPr>
        <w:tc>
          <w:tcPr>
            <w:tcW w:w="2412" w:type="dxa"/>
          </w:tcPr>
          <w:p w14:paraId="40DAA0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669" w:type="dxa"/>
          </w:tcPr>
          <w:p w14:paraId="1E4045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182" w:type="dxa"/>
          </w:tcPr>
          <w:p w14:paraId="22BA071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546" w:type="dxa"/>
          </w:tcPr>
          <w:p w14:paraId="55AE22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337" w:type="dxa"/>
          </w:tcPr>
          <w:p w14:paraId="1464832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95" w:type="dxa"/>
          </w:tcPr>
          <w:p w14:paraId="6F087F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67</w:t>
            </w:r>
          </w:p>
        </w:tc>
        <w:tc>
          <w:tcPr>
            <w:tcW w:w="807" w:type="dxa"/>
          </w:tcPr>
          <w:p w14:paraId="3403E5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0" w:type="dxa"/>
          </w:tcPr>
          <w:p w14:paraId="1497687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431F5923" w14:textId="77777777" w:rsidTr="007E2376">
        <w:trPr>
          <w:jc w:val="center"/>
        </w:trPr>
        <w:tc>
          <w:tcPr>
            <w:tcW w:w="2412" w:type="dxa"/>
          </w:tcPr>
          <w:p w14:paraId="133E61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669" w:type="dxa"/>
          </w:tcPr>
          <w:p w14:paraId="5B1C49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182" w:type="dxa"/>
          </w:tcPr>
          <w:p w14:paraId="6739507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546" w:type="dxa"/>
          </w:tcPr>
          <w:p w14:paraId="1CD16AE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337" w:type="dxa"/>
          </w:tcPr>
          <w:p w14:paraId="28FE1EA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c>
          <w:tcPr>
            <w:tcW w:w="1195" w:type="dxa"/>
          </w:tcPr>
          <w:p w14:paraId="37EB534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81</w:t>
            </w:r>
          </w:p>
        </w:tc>
        <w:tc>
          <w:tcPr>
            <w:tcW w:w="807" w:type="dxa"/>
          </w:tcPr>
          <w:p w14:paraId="59E767E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0" w:type="dxa"/>
          </w:tcPr>
          <w:p w14:paraId="1D899B8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0266DBB1" w14:textId="77777777" w:rsidTr="007E2376">
        <w:trPr>
          <w:jc w:val="center"/>
        </w:trPr>
        <w:tc>
          <w:tcPr>
            <w:tcW w:w="2412" w:type="dxa"/>
          </w:tcPr>
          <w:p w14:paraId="24AB732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669" w:type="dxa"/>
          </w:tcPr>
          <w:p w14:paraId="606E488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w:t>
            </w:r>
          </w:p>
        </w:tc>
        <w:tc>
          <w:tcPr>
            <w:tcW w:w="1182" w:type="dxa"/>
          </w:tcPr>
          <w:p w14:paraId="01E26D2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546" w:type="dxa"/>
          </w:tcPr>
          <w:p w14:paraId="6682CE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337" w:type="dxa"/>
          </w:tcPr>
          <w:p w14:paraId="433BFA4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c>
          <w:tcPr>
            <w:tcW w:w="1195" w:type="dxa"/>
          </w:tcPr>
          <w:p w14:paraId="6EFE5A7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84</w:t>
            </w:r>
          </w:p>
        </w:tc>
        <w:tc>
          <w:tcPr>
            <w:tcW w:w="807" w:type="dxa"/>
          </w:tcPr>
          <w:p w14:paraId="2EE0DE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0" w:type="dxa"/>
          </w:tcPr>
          <w:p w14:paraId="03D7A1C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0FEAF186" w14:textId="77777777" w:rsidTr="007E2376">
        <w:trPr>
          <w:jc w:val="center"/>
        </w:trPr>
        <w:tc>
          <w:tcPr>
            <w:tcW w:w="2412" w:type="dxa"/>
          </w:tcPr>
          <w:p w14:paraId="3F06BAD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669" w:type="dxa"/>
          </w:tcPr>
          <w:p w14:paraId="003AA40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182" w:type="dxa"/>
          </w:tcPr>
          <w:p w14:paraId="64B3437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1546" w:type="dxa"/>
          </w:tcPr>
          <w:p w14:paraId="4C2FD21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337" w:type="dxa"/>
          </w:tcPr>
          <w:p w14:paraId="619ADA5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w:t>
            </w:r>
          </w:p>
        </w:tc>
        <w:tc>
          <w:tcPr>
            <w:tcW w:w="1195" w:type="dxa"/>
          </w:tcPr>
          <w:p w14:paraId="0CB7720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w:t>
            </w:r>
          </w:p>
        </w:tc>
        <w:tc>
          <w:tcPr>
            <w:tcW w:w="807" w:type="dxa"/>
          </w:tcPr>
          <w:p w14:paraId="749F68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c>
          <w:tcPr>
            <w:tcW w:w="1040" w:type="dxa"/>
          </w:tcPr>
          <w:p w14:paraId="226ECE3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bl>
    <w:p w14:paraId="434062B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1817F9CC" w14:textId="77777777" w:rsidR="00400CE4" w:rsidRPr="00DE6C92" w:rsidRDefault="00400CE4">
      <w:pPr>
        <w:rPr>
          <w:rFonts w:ascii="Georgia" w:hAnsi="Georgia"/>
          <w:sz w:val="22"/>
          <w:szCs w:val="22"/>
        </w:rPr>
      </w:pPr>
      <w:r w:rsidRPr="00DE6C92">
        <w:rPr>
          <w:rFonts w:ascii="Georgia" w:hAnsi="Georgia"/>
          <w:sz w:val="22"/>
          <w:szCs w:val="22"/>
        </w:rPr>
        <w:br w:type="page"/>
      </w:r>
    </w:p>
    <w:p w14:paraId="6AD6CF7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r w:rsidRPr="00DE6C92">
        <w:rPr>
          <w:rFonts w:ascii="Georgia" w:hAnsi="Georgia"/>
          <w:sz w:val="22"/>
          <w:szCs w:val="22"/>
        </w:rPr>
        <w:tab/>
      </w:r>
      <w:r w:rsidRPr="00DE6C92">
        <w:rPr>
          <w:rFonts w:ascii="Georgia" w:hAnsi="Georgia"/>
          <w:b/>
          <w:sz w:val="22"/>
          <w:szCs w:val="22"/>
        </w:rPr>
        <w:t>LL1/LL2/CP1/CP2</w:t>
      </w:r>
    </w:p>
    <w:p w14:paraId="4DE2DA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1227"/>
        <w:gridCol w:w="1230"/>
        <w:gridCol w:w="1858"/>
        <w:gridCol w:w="979"/>
        <w:gridCol w:w="929"/>
        <w:gridCol w:w="1862"/>
      </w:tblGrid>
      <w:tr w:rsidR="007E2376" w:rsidRPr="00DE6C92" w14:paraId="234AF71E" w14:textId="77777777" w:rsidTr="005C14DD">
        <w:trPr>
          <w:jc w:val="center"/>
        </w:trPr>
        <w:tc>
          <w:tcPr>
            <w:tcW w:w="2024" w:type="dxa"/>
            <w:shd w:val="clear" w:color="auto" w:fill="BFBFBF"/>
          </w:tcPr>
          <w:p w14:paraId="12D5323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220" w:type="dxa"/>
            <w:shd w:val="clear" w:color="auto" w:fill="BFBFBF"/>
          </w:tcPr>
          <w:p w14:paraId="17F458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14061F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Landline only</w:t>
            </w:r>
          </w:p>
        </w:tc>
        <w:tc>
          <w:tcPr>
            <w:tcW w:w="1461" w:type="dxa"/>
            <w:shd w:val="clear" w:color="auto" w:fill="BFBFBF"/>
          </w:tcPr>
          <w:p w14:paraId="49E014F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3491635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Landline mostly</w:t>
            </w:r>
          </w:p>
        </w:tc>
        <w:tc>
          <w:tcPr>
            <w:tcW w:w="1512" w:type="dxa"/>
            <w:shd w:val="clear" w:color="auto" w:fill="BFBFBF"/>
          </w:tcPr>
          <w:p w14:paraId="489D7E2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Some landline/some cell phone</w:t>
            </w:r>
          </w:p>
        </w:tc>
        <w:tc>
          <w:tcPr>
            <w:tcW w:w="840" w:type="dxa"/>
            <w:shd w:val="clear" w:color="auto" w:fill="BFBFBF"/>
          </w:tcPr>
          <w:p w14:paraId="5CFDDE8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Cell phone mostly</w:t>
            </w:r>
          </w:p>
        </w:tc>
        <w:tc>
          <w:tcPr>
            <w:tcW w:w="970" w:type="dxa"/>
            <w:shd w:val="clear" w:color="auto" w:fill="BFBFBF"/>
          </w:tcPr>
          <w:p w14:paraId="124E057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Cell phone only</w:t>
            </w:r>
          </w:p>
        </w:tc>
        <w:tc>
          <w:tcPr>
            <w:tcW w:w="1549" w:type="dxa"/>
            <w:shd w:val="clear" w:color="auto" w:fill="BFBFBF"/>
          </w:tcPr>
          <w:p w14:paraId="56351A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p>
          <w:p w14:paraId="4E54B90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Don’t know/Refused</w:t>
            </w:r>
          </w:p>
        </w:tc>
      </w:tr>
      <w:tr w:rsidR="007E2376" w:rsidRPr="00DE6C92" w14:paraId="2F5E0AB1" w14:textId="77777777" w:rsidTr="005C14DD">
        <w:trPr>
          <w:jc w:val="center"/>
        </w:trPr>
        <w:tc>
          <w:tcPr>
            <w:tcW w:w="2024" w:type="dxa"/>
          </w:tcPr>
          <w:p w14:paraId="0DF70ED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220" w:type="dxa"/>
          </w:tcPr>
          <w:p w14:paraId="5A0233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461" w:type="dxa"/>
          </w:tcPr>
          <w:p w14:paraId="2187B26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512" w:type="dxa"/>
          </w:tcPr>
          <w:p w14:paraId="6DD2E91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840" w:type="dxa"/>
          </w:tcPr>
          <w:p w14:paraId="4F45C80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970" w:type="dxa"/>
          </w:tcPr>
          <w:p w14:paraId="43170A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549" w:type="dxa"/>
          </w:tcPr>
          <w:p w14:paraId="65EF7B6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37D26859" w14:textId="77777777" w:rsidTr="005C14DD">
        <w:trPr>
          <w:jc w:val="center"/>
        </w:trPr>
        <w:tc>
          <w:tcPr>
            <w:tcW w:w="2024" w:type="dxa"/>
          </w:tcPr>
          <w:p w14:paraId="45CCED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220" w:type="dxa"/>
          </w:tcPr>
          <w:p w14:paraId="61CCF3C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1461" w:type="dxa"/>
          </w:tcPr>
          <w:p w14:paraId="0EB1B6C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512" w:type="dxa"/>
          </w:tcPr>
          <w:p w14:paraId="52BD7F5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840" w:type="dxa"/>
          </w:tcPr>
          <w:p w14:paraId="4ACB8D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970" w:type="dxa"/>
          </w:tcPr>
          <w:p w14:paraId="7DF08CA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549" w:type="dxa"/>
          </w:tcPr>
          <w:p w14:paraId="105213E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r>
      <w:tr w:rsidR="007E2376" w:rsidRPr="00DE6C92" w14:paraId="2730F28E" w14:textId="77777777" w:rsidTr="005C14DD">
        <w:trPr>
          <w:jc w:val="center"/>
        </w:trPr>
        <w:tc>
          <w:tcPr>
            <w:tcW w:w="2024" w:type="dxa"/>
          </w:tcPr>
          <w:p w14:paraId="1DF9F99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220" w:type="dxa"/>
          </w:tcPr>
          <w:p w14:paraId="19E91F3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w:t>
            </w:r>
          </w:p>
        </w:tc>
        <w:tc>
          <w:tcPr>
            <w:tcW w:w="1461" w:type="dxa"/>
          </w:tcPr>
          <w:p w14:paraId="1F5EBF5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512" w:type="dxa"/>
          </w:tcPr>
          <w:p w14:paraId="10DF68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840" w:type="dxa"/>
          </w:tcPr>
          <w:p w14:paraId="65B19AA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w:t>
            </w:r>
          </w:p>
        </w:tc>
        <w:tc>
          <w:tcPr>
            <w:tcW w:w="970" w:type="dxa"/>
          </w:tcPr>
          <w:p w14:paraId="6985FCF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c>
          <w:tcPr>
            <w:tcW w:w="1549" w:type="dxa"/>
          </w:tcPr>
          <w:p w14:paraId="544647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r w:rsidR="007E2376" w:rsidRPr="00DE6C92" w14:paraId="204C24A8" w14:textId="77777777" w:rsidTr="005C14DD">
        <w:trPr>
          <w:jc w:val="center"/>
        </w:trPr>
        <w:tc>
          <w:tcPr>
            <w:tcW w:w="2024" w:type="dxa"/>
          </w:tcPr>
          <w:p w14:paraId="1BD6064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220" w:type="dxa"/>
          </w:tcPr>
          <w:p w14:paraId="7CBACF3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w:t>
            </w:r>
          </w:p>
        </w:tc>
        <w:tc>
          <w:tcPr>
            <w:tcW w:w="1461" w:type="dxa"/>
          </w:tcPr>
          <w:p w14:paraId="25AB740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512" w:type="dxa"/>
          </w:tcPr>
          <w:p w14:paraId="3D8DFEB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w:t>
            </w:r>
          </w:p>
        </w:tc>
        <w:tc>
          <w:tcPr>
            <w:tcW w:w="840" w:type="dxa"/>
          </w:tcPr>
          <w:p w14:paraId="0B7271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970" w:type="dxa"/>
          </w:tcPr>
          <w:p w14:paraId="406E8C5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30</w:t>
            </w:r>
          </w:p>
        </w:tc>
        <w:tc>
          <w:tcPr>
            <w:tcW w:w="1549" w:type="dxa"/>
          </w:tcPr>
          <w:p w14:paraId="6C0BEB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w:t>
            </w:r>
          </w:p>
        </w:tc>
      </w:tr>
      <w:tr w:rsidR="007E2376" w:rsidRPr="00DE6C92" w14:paraId="3BB5E675" w14:textId="77777777" w:rsidTr="005C14DD">
        <w:trPr>
          <w:jc w:val="center"/>
        </w:trPr>
        <w:tc>
          <w:tcPr>
            <w:tcW w:w="2024" w:type="dxa"/>
          </w:tcPr>
          <w:p w14:paraId="2426FC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220" w:type="dxa"/>
          </w:tcPr>
          <w:p w14:paraId="069E63F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1461" w:type="dxa"/>
          </w:tcPr>
          <w:p w14:paraId="056DDE0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512" w:type="dxa"/>
          </w:tcPr>
          <w:p w14:paraId="62EAE6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w:t>
            </w:r>
          </w:p>
        </w:tc>
        <w:tc>
          <w:tcPr>
            <w:tcW w:w="840" w:type="dxa"/>
          </w:tcPr>
          <w:p w14:paraId="68965BB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970" w:type="dxa"/>
          </w:tcPr>
          <w:p w14:paraId="6B49EB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c>
          <w:tcPr>
            <w:tcW w:w="1549" w:type="dxa"/>
          </w:tcPr>
          <w:p w14:paraId="0DEF986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w:t>
            </w:r>
          </w:p>
        </w:tc>
      </w:tr>
      <w:tr w:rsidR="007E2376" w:rsidRPr="00DE6C92" w14:paraId="4920147D" w14:textId="77777777" w:rsidTr="005C14DD">
        <w:trPr>
          <w:jc w:val="center"/>
        </w:trPr>
        <w:tc>
          <w:tcPr>
            <w:tcW w:w="2024" w:type="dxa"/>
          </w:tcPr>
          <w:p w14:paraId="4C56DDD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220" w:type="dxa"/>
          </w:tcPr>
          <w:p w14:paraId="3B89319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13</w:t>
            </w:r>
          </w:p>
        </w:tc>
        <w:tc>
          <w:tcPr>
            <w:tcW w:w="1461" w:type="dxa"/>
          </w:tcPr>
          <w:p w14:paraId="19400EF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1512" w:type="dxa"/>
          </w:tcPr>
          <w:p w14:paraId="498B4B3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840" w:type="dxa"/>
          </w:tcPr>
          <w:p w14:paraId="7FD2226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w:t>
            </w:r>
          </w:p>
        </w:tc>
        <w:tc>
          <w:tcPr>
            <w:tcW w:w="970" w:type="dxa"/>
          </w:tcPr>
          <w:p w14:paraId="3B7E889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57</w:t>
            </w:r>
          </w:p>
        </w:tc>
        <w:tc>
          <w:tcPr>
            <w:tcW w:w="1549" w:type="dxa"/>
          </w:tcPr>
          <w:p w14:paraId="004A9AC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w:t>
            </w:r>
          </w:p>
        </w:tc>
      </w:tr>
      <w:tr w:rsidR="007E2376" w:rsidRPr="00DE6C92" w14:paraId="05C00ADB" w14:textId="77777777" w:rsidTr="005C14DD">
        <w:trPr>
          <w:jc w:val="center"/>
        </w:trPr>
        <w:tc>
          <w:tcPr>
            <w:tcW w:w="2024" w:type="dxa"/>
          </w:tcPr>
          <w:p w14:paraId="6EBEDD9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220" w:type="dxa"/>
          </w:tcPr>
          <w:p w14:paraId="2B4804C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461" w:type="dxa"/>
          </w:tcPr>
          <w:p w14:paraId="04ED44F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512" w:type="dxa"/>
          </w:tcPr>
          <w:p w14:paraId="1D7B109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20</w:t>
            </w:r>
          </w:p>
        </w:tc>
        <w:tc>
          <w:tcPr>
            <w:tcW w:w="840" w:type="dxa"/>
          </w:tcPr>
          <w:p w14:paraId="15395E4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25</w:t>
            </w:r>
          </w:p>
        </w:tc>
        <w:tc>
          <w:tcPr>
            <w:tcW w:w="970" w:type="dxa"/>
          </w:tcPr>
          <w:p w14:paraId="54E2C4A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28</w:t>
            </w:r>
          </w:p>
        </w:tc>
        <w:tc>
          <w:tcPr>
            <w:tcW w:w="1549" w:type="dxa"/>
          </w:tcPr>
          <w:p w14:paraId="1A9FF6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w:t>
            </w:r>
          </w:p>
        </w:tc>
      </w:tr>
    </w:tbl>
    <w:p w14:paraId="336D272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7D8515A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b/>
          <w:sz w:val="22"/>
          <w:szCs w:val="22"/>
        </w:rPr>
      </w:pPr>
      <w:r w:rsidRPr="00DE6C92">
        <w:rPr>
          <w:rFonts w:ascii="Georgia" w:hAnsi="Georgia"/>
          <w:sz w:val="22"/>
          <w:szCs w:val="22"/>
        </w:rPr>
        <w:tab/>
      </w:r>
      <w:r w:rsidRPr="00DE6C92">
        <w:rPr>
          <w:rFonts w:ascii="Georgia" w:hAnsi="Georgia"/>
          <w:sz w:val="22"/>
          <w:szCs w:val="22"/>
        </w:rPr>
        <w:tab/>
      </w:r>
      <w:r w:rsidRPr="00DE6C92">
        <w:rPr>
          <w:rFonts w:ascii="Georgia" w:hAnsi="Georgia"/>
          <w:b/>
          <w:sz w:val="22"/>
          <w:szCs w:val="22"/>
        </w:rPr>
        <w:t>(Asked of total Latinos who are not citizens; n =401; FB – legal resident = 261; FB – not citizen &amp; not legal resident = 140)</w:t>
      </w:r>
    </w:p>
    <w:p w14:paraId="63485020" w14:textId="06863DB5" w:rsidR="007E2376" w:rsidRPr="00DE6C92" w:rsidRDefault="007E2376" w:rsidP="00336280">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rPr>
          <w:rFonts w:ascii="Georgia" w:hAnsi="Georgia"/>
          <w:sz w:val="22"/>
          <w:szCs w:val="22"/>
        </w:rPr>
      </w:pPr>
      <w:r w:rsidRPr="00DE6C92">
        <w:rPr>
          <w:rFonts w:ascii="Georgia" w:hAnsi="Georgia"/>
          <w:sz w:val="22"/>
          <w:szCs w:val="22"/>
        </w:rPr>
        <w:tab/>
      </w:r>
    </w:p>
    <w:p w14:paraId="6836B5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ab/>
        <w:t>REGION</w:t>
      </w:r>
    </w:p>
    <w:p w14:paraId="15D3C8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1350"/>
        <w:gridCol w:w="1710"/>
        <w:gridCol w:w="1170"/>
        <w:gridCol w:w="1188"/>
      </w:tblGrid>
      <w:tr w:rsidR="007E2376" w:rsidRPr="00DE6C92" w14:paraId="350A129A" w14:textId="77777777" w:rsidTr="00FF7F22">
        <w:trPr>
          <w:jc w:val="center"/>
        </w:trPr>
        <w:tc>
          <w:tcPr>
            <w:tcW w:w="3618" w:type="dxa"/>
            <w:shd w:val="clear" w:color="auto" w:fill="A6A6A6"/>
          </w:tcPr>
          <w:p w14:paraId="78B7A4A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b/>
                <w:sz w:val="22"/>
                <w:szCs w:val="22"/>
              </w:rPr>
            </w:pPr>
          </w:p>
        </w:tc>
        <w:tc>
          <w:tcPr>
            <w:tcW w:w="1350" w:type="dxa"/>
            <w:shd w:val="clear" w:color="auto" w:fill="A6A6A6"/>
            <w:vAlign w:val="bottom"/>
          </w:tcPr>
          <w:p w14:paraId="3833CE51"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Northeast</w:t>
            </w:r>
          </w:p>
        </w:tc>
        <w:tc>
          <w:tcPr>
            <w:tcW w:w="1710" w:type="dxa"/>
            <w:shd w:val="clear" w:color="auto" w:fill="A6A6A6"/>
            <w:vAlign w:val="bottom"/>
          </w:tcPr>
          <w:p w14:paraId="367ECFD2"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North Central</w:t>
            </w:r>
          </w:p>
        </w:tc>
        <w:tc>
          <w:tcPr>
            <w:tcW w:w="1170" w:type="dxa"/>
            <w:shd w:val="clear" w:color="auto" w:fill="A6A6A6"/>
            <w:vAlign w:val="bottom"/>
          </w:tcPr>
          <w:p w14:paraId="39F76F53"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South</w:t>
            </w:r>
          </w:p>
        </w:tc>
        <w:tc>
          <w:tcPr>
            <w:tcW w:w="1188" w:type="dxa"/>
            <w:shd w:val="clear" w:color="auto" w:fill="A6A6A6"/>
            <w:vAlign w:val="bottom"/>
          </w:tcPr>
          <w:p w14:paraId="64769A4B" w14:textId="77777777" w:rsidR="007E2376" w:rsidRPr="00DE6C92" w:rsidRDefault="007E2376" w:rsidP="00FF7F22">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sz w:val="22"/>
                <w:szCs w:val="22"/>
              </w:rPr>
            </w:pPr>
            <w:r w:rsidRPr="00DE6C92">
              <w:rPr>
                <w:rFonts w:ascii="Georgia" w:hAnsi="Georgia"/>
                <w:b/>
                <w:sz w:val="22"/>
                <w:szCs w:val="22"/>
              </w:rPr>
              <w:t>West</w:t>
            </w:r>
          </w:p>
        </w:tc>
      </w:tr>
      <w:tr w:rsidR="007E2376" w:rsidRPr="00DE6C92" w14:paraId="50E91F16" w14:textId="77777777" w:rsidTr="007E2376">
        <w:trPr>
          <w:jc w:val="center"/>
        </w:trPr>
        <w:tc>
          <w:tcPr>
            <w:tcW w:w="3618" w:type="dxa"/>
          </w:tcPr>
          <w:p w14:paraId="5E78723D"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350" w:type="dxa"/>
          </w:tcPr>
          <w:p w14:paraId="4DC3754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710" w:type="dxa"/>
          </w:tcPr>
          <w:p w14:paraId="5E7662C8"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70" w:type="dxa"/>
          </w:tcPr>
          <w:p w14:paraId="7EB86B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188" w:type="dxa"/>
          </w:tcPr>
          <w:p w14:paraId="0401B77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r>
      <w:tr w:rsidR="007E2376" w:rsidRPr="00DE6C92" w14:paraId="13191CF4" w14:textId="77777777" w:rsidTr="007E2376">
        <w:trPr>
          <w:jc w:val="center"/>
        </w:trPr>
        <w:tc>
          <w:tcPr>
            <w:tcW w:w="3618" w:type="dxa"/>
          </w:tcPr>
          <w:p w14:paraId="1A5A5F5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Native Born</w:t>
            </w:r>
          </w:p>
        </w:tc>
        <w:tc>
          <w:tcPr>
            <w:tcW w:w="1350" w:type="dxa"/>
          </w:tcPr>
          <w:p w14:paraId="180775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710" w:type="dxa"/>
          </w:tcPr>
          <w:p w14:paraId="713294F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w:t>
            </w:r>
          </w:p>
        </w:tc>
        <w:tc>
          <w:tcPr>
            <w:tcW w:w="1170" w:type="dxa"/>
          </w:tcPr>
          <w:p w14:paraId="3C8AE60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w:t>
            </w:r>
          </w:p>
        </w:tc>
        <w:tc>
          <w:tcPr>
            <w:tcW w:w="1188" w:type="dxa"/>
          </w:tcPr>
          <w:p w14:paraId="37A6BFCE"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w:t>
            </w:r>
          </w:p>
        </w:tc>
      </w:tr>
      <w:tr w:rsidR="007E2376" w:rsidRPr="00DE6C92" w14:paraId="59050EC4" w14:textId="77777777" w:rsidTr="007E2376">
        <w:trPr>
          <w:jc w:val="center"/>
        </w:trPr>
        <w:tc>
          <w:tcPr>
            <w:tcW w:w="3618" w:type="dxa"/>
          </w:tcPr>
          <w:p w14:paraId="45786B52"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Foreign-born</w:t>
            </w:r>
          </w:p>
        </w:tc>
        <w:tc>
          <w:tcPr>
            <w:tcW w:w="1350" w:type="dxa"/>
          </w:tcPr>
          <w:p w14:paraId="37BA08D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710" w:type="dxa"/>
          </w:tcPr>
          <w:p w14:paraId="76F2416C"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70" w:type="dxa"/>
          </w:tcPr>
          <w:p w14:paraId="46C4CF3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188" w:type="dxa"/>
          </w:tcPr>
          <w:p w14:paraId="074E119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r>
      <w:tr w:rsidR="007E2376" w:rsidRPr="00DE6C92" w14:paraId="24AB0D62" w14:textId="77777777" w:rsidTr="007E2376">
        <w:trPr>
          <w:jc w:val="center"/>
        </w:trPr>
        <w:tc>
          <w:tcPr>
            <w:tcW w:w="3618" w:type="dxa"/>
          </w:tcPr>
          <w:p w14:paraId="3214514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U.S. citizen</w:t>
            </w:r>
          </w:p>
        </w:tc>
        <w:tc>
          <w:tcPr>
            <w:tcW w:w="1350" w:type="dxa"/>
          </w:tcPr>
          <w:p w14:paraId="507F66C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w:t>
            </w:r>
          </w:p>
        </w:tc>
        <w:tc>
          <w:tcPr>
            <w:tcW w:w="1710" w:type="dxa"/>
          </w:tcPr>
          <w:p w14:paraId="4297243B"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w:t>
            </w:r>
          </w:p>
        </w:tc>
        <w:tc>
          <w:tcPr>
            <w:tcW w:w="1170" w:type="dxa"/>
          </w:tcPr>
          <w:p w14:paraId="3B55C4E6"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w:t>
            </w:r>
          </w:p>
        </w:tc>
        <w:tc>
          <w:tcPr>
            <w:tcW w:w="1188" w:type="dxa"/>
          </w:tcPr>
          <w:p w14:paraId="646F80BF"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w:t>
            </w:r>
          </w:p>
        </w:tc>
      </w:tr>
      <w:tr w:rsidR="007E2376" w:rsidRPr="00DE6C92" w14:paraId="32F46876" w14:textId="77777777" w:rsidTr="007E2376">
        <w:trPr>
          <w:jc w:val="center"/>
        </w:trPr>
        <w:tc>
          <w:tcPr>
            <w:tcW w:w="3618" w:type="dxa"/>
          </w:tcPr>
          <w:p w14:paraId="512D34F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–legal resident</w:t>
            </w:r>
          </w:p>
        </w:tc>
        <w:tc>
          <w:tcPr>
            <w:tcW w:w="1350" w:type="dxa"/>
          </w:tcPr>
          <w:p w14:paraId="4E55520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w:t>
            </w:r>
          </w:p>
        </w:tc>
        <w:tc>
          <w:tcPr>
            <w:tcW w:w="1710" w:type="dxa"/>
          </w:tcPr>
          <w:p w14:paraId="3A37B0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w:t>
            </w:r>
          </w:p>
        </w:tc>
        <w:tc>
          <w:tcPr>
            <w:tcW w:w="1170" w:type="dxa"/>
          </w:tcPr>
          <w:p w14:paraId="05726B5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37</w:t>
            </w:r>
          </w:p>
        </w:tc>
        <w:tc>
          <w:tcPr>
            <w:tcW w:w="1188" w:type="dxa"/>
          </w:tcPr>
          <w:p w14:paraId="118B958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w:t>
            </w:r>
          </w:p>
        </w:tc>
      </w:tr>
      <w:tr w:rsidR="007E2376" w:rsidRPr="00DE6C92" w14:paraId="2F949393" w14:textId="77777777" w:rsidTr="007E2376">
        <w:trPr>
          <w:jc w:val="center"/>
        </w:trPr>
        <w:tc>
          <w:tcPr>
            <w:tcW w:w="3618" w:type="dxa"/>
          </w:tcPr>
          <w:p w14:paraId="6558397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 – not citizen &amp; not legal resident</w:t>
            </w:r>
          </w:p>
        </w:tc>
        <w:tc>
          <w:tcPr>
            <w:tcW w:w="1350" w:type="dxa"/>
          </w:tcPr>
          <w:p w14:paraId="04A1E98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w:t>
            </w:r>
          </w:p>
        </w:tc>
        <w:tc>
          <w:tcPr>
            <w:tcW w:w="1710" w:type="dxa"/>
          </w:tcPr>
          <w:p w14:paraId="528851E1"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10</w:t>
            </w:r>
          </w:p>
        </w:tc>
        <w:tc>
          <w:tcPr>
            <w:tcW w:w="1170" w:type="dxa"/>
          </w:tcPr>
          <w:p w14:paraId="52BA184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c>
          <w:tcPr>
            <w:tcW w:w="1188" w:type="dxa"/>
          </w:tcPr>
          <w:p w14:paraId="48423914"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w:t>
            </w:r>
          </w:p>
        </w:tc>
      </w:tr>
      <w:tr w:rsidR="007E2376" w:rsidRPr="00DE6C92" w14:paraId="7C5544A2" w14:textId="77777777" w:rsidTr="007E2376">
        <w:trPr>
          <w:jc w:val="center"/>
        </w:trPr>
        <w:tc>
          <w:tcPr>
            <w:tcW w:w="3618" w:type="dxa"/>
          </w:tcPr>
          <w:p w14:paraId="71EE4A09"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w:t>
            </w:r>
          </w:p>
        </w:tc>
        <w:tc>
          <w:tcPr>
            <w:tcW w:w="1350" w:type="dxa"/>
          </w:tcPr>
          <w:p w14:paraId="5D9B4117"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w:t>
            </w:r>
          </w:p>
        </w:tc>
        <w:tc>
          <w:tcPr>
            <w:tcW w:w="1710" w:type="dxa"/>
          </w:tcPr>
          <w:p w14:paraId="281CF915"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w:t>
            </w:r>
          </w:p>
        </w:tc>
        <w:tc>
          <w:tcPr>
            <w:tcW w:w="1170" w:type="dxa"/>
          </w:tcPr>
          <w:p w14:paraId="7A8C596A"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w:t>
            </w:r>
          </w:p>
        </w:tc>
        <w:tc>
          <w:tcPr>
            <w:tcW w:w="1188" w:type="dxa"/>
          </w:tcPr>
          <w:p w14:paraId="754F3FF3"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r>
    </w:tbl>
    <w:p w14:paraId="6E3708B0" w14:textId="77777777" w:rsidR="007E2376" w:rsidRPr="00DE6C92" w:rsidRDefault="007E2376" w:rsidP="007E2376">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p>
    <w:p w14:paraId="5055424B" w14:textId="77777777" w:rsidR="007E2376" w:rsidRPr="00DE6C92" w:rsidRDefault="007E2376" w:rsidP="007E2376">
      <w:pPr>
        <w:rPr>
          <w:rFonts w:ascii="Georgia" w:hAnsi="Georgia"/>
          <w:sz w:val="22"/>
          <w:szCs w:val="22"/>
        </w:rPr>
      </w:pPr>
    </w:p>
    <w:p w14:paraId="71DD28E9" w14:textId="77777777" w:rsidR="00D547E3" w:rsidRPr="00DE6C92" w:rsidRDefault="00D547E3">
      <w:pPr>
        <w:rPr>
          <w:rFonts w:ascii="Georgia" w:hAnsi="Georgia"/>
          <w:b/>
          <w:sz w:val="22"/>
          <w:szCs w:val="22"/>
        </w:rPr>
      </w:pPr>
      <w:r w:rsidRPr="00DE6C92">
        <w:rPr>
          <w:rFonts w:ascii="Georgia" w:hAnsi="Georgia"/>
          <w:b/>
          <w:sz w:val="22"/>
          <w:szCs w:val="22"/>
        </w:rPr>
        <w:br w:type="page"/>
      </w:r>
    </w:p>
    <w:p w14:paraId="4C77618A" w14:textId="77777777" w:rsidR="00D547E3" w:rsidRDefault="001E50E9" w:rsidP="00385FF7">
      <w:pPr>
        <w:jc w:val="center"/>
        <w:rPr>
          <w:rFonts w:ascii="Georgia" w:hAnsi="Georgia"/>
          <w:b/>
        </w:rPr>
      </w:pPr>
      <w:r w:rsidRPr="00385FF7">
        <w:rPr>
          <w:rFonts w:ascii="Georgia" w:hAnsi="Georgia"/>
          <w:b/>
        </w:rPr>
        <w:t>Methodology Report</w:t>
      </w:r>
    </w:p>
    <w:p w14:paraId="1AE5BE61" w14:textId="77777777" w:rsidR="00385FF7" w:rsidRPr="00385FF7" w:rsidRDefault="00385FF7" w:rsidP="00385FF7">
      <w:pPr>
        <w:jc w:val="center"/>
        <w:rPr>
          <w:rFonts w:ascii="Georgia" w:hAnsi="Georgia"/>
          <w:b/>
        </w:rPr>
      </w:pPr>
    </w:p>
    <w:p w14:paraId="7AC56182" w14:textId="77777777" w:rsidR="00D547E3" w:rsidRPr="00DE6C92" w:rsidRDefault="00D547E3" w:rsidP="00D547E3">
      <w:pPr>
        <w:rPr>
          <w:rFonts w:ascii="Georgia" w:hAnsi="Georgia"/>
          <w:sz w:val="22"/>
          <w:szCs w:val="22"/>
        </w:rPr>
      </w:pPr>
      <w:r w:rsidRPr="00DE6C92">
        <w:rPr>
          <w:rFonts w:ascii="Georgia" w:hAnsi="Georgia"/>
          <w:sz w:val="22"/>
          <w:szCs w:val="22"/>
        </w:rPr>
        <w:t xml:space="preserve">Results for this study are based on telephone interviews conducted by Social Science Research Solutions (SSRS), an independent research company, among a nationally representative sample of 1,220 Latino respondents ages 18 and older, from November 9 through December 7, 2011. Some 492 respondents were native born (including Puerto Rico), and 728 were foreign born (excluding Puerto Rico). Of the foreign born, 299 were U.S. citizens, 261 were legal residents and 140 were not citizens and not legal residents. For results based on the total sample, one can say with 95% confidence that the error attributable to sampling is plus or minus 3.6 percentage points. </w:t>
      </w:r>
    </w:p>
    <w:p w14:paraId="013AA301" w14:textId="77777777" w:rsidR="00796E45" w:rsidRPr="00DE6C92" w:rsidRDefault="00796E45" w:rsidP="00D547E3">
      <w:pPr>
        <w:rPr>
          <w:rFonts w:ascii="Georgia" w:hAnsi="Georgi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3"/>
        <w:gridCol w:w="1366"/>
        <w:gridCol w:w="1366"/>
        <w:gridCol w:w="1896"/>
      </w:tblGrid>
      <w:tr w:rsidR="00796E45" w:rsidRPr="00DE6C92" w14:paraId="3961F0E5" w14:textId="77777777" w:rsidTr="002D0CDA">
        <w:trPr>
          <w:jc w:val="center"/>
        </w:trPr>
        <w:tc>
          <w:tcPr>
            <w:tcW w:w="2703" w:type="dxa"/>
            <w:shd w:val="clear" w:color="auto" w:fill="BFBFBF"/>
          </w:tcPr>
          <w:p w14:paraId="418C0AB2" w14:textId="77777777" w:rsidR="00796E45" w:rsidRPr="00DE6C92" w:rsidRDefault="00796E45"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p>
        </w:tc>
        <w:tc>
          <w:tcPr>
            <w:tcW w:w="1366" w:type="dxa"/>
            <w:shd w:val="clear" w:color="auto" w:fill="BFBFBF"/>
            <w:vAlign w:val="bottom"/>
          </w:tcPr>
          <w:p w14:paraId="34832462" w14:textId="77777777" w:rsidR="00796E45" w:rsidRPr="00DE6C92" w:rsidRDefault="002D0CDA" w:rsidP="002D0CD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Sample Size</w:t>
            </w:r>
          </w:p>
        </w:tc>
        <w:tc>
          <w:tcPr>
            <w:tcW w:w="1366" w:type="dxa"/>
            <w:shd w:val="clear" w:color="auto" w:fill="BFBFBF"/>
            <w:vAlign w:val="bottom"/>
          </w:tcPr>
          <w:p w14:paraId="2617A11D" w14:textId="77777777" w:rsidR="00796E45" w:rsidRPr="00DE6C92" w:rsidRDefault="002D0CDA" w:rsidP="002D0CD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Design Effect</w:t>
            </w:r>
          </w:p>
        </w:tc>
        <w:tc>
          <w:tcPr>
            <w:tcW w:w="1896" w:type="dxa"/>
            <w:shd w:val="clear" w:color="auto" w:fill="BFBFBF"/>
          </w:tcPr>
          <w:p w14:paraId="738CA362" w14:textId="77777777" w:rsidR="00796E45" w:rsidRPr="00DE6C92" w:rsidRDefault="00796E45"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Margin of Error</w:t>
            </w:r>
          </w:p>
          <w:p w14:paraId="7564DC3C" w14:textId="77777777" w:rsidR="00796E45" w:rsidRPr="00DE6C92" w:rsidRDefault="00796E45"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95% confidence level</w:t>
            </w:r>
          </w:p>
        </w:tc>
      </w:tr>
      <w:tr w:rsidR="002D0CDA" w:rsidRPr="00DE6C92" w14:paraId="58C74DB2" w14:textId="77777777" w:rsidTr="00F91047">
        <w:trPr>
          <w:jc w:val="center"/>
        </w:trPr>
        <w:tc>
          <w:tcPr>
            <w:tcW w:w="2703" w:type="dxa"/>
          </w:tcPr>
          <w:p w14:paraId="7D6347D8" w14:textId="77777777" w:rsidR="002D0CDA" w:rsidRPr="00DE6C92" w:rsidRDefault="002D0CDA"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 respondents</w:t>
            </w:r>
          </w:p>
        </w:tc>
        <w:tc>
          <w:tcPr>
            <w:tcW w:w="1366" w:type="dxa"/>
            <w:vAlign w:val="center"/>
          </w:tcPr>
          <w:p w14:paraId="64C834AF"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1,220</w:t>
            </w:r>
          </w:p>
        </w:tc>
        <w:tc>
          <w:tcPr>
            <w:tcW w:w="1366" w:type="dxa"/>
            <w:vAlign w:val="center"/>
          </w:tcPr>
          <w:p w14:paraId="6F9A0A4B"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1.63</w:t>
            </w:r>
          </w:p>
        </w:tc>
        <w:tc>
          <w:tcPr>
            <w:tcW w:w="1896" w:type="dxa"/>
            <w:vAlign w:val="center"/>
          </w:tcPr>
          <w:p w14:paraId="0389CE98"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+/-3.6%</w:t>
            </w:r>
          </w:p>
        </w:tc>
      </w:tr>
      <w:tr w:rsidR="002D0CDA" w:rsidRPr="00DE6C92" w14:paraId="166C576E" w14:textId="77777777" w:rsidTr="00F91047">
        <w:trPr>
          <w:jc w:val="center"/>
        </w:trPr>
        <w:tc>
          <w:tcPr>
            <w:tcW w:w="2703" w:type="dxa"/>
          </w:tcPr>
          <w:p w14:paraId="70FC9382" w14:textId="77777777" w:rsidR="002D0CDA" w:rsidRPr="00DE6C92" w:rsidRDefault="002D0CDA"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 xml:space="preserve">Native born </w:t>
            </w:r>
          </w:p>
        </w:tc>
        <w:tc>
          <w:tcPr>
            <w:tcW w:w="1366" w:type="dxa"/>
            <w:vAlign w:val="center"/>
          </w:tcPr>
          <w:p w14:paraId="24B3C702"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492</w:t>
            </w:r>
          </w:p>
        </w:tc>
        <w:tc>
          <w:tcPr>
            <w:tcW w:w="1366" w:type="dxa"/>
            <w:vAlign w:val="center"/>
          </w:tcPr>
          <w:p w14:paraId="1FE6570B"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1.54</w:t>
            </w:r>
          </w:p>
        </w:tc>
        <w:tc>
          <w:tcPr>
            <w:tcW w:w="1896" w:type="dxa"/>
            <w:vAlign w:val="center"/>
          </w:tcPr>
          <w:p w14:paraId="62A60721"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+/-5.5%</w:t>
            </w:r>
          </w:p>
        </w:tc>
      </w:tr>
      <w:tr w:rsidR="002D0CDA" w:rsidRPr="00DE6C92" w14:paraId="4AB61E85" w14:textId="77777777" w:rsidTr="00F91047">
        <w:trPr>
          <w:jc w:val="center"/>
        </w:trPr>
        <w:tc>
          <w:tcPr>
            <w:tcW w:w="2703" w:type="dxa"/>
          </w:tcPr>
          <w:p w14:paraId="5562D3A7" w14:textId="77777777" w:rsidR="002D0CDA" w:rsidRPr="00DE6C92" w:rsidRDefault="002D0CDA"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Foreign born</w:t>
            </w:r>
          </w:p>
        </w:tc>
        <w:tc>
          <w:tcPr>
            <w:tcW w:w="1366" w:type="dxa"/>
            <w:vAlign w:val="center"/>
          </w:tcPr>
          <w:p w14:paraId="4B5E8C74"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728</w:t>
            </w:r>
          </w:p>
        </w:tc>
        <w:tc>
          <w:tcPr>
            <w:tcW w:w="1366" w:type="dxa"/>
            <w:vAlign w:val="center"/>
          </w:tcPr>
          <w:p w14:paraId="053F0F5E"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1.69</w:t>
            </w:r>
          </w:p>
        </w:tc>
        <w:tc>
          <w:tcPr>
            <w:tcW w:w="1896" w:type="dxa"/>
            <w:vAlign w:val="center"/>
          </w:tcPr>
          <w:p w14:paraId="5F3D38BA"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+/-4.7%</w:t>
            </w:r>
          </w:p>
        </w:tc>
      </w:tr>
      <w:tr w:rsidR="002D0CDA" w:rsidRPr="00DE6C92" w14:paraId="38F8EBD7" w14:textId="77777777" w:rsidTr="00F91047">
        <w:trPr>
          <w:jc w:val="center"/>
        </w:trPr>
        <w:tc>
          <w:tcPr>
            <w:tcW w:w="2703" w:type="dxa"/>
          </w:tcPr>
          <w:p w14:paraId="47BDC42F" w14:textId="77777777" w:rsidR="002D0CDA" w:rsidRPr="00DE6C92" w:rsidRDefault="002D0CDA"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FB-U.S. Citizens</w:t>
            </w:r>
          </w:p>
        </w:tc>
        <w:tc>
          <w:tcPr>
            <w:tcW w:w="1366" w:type="dxa"/>
            <w:vAlign w:val="center"/>
          </w:tcPr>
          <w:p w14:paraId="561C202E"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299</w:t>
            </w:r>
          </w:p>
        </w:tc>
        <w:tc>
          <w:tcPr>
            <w:tcW w:w="1366" w:type="dxa"/>
            <w:vAlign w:val="center"/>
          </w:tcPr>
          <w:p w14:paraId="100B6E23"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1.70</w:t>
            </w:r>
          </w:p>
        </w:tc>
        <w:tc>
          <w:tcPr>
            <w:tcW w:w="1896" w:type="dxa"/>
            <w:vAlign w:val="center"/>
          </w:tcPr>
          <w:p w14:paraId="218CFDFF"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+/-7.4%</w:t>
            </w:r>
          </w:p>
        </w:tc>
      </w:tr>
      <w:tr w:rsidR="002D0CDA" w:rsidRPr="00DE6C92" w14:paraId="054EB1CC" w14:textId="77777777" w:rsidTr="00F91047">
        <w:trPr>
          <w:jc w:val="center"/>
        </w:trPr>
        <w:tc>
          <w:tcPr>
            <w:tcW w:w="2703" w:type="dxa"/>
          </w:tcPr>
          <w:p w14:paraId="407C6688" w14:textId="77777777" w:rsidR="002D0CDA" w:rsidRPr="00DE6C92" w:rsidRDefault="002D0CDA"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FB-Legal Residents</w:t>
            </w:r>
          </w:p>
        </w:tc>
        <w:tc>
          <w:tcPr>
            <w:tcW w:w="1366" w:type="dxa"/>
            <w:vAlign w:val="center"/>
          </w:tcPr>
          <w:p w14:paraId="7F76378F"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261</w:t>
            </w:r>
          </w:p>
        </w:tc>
        <w:tc>
          <w:tcPr>
            <w:tcW w:w="1366" w:type="dxa"/>
            <w:vAlign w:val="center"/>
          </w:tcPr>
          <w:p w14:paraId="753E6614"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1.58</w:t>
            </w:r>
          </w:p>
        </w:tc>
        <w:tc>
          <w:tcPr>
            <w:tcW w:w="1896" w:type="dxa"/>
            <w:vAlign w:val="center"/>
          </w:tcPr>
          <w:p w14:paraId="75DEF44A"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+/-7.6%</w:t>
            </w:r>
          </w:p>
        </w:tc>
      </w:tr>
      <w:tr w:rsidR="002D0CDA" w:rsidRPr="00DE6C92" w14:paraId="4CAFBF58" w14:textId="77777777" w:rsidTr="00F91047">
        <w:trPr>
          <w:jc w:val="center"/>
        </w:trPr>
        <w:tc>
          <w:tcPr>
            <w:tcW w:w="2703" w:type="dxa"/>
          </w:tcPr>
          <w:p w14:paraId="37079CC7" w14:textId="77777777" w:rsidR="002D0CDA" w:rsidRPr="00DE6C92" w:rsidRDefault="002D0CDA"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FB-Not Citizen, not Legal Resident</w:t>
            </w:r>
          </w:p>
        </w:tc>
        <w:tc>
          <w:tcPr>
            <w:tcW w:w="1366" w:type="dxa"/>
            <w:vAlign w:val="center"/>
          </w:tcPr>
          <w:p w14:paraId="3A164494"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140</w:t>
            </w:r>
          </w:p>
        </w:tc>
        <w:tc>
          <w:tcPr>
            <w:tcW w:w="1366" w:type="dxa"/>
            <w:vAlign w:val="center"/>
          </w:tcPr>
          <w:p w14:paraId="0351A3C8"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1.79</w:t>
            </w:r>
          </w:p>
        </w:tc>
        <w:tc>
          <w:tcPr>
            <w:tcW w:w="1896" w:type="dxa"/>
            <w:vAlign w:val="center"/>
          </w:tcPr>
          <w:p w14:paraId="6E04E41B"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+/-11.1%</w:t>
            </w:r>
          </w:p>
        </w:tc>
      </w:tr>
      <w:tr w:rsidR="002D0CDA" w:rsidRPr="00DE6C92" w14:paraId="2E72DEDB" w14:textId="77777777" w:rsidTr="00F91047">
        <w:trPr>
          <w:jc w:val="center"/>
        </w:trPr>
        <w:tc>
          <w:tcPr>
            <w:tcW w:w="2703" w:type="dxa"/>
          </w:tcPr>
          <w:p w14:paraId="0D4C7427" w14:textId="77777777" w:rsidR="002D0CDA" w:rsidRPr="00DE6C92" w:rsidRDefault="002D0CDA" w:rsidP="00796E45">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Registered voters</w:t>
            </w:r>
          </w:p>
        </w:tc>
        <w:tc>
          <w:tcPr>
            <w:tcW w:w="1366" w:type="dxa"/>
            <w:vAlign w:val="center"/>
          </w:tcPr>
          <w:p w14:paraId="4910C632"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557</w:t>
            </w:r>
          </w:p>
        </w:tc>
        <w:tc>
          <w:tcPr>
            <w:tcW w:w="1366" w:type="dxa"/>
            <w:vAlign w:val="center"/>
          </w:tcPr>
          <w:p w14:paraId="239057B0"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1.59</w:t>
            </w:r>
          </w:p>
        </w:tc>
        <w:tc>
          <w:tcPr>
            <w:tcW w:w="1896" w:type="dxa"/>
            <w:vAlign w:val="center"/>
          </w:tcPr>
          <w:p w14:paraId="7380C783" w14:textId="77777777" w:rsidR="002D0CDA" w:rsidRPr="00DE6C92" w:rsidRDefault="002D0CDA" w:rsidP="002D0CDA">
            <w:pPr>
              <w:jc w:val="center"/>
              <w:rPr>
                <w:rFonts w:ascii="Georgia" w:hAnsi="Georgia"/>
                <w:iCs/>
                <w:sz w:val="22"/>
                <w:szCs w:val="22"/>
              </w:rPr>
            </w:pPr>
            <w:r w:rsidRPr="00DE6C92">
              <w:rPr>
                <w:rFonts w:ascii="Georgia" w:hAnsi="Georgia"/>
                <w:iCs/>
                <w:sz w:val="22"/>
                <w:szCs w:val="22"/>
              </w:rPr>
              <w:t>+/-5.2%</w:t>
            </w:r>
          </w:p>
        </w:tc>
      </w:tr>
    </w:tbl>
    <w:p w14:paraId="07DC518D" w14:textId="77777777" w:rsidR="00D547E3" w:rsidRPr="00DE6C92" w:rsidRDefault="00D547E3" w:rsidP="00D547E3">
      <w:pPr>
        <w:rPr>
          <w:rFonts w:ascii="Georgia" w:hAnsi="Georgia"/>
          <w:sz w:val="22"/>
          <w:szCs w:val="22"/>
        </w:rPr>
      </w:pPr>
    </w:p>
    <w:p w14:paraId="2A314778" w14:textId="77777777" w:rsidR="00D547E3" w:rsidRDefault="00D547E3" w:rsidP="00D547E3">
      <w:pPr>
        <w:rPr>
          <w:rFonts w:ascii="Georgia" w:hAnsi="Georgia"/>
          <w:sz w:val="22"/>
          <w:szCs w:val="22"/>
        </w:rPr>
      </w:pPr>
      <w:r w:rsidRPr="00DE6C92">
        <w:rPr>
          <w:rFonts w:ascii="Georgia" w:hAnsi="Georgia"/>
          <w:sz w:val="22"/>
          <w:szCs w:val="22"/>
        </w:rPr>
        <w:t>For this survey, SSRS maintained a staff of Spanish-speaking interviewers who, when contacting a household, were able to offer respondents the option of completing the survey in Spanish or English. A total of 674 (55%) respondents were surveyed in Spanish, and 546 (45%) respondents were interviewed in English. Any person ages 18 or older of Latino origin or descent was eligible to complete the survey.</w:t>
      </w:r>
    </w:p>
    <w:p w14:paraId="3F8F97BE" w14:textId="77777777" w:rsidR="00385FF7" w:rsidRPr="00DE6C92" w:rsidRDefault="00385FF7" w:rsidP="00D547E3">
      <w:pPr>
        <w:rPr>
          <w:rFonts w:ascii="Georgia" w:hAnsi="Georgia"/>
          <w:sz w:val="22"/>
          <w:szCs w:val="22"/>
        </w:rPr>
      </w:pPr>
    </w:p>
    <w:p w14:paraId="02BD2300" w14:textId="77777777" w:rsidR="001E50E9" w:rsidRPr="00385FF7" w:rsidRDefault="001E50E9" w:rsidP="00385FF7">
      <w:pPr>
        <w:rPr>
          <w:rFonts w:ascii="Georgia" w:hAnsi="Georgia"/>
          <w:b/>
          <w:sz w:val="22"/>
          <w:szCs w:val="22"/>
        </w:rPr>
      </w:pPr>
      <w:r w:rsidRPr="00385FF7">
        <w:rPr>
          <w:rFonts w:ascii="Georgia" w:hAnsi="Georgia"/>
          <w:b/>
          <w:sz w:val="22"/>
          <w:szCs w:val="22"/>
        </w:rPr>
        <w:t>Sampling</w:t>
      </w:r>
    </w:p>
    <w:p w14:paraId="2CF47BB6" w14:textId="77777777" w:rsidR="00D547E3" w:rsidRDefault="00D547E3" w:rsidP="00D547E3">
      <w:pPr>
        <w:rPr>
          <w:rFonts w:ascii="Georgia" w:hAnsi="Georgia"/>
          <w:sz w:val="22"/>
          <w:szCs w:val="22"/>
        </w:rPr>
      </w:pPr>
      <w:r w:rsidRPr="00DE6C92">
        <w:rPr>
          <w:rFonts w:ascii="Georgia" w:hAnsi="Georgia"/>
          <w:sz w:val="22"/>
          <w:szCs w:val="22"/>
        </w:rPr>
        <w:t>To address concerns about coverage, the study employed a dual-frame landline/cell phone telephone design. The sample consisted of a landline component (n = 617) and a cell phone component (n = 603)</w:t>
      </w:r>
      <w:r w:rsidRPr="00DE6C92">
        <w:rPr>
          <w:rStyle w:val="FootnoteReference"/>
          <w:rFonts w:ascii="Georgia" w:hAnsi="Georgia"/>
          <w:sz w:val="22"/>
          <w:szCs w:val="22"/>
        </w:rPr>
        <w:footnoteReference w:id="3"/>
      </w:r>
      <w:r w:rsidRPr="00DE6C92">
        <w:rPr>
          <w:rFonts w:ascii="Georgia" w:hAnsi="Georgia"/>
          <w:sz w:val="22"/>
          <w:szCs w:val="22"/>
        </w:rPr>
        <w:t xml:space="preserve">. Both the landline and cell phone components consisted of a stratified sampling design, oversampling areas with higher densities of Latino residents.  </w:t>
      </w:r>
    </w:p>
    <w:p w14:paraId="3A3ABE40" w14:textId="77777777" w:rsidR="0045294E" w:rsidRPr="00DE6C92" w:rsidRDefault="0045294E" w:rsidP="00D547E3">
      <w:pPr>
        <w:rPr>
          <w:rFonts w:ascii="Georgia" w:hAnsi="Georgia"/>
          <w:sz w:val="22"/>
          <w:szCs w:val="22"/>
        </w:rPr>
      </w:pPr>
    </w:p>
    <w:p w14:paraId="7AA17284" w14:textId="77777777" w:rsidR="00D547E3" w:rsidRPr="00DE6C92" w:rsidRDefault="00D547E3" w:rsidP="00D547E3">
      <w:pPr>
        <w:rPr>
          <w:rFonts w:ascii="Georgia" w:hAnsi="Georgia"/>
          <w:sz w:val="22"/>
          <w:szCs w:val="22"/>
        </w:rPr>
      </w:pPr>
      <w:r w:rsidRPr="00DE6C92">
        <w:rPr>
          <w:rFonts w:ascii="Georgia" w:hAnsi="Georgia"/>
          <w:sz w:val="22"/>
          <w:szCs w:val="22"/>
        </w:rPr>
        <w:t xml:space="preserve">For the landline sampling frame, the sample was run against </w:t>
      </w:r>
      <w:proofErr w:type="spellStart"/>
      <w:r w:rsidRPr="00DE6C92">
        <w:rPr>
          <w:rFonts w:ascii="Georgia" w:hAnsi="Georgia"/>
          <w:sz w:val="22"/>
          <w:szCs w:val="22"/>
        </w:rPr>
        <w:t>InfoUSA</w:t>
      </w:r>
      <w:proofErr w:type="spellEnd"/>
      <w:r w:rsidRPr="00DE6C92">
        <w:rPr>
          <w:rFonts w:ascii="Georgia" w:hAnsi="Georgia"/>
          <w:sz w:val="22"/>
          <w:szCs w:val="22"/>
        </w:rPr>
        <w:t xml:space="preserve"> and other listed databases, and phone numbers that matched to known Latino surnames were subdivided into a Surname stratum. The remaining, unmatched and unlisted landline sample was divided into the following mutually exclusive strata: Very High Latino, High Latino, and Medium Latino. </w:t>
      </w:r>
    </w:p>
    <w:p w14:paraId="1EB326EB" w14:textId="77777777" w:rsidR="002D0CDA" w:rsidRPr="00DE6C92" w:rsidRDefault="00D547E3" w:rsidP="00D547E3">
      <w:pPr>
        <w:rPr>
          <w:rFonts w:ascii="Georgia" w:hAnsi="Georgia"/>
          <w:sz w:val="22"/>
          <w:szCs w:val="22"/>
        </w:rPr>
      </w:pPr>
      <w:r w:rsidRPr="00DE6C92">
        <w:rPr>
          <w:rFonts w:ascii="Georgia" w:hAnsi="Georgia"/>
          <w:sz w:val="22"/>
          <w:szCs w:val="22"/>
        </w:rPr>
        <w:t>MSG’s GENESYS sample generation system was used to generate cell phone sample, which was divided into High and Medium Latino strata. Overall, t</w:t>
      </w:r>
      <w:r w:rsidR="00385FF7">
        <w:rPr>
          <w:rFonts w:ascii="Georgia" w:hAnsi="Georgia"/>
          <w:sz w:val="22"/>
          <w:szCs w:val="22"/>
        </w:rPr>
        <w:t>he study employed eight strata:</w:t>
      </w:r>
    </w:p>
    <w:p w14:paraId="59E8CDAD" w14:textId="77777777" w:rsidR="002D0CDA" w:rsidRPr="00DE6C92" w:rsidRDefault="002D0CDA">
      <w:pPr>
        <w:rPr>
          <w:rFonts w:ascii="Georgia" w:hAnsi="Georgia"/>
          <w:sz w:val="22"/>
          <w:szCs w:val="22"/>
        </w:rPr>
      </w:pPr>
      <w:r w:rsidRPr="00DE6C92">
        <w:rPr>
          <w:rFonts w:ascii="Georgia" w:hAnsi="Georgia"/>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6"/>
        <w:gridCol w:w="1562"/>
        <w:gridCol w:w="1698"/>
        <w:gridCol w:w="1562"/>
        <w:gridCol w:w="1698"/>
      </w:tblGrid>
      <w:tr w:rsidR="002D0CDA" w:rsidRPr="00DE6C92" w14:paraId="3BFC6770" w14:textId="77777777" w:rsidTr="00F91047">
        <w:trPr>
          <w:jc w:val="center"/>
        </w:trPr>
        <w:tc>
          <w:tcPr>
            <w:tcW w:w="1746" w:type="dxa"/>
            <w:vMerge w:val="restart"/>
            <w:shd w:val="clear" w:color="auto" w:fill="BFBFBF"/>
          </w:tcPr>
          <w:p w14:paraId="53274A8D" w14:textId="77777777" w:rsidR="002D0CDA" w:rsidRPr="00DE6C92" w:rsidRDefault="002D0CDA"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Strata (General Incidence of Reaching a Hispanic Household)</w:t>
            </w:r>
          </w:p>
        </w:tc>
        <w:tc>
          <w:tcPr>
            <w:tcW w:w="3260" w:type="dxa"/>
            <w:gridSpan w:val="2"/>
            <w:shd w:val="clear" w:color="auto" w:fill="BFBFBF"/>
          </w:tcPr>
          <w:p w14:paraId="2563E1DC" w14:textId="77777777" w:rsidR="002D0CDA" w:rsidRPr="00DE6C92" w:rsidRDefault="002D0CDA"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Landline</w:t>
            </w:r>
          </w:p>
        </w:tc>
        <w:tc>
          <w:tcPr>
            <w:tcW w:w="3260" w:type="dxa"/>
            <w:gridSpan w:val="2"/>
            <w:shd w:val="clear" w:color="auto" w:fill="BFBFBF"/>
          </w:tcPr>
          <w:p w14:paraId="03DC7836" w14:textId="77777777" w:rsidR="002D0CDA" w:rsidRPr="00DE6C92" w:rsidRDefault="002D0CDA"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Cell Phone</w:t>
            </w:r>
          </w:p>
        </w:tc>
      </w:tr>
      <w:tr w:rsidR="002D0CDA" w:rsidRPr="00DE6C92" w14:paraId="1627BE8D" w14:textId="77777777" w:rsidTr="00F91047">
        <w:trPr>
          <w:jc w:val="center"/>
        </w:trPr>
        <w:tc>
          <w:tcPr>
            <w:tcW w:w="1746" w:type="dxa"/>
            <w:vMerge/>
            <w:shd w:val="clear" w:color="auto" w:fill="BFBFBF"/>
          </w:tcPr>
          <w:p w14:paraId="5D1919E3" w14:textId="77777777" w:rsidR="002D0CDA" w:rsidRPr="00DE6C92" w:rsidRDefault="002D0CDA"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p>
        </w:tc>
        <w:tc>
          <w:tcPr>
            <w:tcW w:w="1562" w:type="dxa"/>
            <w:shd w:val="clear" w:color="auto" w:fill="BFBFBF"/>
            <w:vAlign w:val="bottom"/>
          </w:tcPr>
          <w:p w14:paraId="27031061" w14:textId="77777777" w:rsidR="002D0CDA" w:rsidRPr="00DE6C92" w:rsidRDefault="002D0CDA" w:rsidP="002D0CD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Total Interviews</w:t>
            </w:r>
          </w:p>
        </w:tc>
        <w:tc>
          <w:tcPr>
            <w:tcW w:w="1698" w:type="dxa"/>
            <w:shd w:val="clear" w:color="auto" w:fill="BFBFBF"/>
            <w:vAlign w:val="bottom"/>
          </w:tcPr>
          <w:p w14:paraId="3B9816D4" w14:textId="77777777" w:rsidR="002D0CDA" w:rsidRPr="00DE6C92" w:rsidRDefault="002D0CDA" w:rsidP="002D0CDA">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Estimated % among U.S. population</w:t>
            </w:r>
          </w:p>
        </w:tc>
        <w:tc>
          <w:tcPr>
            <w:tcW w:w="1562" w:type="dxa"/>
            <w:shd w:val="clear" w:color="auto" w:fill="BFBFBF"/>
            <w:vAlign w:val="bottom"/>
          </w:tcPr>
          <w:p w14:paraId="54B0A8B1" w14:textId="77777777" w:rsidR="002D0CDA" w:rsidRPr="00DE6C92" w:rsidRDefault="002D0CDA" w:rsidP="00385FF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Total Interviews</w:t>
            </w:r>
          </w:p>
        </w:tc>
        <w:tc>
          <w:tcPr>
            <w:tcW w:w="1698" w:type="dxa"/>
            <w:shd w:val="clear" w:color="auto" w:fill="BFBFBF"/>
            <w:vAlign w:val="bottom"/>
          </w:tcPr>
          <w:p w14:paraId="18447ACD" w14:textId="77777777" w:rsidR="002D0CDA" w:rsidRPr="00DE6C92" w:rsidRDefault="002D0CDA" w:rsidP="00385FF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sz w:val="22"/>
                <w:szCs w:val="22"/>
              </w:rPr>
            </w:pPr>
            <w:r w:rsidRPr="00DE6C92">
              <w:rPr>
                <w:rFonts w:ascii="Georgia" w:hAnsi="Georgia"/>
                <w:b/>
                <w:i/>
                <w:sz w:val="22"/>
                <w:szCs w:val="22"/>
              </w:rPr>
              <w:t>Estimated % among U.S. population</w:t>
            </w:r>
          </w:p>
        </w:tc>
      </w:tr>
      <w:tr w:rsidR="00F91047" w:rsidRPr="00DE6C92" w14:paraId="4BEF0636" w14:textId="77777777" w:rsidTr="00F91047">
        <w:trPr>
          <w:jc w:val="center"/>
        </w:trPr>
        <w:tc>
          <w:tcPr>
            <w:tcW w:w="1746" w:type="dxa"/>
          </w:tcPr>
          <w:p w14:paraId="0DC5E3EB"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Surname</w:t>
            </w:r>
          </w:p>
        </w:tc>
        <w:tc>
          <w:tcPr>
            <w:tcW w:w="1562" w:type="dxa"/>
            <w:vAlign w:val="center"/>
          </w:tcPr>
          <w:p w14:paraId="7BC566CA"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270 (43.8%)</w:t>
            </w:r>
          </w:p>
        </w:tc>
        <w:tc>
          <w:tcPr>
            <w:tcW w:w="1698" w:type="dxa"/>
            <w:vAlign w:val="center"/>
          </w:tcPr>
          <w:p w14:paraId="5F054AF7"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24.3%</w:t>
            </w:r>
          </w:p>
        </w:tc>
        <w:tc>
          <w:tcPr>
            <w:tcW w:w="1562" w:type="dxa"/>
          </w:tcPr>
          <w:p w14:paraId="6919E209"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p>
        </w:tc>
        <w:tc>
          <w:tcPr>
            <w:tcW w:w="1698" w:type="dxa"/>
          </w:tcPr>
          <w:p w14:paraId="21015A39"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p>
        </w:tc>
      </w:tr>
      <w:tr w:rsidR="00F91047" w:rsidRPr="00DE6C92" w14:paraId="4F913A1E" w14:textId="77777777" w:rsidTr="00F91047">
        <w:trPr>
          <w:jc w:val="center"/>
        </w:trPr>
        <w:tc>
          <w:tcPr>
            <w:tcW w:w="1746" w:type="dxa"/>
          </w:tcPr>
          <w:p w14:paraId="2BCE26BA"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Very High</w:t>
            </w:r>
          </w:p>
        </w:tc>
        <w:tc>
          <w:tcPr>
            <w:tcW w:w="1562" w:type="dxa"/>
            <w:vAlign w:val="center"/>
          </w:tcPr>
          <w:p w14:paraId="1EB070A2"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122 (19.8%)</w:t>
            </w:r>
          </w:p>
        </w:tc>
        <w:tc>
          <w:tcPr>
            <w:tcW w:w="1698" w:type="dxa"/>
            <w:vAlign w:val="center"/>
          </w:tcPr>
          <w:p w14:paraId="71DDC021"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17.1%</w:t>
            </w:r>
          </w:p>
        </w:tc>
        <w:tc>
          <w:tcPr>
            <w:tcW w:w="1562" w:type="dxa"/>
          </w:tcPr>
          <w:p w14:paraId="6320A48D"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p>
        </w:tc>
        <w:tc>
          <w:tcPr>
            <w:tcW w:w="1698" w:type="dxa"/>
          </w:tcPr>
          <w:p w14:paraId="7655AB15"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p>
        </w:tc>
      </w:tr>
      <w:tr w:rsidR="00F91047" w:rsidRPr="00DE6C92" w14:paraId="2547E4DA" w14:textId="77777777" w:rsidTr="00F91047">
        <w:trPr>
          <w:jc w:val="center"/>
        </w:trPr>
        <w:tc>
          <w:tcPr>
            <w:tcW w:w="1746" w:type="dxa"/>
          </w:tcPr>
          <w:p w14:paraId="116F638C"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High</w:t>
            </w:r>
          </w:p>
        </w:tc>
        <w:tc>
          <w:tcPr>
            <w:tcW w:w="1562" w:type="dxa"/>
            <w:vAlign w:val="center"/>
          </w:tcPr>
          <w:p w14:paraId="794AB2BE"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91 (14.7%)</w:t>
            </w:r>
          </w:p>
        </w:tc>
        <w:tc>
          <w:tcPr>
            <w:tcW w:w="1698" w:type="dxa"/>
            <w:vAlign w:val="center"/>
          </w:tcPr>
          <w:p w14:paraId="41B82EC4"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18.3%</w:t>
            </w:r>
          </w:p>
        </w:tc>
        <w:tc>
          <w:tcPr>
            <w:tcW w:w="1562" w:type="dxa"/>
            <w:vAlign w:val="center"/>
          </w:tcPr>
          <w:p w14:paraId="51E6E5E6"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368 (61.0%)</w:t>
            </w:r>
          </w:p>
        </w:tc>
        <w:tc>
          <w:tcPr>
            <w:tcW w:w="1698" w:type="dxa"/>
            <w:vAlign w:val="center"/>
          </w:tcPr>
          <w:p w14:paraId="220E9A73"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32.7%</w:t>
            </w:r>
          </w:p>
        </w:tc>
      </w:tr>
      <w:tr w:rsidR="00F91047" w:rsidRPr="00DE6C92" w14:paraId="1D85DF02" w14:textId="77777777" w:rsidTr="00F91047">
        <w:trPr>
          <w:trHeight w:val="107"/>
          <w:jc w:val="center"/>
        </w:trPr>
        <w:tc>
          <w:tcPr>
            <w:tcW w:w="1746" w:type="dxa"/>
          </w:tcPr>
          <w:p w14:paraId="52234614"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Medium</w:t>
            </w:r>
          </w:p>
        </w:tc>
        <w:tc>
          <w:tcPr>
            <w:tcW w:w="1562" w:type="dxa"/>
            <w:vAlign w:val="center"/>
          </w:tcPr>
          <w:p w14:paraId="2E4440AA"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62 (10.0%)</w:t>
            </w:r>
          </w:p>
        </w:tc>
        <w:tc>
          <w:tcPr>
            <w:tcW w:w="1698" w:type="dxa"/>
            <w:vAlign w:val="center"/>
          </w:tcPr>
          <w:p w14:paraId="0B71739B"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19.4%</w:t>
            </w:r>
          </w:p>
        </w:tc>
        <w:tc>
          <w:tcPr>
            <w:tcW w:w="1562" w:type="dxa"/>
            <w:vAlign w:val="center"/>
          </w:tcPr>
          <w:p w14:paraId="1A6CBD7B"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151 (25.0%)</w:t>
            </w:r>
          </w:p>
        </w:tc>
        <w:tc>
          <w:tcPr>
            <w:tcW w:w="1698" w:type="dxa"/>
            <w:vAlign w:val="center"/>
          </w:tcPr>
          <w:p w14:paraId="58ADC5B0"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33.6%</w:t>
            </w:r>
          </w:p>
        </w:tc>
      </w:tr>
      <w:tr w:rsidR="00F91047" w:rsidRPr="00DE6C92" w14:paraId="7FEB2F61" w14:textId="77777777" w:rsidTr="00F91047">
        <w:trPr>
          <w:trHeight w:val="107"/>
          <w:jc w:val="center"/>
        </w:trPr>
        <w:tc>
          <w:tcPr>
            <w:tcW w:w="1746" w:type="dxa"/>
          </w:tcPr>
          <w:p w14:paraId="33C9230C"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Low</w:t>
            </w:r>
          </w:p>
        </w:tc>
        <w:tc>
          <w:tcPr>
            <w:tcW w:w="1562" w:type="dxa"/>
            <w:vAlign w:val="center"/>
          </w:tcPr>
          <w:p w14:paraId="46525C99"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72 (11.7%)</w:t>
            </w:r>
          </w:p>
        </w:tc>
        <w:tc>
          <w:tcPr>
            <w:tcW w:w="1698" w:type="dxa"/>
            <w:vAlign w:val="center"/>
          </w:tcPr>
          <w:p w14:paraId="60B7403B"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20.9%</w:t>
            </w:r>
          </w:p>
        </w:tc>
        <w:tc>
          <w:tcPr>
            <w:tcW w:w="1562" w:type="dxa"/>
            <w:vAlign w:val="center"/>
          </w:tcPr>
          <w:p w14:paraId="712811CA"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84 (13.9%)</w:t>
            </w:r>
          </w:p>
        </w:tc>
        <w:tc>
          <w:tcPr>
            <w:tcW w:w="1698" w:type="dxa"/>
            <w:vAlign w:val="center"/>
          </w:tcPr>
          <w:p w14:paraId="293F63FA"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33.7%</w:t>
            </w:r>
          </w:p>
        </w:tc>
      </w:tr>
      <w:tr w:rsidR="00F91047" w:rsidRPr="00DE6C92" w14:paraId="0523E464" w14:textId="77777777" w:rsidTr="00F91047">
        <w:trPr>
          <w:trHeight w:val="107"/>
          <w:jc w:val="center"/>
        </w:trPr>
        <w:tc>
          <w:tcPr>
            <w:tcW w:w="1746" w:type="dxa"/>
          </w:tcPr>
          <w:p w14:paraId="7C8599F7" w14:textId="77777777" w:rsidR="00F91047" w:rsidRPr="00DE6C92" w:rsidRDefault="00F91047" w:rsidP="00F91047">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Total</w:t>
            </w:r>
          </w:p>
        </w:tc>
        <w:tc>
          <w:tcPr>
            <w:tcW w:w="1562" w:type="dxa"/>
            <w:vAlign w:val="center"/>
          </w:tcPr>
          <w:p w14:paraId="2C709124"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617</w:t>
            </w:r>
          </w:p>
        </w:tc>
        <w:tc>
          <w:tcPr>
            <w:tcW w:w="1698" w:type="dxa"/>
            <w:vAlign w:val="center"/>
          </w:tcPr>
          <w:p w14:paraId="757CE805" w14:textId="77777777" w:rsidR="00F91047" w:rsidRPr="00DE6C92" w:rsidRDefault="00F91047" w:rsidP="00F91047">
            <w:pPr>
              <w:jc w:val="center"/>
              <w:rPr>
                <w:rFonts w:ascii="Georgia" w:eastAsia="Calibri" w:hAnsi="Georgia"/>
                <w:sz w:val="22"/>
                <w:szCs w:val="22"/>
              </w:rPr>
            </w:pPr>
          </w:p>
        </w:tc>
        <w:tc>
          <w:tcPr>
            <w:tcW w:w="1562" w:type="dxa"/>
            <w:vAlign w:val="center"/>
          </w:tcPr>
          <w:p w14:paraId="53DDEEC4" w14:textId="77777777" w:rsidR="00F91047" w:rsidRPr="00DE6C92" w:rsidRDefault="00F91047" w:rsidP="00F91047">
            <w:pPr>
              <w:jc w:val="center"/>
              <w:rPr>
                <w:rFonts w:ascii="Georgia" w:eastAsia="Calibri" w:hAnsi="Georgia"/>
                <w:sz w:val="22"/>
                <w:szCs w:val="22"/>
              </w:rPr>
            </w:pPr>
            <w:r w:rsidRPr="00DE6C92">
              <w:rPr>
                <w:rFonts w:ascii="Georgia" w:eastAsia="Calibri" w:hAnsi="Georgia"/>
                <w:sz w:val="22"/>
                <w:szCs w:val="22"/>
              </w:rPr>
              <w:t>603</w:t>
            </w:r>
          </w:p>
        </w:tc>
        <w:tc>
          <w:tcPr>
            <w:tcW w:w="1698" w:type="dxa"/>
            <w:vAlign w:val="center"/>
          </w:tcPr>
          <w:p w14:paraId="041DC53A" w14:textId="77777777" w:rsidR="00F91047" w:rsidRPr="00DE6C92" w:rsidRDefault="00F91047" w:rsidP="00F91047">
            <w:pPr>
              <w:jc w:val="center"/>
              <w:rPr>
                <w:rFonts w:ascii="Georgia" w:eastAsia="Calibri" w:hAnsi="Georgia"/>
                <w:sz w:val="22"/>
                <w:szCs w:val="22"/>
              </w:rPr>
            </w:pPr>
          </w:p>
        </w:tc>
      </w:tr>
      <w:tr w:rsidR="00F91047" w:rsidRPr="00DE6C92" w14:paraId="35CFFAD6" w14:textId="77777777" w:rsidTr="00F91047">
        <w:trPr>
          <w:trHeight w:val="107"/>
          <w:jc w:val="center"/>
        </w:trPr>
        <w:tc>
          <w:tcPr>
            <w:tcW w:w="8266" w:type="dxa"/>
            <w:gridSpan w:val="5"/>
          </w:tcPr>
          <w:p w14:paraId="4CFD8B25" w14:textId="77777777" w:rsidR="00F91047" w:rsidRPr="00385FF7" w:rsidRDefault="00385FF7" w:rsidP="00385FF7">
            <w:pPr>
              <w:pStyle w:val="TableFootnote"/>
              <w:framePr w:hSpace="0" w:vSpace="0" w:wrap="auto" w:vAnchor="margin" w:hAnchor="text" w:xAlign="left" w:yAlign="inline"/>
              <w:suppressOverlap w:val="0"/>
            </w:pPr>
            <w:r>
              <w:t xml:space="preserve">Notes: </w:t>
            </w:r>
            <w:r w:rsidRPr="00DE6C92">
              <w:t>Total interviews includes the prescreened omnibus interviews that were not subject to geographic stratification</w:t>
            </w:r>
            <w:r>
              <w:t xml:space="preserve">. </w:t>
            </w:r>
            <w:r w:rsidRPr="00DE6C92">
              <w:t xml:space="preserve">The estimated population breakdown is based on counts from </w:t>
            </w:r>
            <w:proofErr w:type="spellStart"/>
            <w:r w:rsidRPr="00DE6C92">
              <w:t>Claritas</w:t>
            </w:r>
            <w:proofErr w:type="spellEnd"/>
            <w:r w:rsidRPr="00DE6C92">
              <w:t xml:space="preserve"> provided by MSG. The over- or under-sampling of strata was corrected in weighting.</w:t>
            </w:r>
          </w:p>
        </w:tc>
      </w:tr>
    </w:tbl>
    <w:p w14:paraId="06D6A8E8" w14:textId="77777777" w:rsidR="00385FF7" w:rsidRDefault="00385FF7" w:rsidP="00D547E3">
      <w:pPr>
        <w:rPr>
          <w:rFonts w:ascii="Georgia" w:hAnsi="Georgia"/>
          <w:sz w:val="22"/>
          <w:szCs w:val="22"/>
        </w:rPr>
      </w:pPr>
    </w:p>
    <w:p w14:paraId="741A727E" w14:textId="77777777" w:rsidR="00D547E3" w:rsidRDefault="00D547E3" w:rsidP="00D547E3">
      <w:pPr>
        <w:rPr>
          <w:rFonts w:ascii="Georgia" w:hAnsi="Georgia"/>
          <w:sz w:val="22"/>
          <w:szCs w:val="22"/>
        </w:rPr>
      </w:pPr>
      <w:r w:rsidRPr="00DE6C92">
        <w:rPr>
          <w:rFonts w:ascii="Georgia" w:hAnsi="Georgia"/>
          <w:sz w:val="22"/>
          <w:szCs w:val="22"/>
        </w:rPr>
        <w:t xml:space="preserve">Samples for the low-incidence landline and cell strata were drawn based on responses to SSRS’s weekly dual-frame Excel omnibus survey. Respondents who indicated they were Latino on the omnibus survey were eligible to be re-contacted for the present survey.  </w:t>
      </w:r>
    </w:p>
    <w:p w14:paraId="35A73E0A" w14:textId="77777777" w:rsidR="000651A2" w:rsidRPr="00DE6C92" w:rsidRDefault="000651A2" w:rsidP="00D547E3">
      <w:pPr>
        <w:rPr>
          <w:rFonts w:ascii="Georgia" w:hAnsi="Georgia"/>
          <w:sz w:val="22"/>
          <w:szCs w:val="22"/>
        </w:rPr>
      </w:pPr>
    </w:p>
    <w:p w14:paraId="6C03DF9F" w14:textId="77777777" w:rsidR="00D547E3" w:rsidRDefault="00D547E3" w:rsidP="00D547E3">
      <w:pPr>
        <w:rPr>
          <w:rFonts w:ascii="Georgia" w:hAnsi="Georgia"/>
          <w:sz w:val="22"/>
          <w:szCs w:val="22"/>
        </w:rPr>
      </w:pPr>
      <w:r w:rsidRPr="00DE6C92">
        <w:rPr>
          <w:rFonts w:ascii="Georgia" w:hAnsi="Georgia"/>
          <w:sz w:val="22"/>
          <w:szCs w:val="22"/>
        </w:rPr>
        <w:t>It is important to note that the existence of a surname stratum does not mean this was a surname sample design. The sample is RDD, with the randomly selected telephone numbers divided by whether they were found to be associated with or without a Spanish surname. This was done simply to increase the number of strata and thereby increase the ability to meet ethnic targets and ease administration by allowing for more effective assignment of interviewers and labor hours.</w:t>
      </w:r>
    </w:p>
    <w:p w14:paraId="6BA6B65E" w14:textId="77777777" w:rsidR="00385FF7" w:rsidRPr="00DE6C92" w:rsidRDefault="00385FF7" w:rsidP="00D547E3">
      <w:pPr>
        <w:rPr>
          <w:rFonts w:ascii="Georgia" w:hAnsi="Georgia"/>
          <w:sz w:val="22"/>
          <w:szCs w:val="22"/>
        </w:rPr>
      </w:pPr>
    </w:p>
    <w:p w14:paraId="75AF2BA8" w14:textId="77777777" w:rsidR="001E50E9" w:rsidRPr="00385FF7" w:rsidRDefault="001E50E9" w:rsidP="00385FF7">
      <w:pPr>
        <w:rPr>
          <w:rFonts w:ascii="Georgia" w:hAnsi="Georgia"/>
          <w:b/>
          <w:sz w:val="22"/>
          <w:szCs w:val="22"/>
        </w:rPr>
      </w:pPr>
      <w:r w:rsidRPr="00385FF7">
        <w:rPr>
          <w:rFonts w:ascii="Georgia" w:hAnsi="Georgia"/>
          <w:b/>
          <w:sz w:val="22"/>
          <w:szCs w:val="22"/>
        </w:rPr>
        <w:t>Weighting</w:t>
      </w:r>
    </w:p>
    <w:p w14:paraId="5C2AC171" w14:textId="77777777" w:rsidR="00D547E3" w:rsidRPr="00DE6C92" w:rsidRDefault="00D547E3" w:rsidP="00D547E3">
      <w:pPr>
        <w:rPr>
          <w:rFonts w:ascii="Georgia" w:hAnsi="Georgia"/>
          <w:sz w:val="22"/>
          <w:szCs w:val="22"/>
        </w:rPr>
      </w:pPr>
      <w:r w:rsidRPr="00DE6C92">
        <w:rPr>
          <w:rFonts w:ascii="Georgia" w:hAnsi="Georgia"/>
          <w:sz w:val="22"/>
          <w:szCs w:val="22"/>
        </w:rPr>
        <w:t xml:space="preserve">A five-stage weighting design was used to ensure an accurate representation of the national Hispanic population. </w:t>
      </w:r>
    </w:p>
    <w:p w14:paraId="6F4BFE2A" w14:textId="77777777" w:rsidR="001E50E9" w:rsidRPr="00DE6C92" w:rsidRDefault="00D547E3" w:rsidP="00385FF7">
      <w:pPr>
        <w:pStyle w:val="ListParagraph"/>
        <w:numPr>
          <w:ilvl w:val="0"/>
          <w:numId w:val="4"/>
        </w:numPr>
        <w:rPr>
          <w:rFonts w:ascii="Georgia" w:hAnsi="Georgia"/>
        </w:rPr>
      </w:pPr>
      <w:r w:rsidRPr="00DE6C92">
        <w:rPr>
          <w:rFonts w:ascii="Georgia" w:hAnsi="Georgia"/>
        </w:rPr>
        <w:t xml:space="preserve">An adjustment was made for all persons found to possess both a landline and a cell phone, as they were twice as likely to be sampled as were respondents who possessed only one phone type. </w:t>
      </w:r>
    </w:p>
    <w:p w14:paraId="51628399" w14:textId="77777777" w:rsidR="001E50E9" w:rsidRPr="00DE6C92" w:rsidRDefault="00D547E3" w:rsidP="00385FF7">
      <w:pPr>
        <w:pStyle w:val="ListParagraph"/>
        <w:numPr>
          <w:ilvl w:val="0"/>
          <w:numId w:val="4"/>
        </w:numPr>
        <w:rPr>
          <w:rFonts w:ascii="Georgia" w:hAnsi="Georgia"/>
        </w:rPr>
      </w:pPr>
      <w:r w:rsidRPr="00DE6C92">
        <w:rPr>
          <w:rFonts w:ascii="Georgia" w:hAnsi="Georgia"/>
        </w:rPr>
        <w:t xml:space="preserve">The sample was corrected for a potential bias associated with re-contacting respondents in the low-incidence landline and cell strata. </w:t>
      </w:r>
    </w:p>
    <w:p w14:paraId="4B5F659D" w14:textId="77777777" w:rsidR="001E50E9" w:rsidRPr="00DE6C92" w:rsidRDefault="00D547E3" w:rsidP="00385FF7">
      <w:pPr>
        <w:pStyle w:val="ListParagraph"/>
        <w:numPr>
          <w:ilvl w:val="0"/>
          <w:numId w:val="4"/>
        </w:numPr>
        <w:rPr>
          <w:rFonts w:ascii="Georgia" w:hAnsi="Georgia"/>
        </w:rPr>
      </w:pPr>
      <w:r w:rsidRPr="00DE6C92">
        <w:rPr>
          <w:rFonts w:ascii="Georgia" w:hAnsi="Georgia"/>
        </w:rPr>
        <w:t xml:space="preserve">The sample was corrected for the likelihood of within-household selection, which depended upon the likelihood that the respondent’s age group would be selected, and that within that age group, the particular respondent would be selected. </w:t>
      </w:r>
    </w:p>
    <w:p w14:paraId="25CA1A7E" w14:textId="77777777" w:rsidR="001E50E9" w:rsidRPr="00DE6C92" w:rsidRDefault="00D547E3" w:rsidP="00385FF7">
      <w:pPr>
        <w:pStyle w:val="ListParagraph"/>
        <w:numPr>
          <w:ilvl w:val="0"/>
          <w:numId w:val="4"/>
        </w:numPr>
        <w:rPr>
          <w:rFonts w:ascii="Georgia" w:hAnsi="Georgia"/>
        </w:rPr>
      </w:pPr>
      <w:r w:rsidRPr="00DE6C92">
        <w:rPr>
          <w:rFonts w:ascii="Georgia" w:hAnsi="Georgia"/>
        </w:rPr>
        <w:t xml:space="preserve">The sample was corrected for the over sampling of telephone number exchanges known to have higher densities of Latinos and the corresponding </w:t>
      </w:r>
      <w:proofErr w:type="spellStart"/>
      <w:r w:rsidRPr="00DE6C92">
        <w:rPr>
          <w:rFonts w:ascii="Georgia" w:hAnsi="Georgia"/>
        </w:rPr>
        <w:t>undersampling</w:t>
      </w:r>
      <w:proofErr w:type="spellEnd"/>
      <w:r w:rsidRPr="00DE6C92">
        <w:rPr>
          <w:rFonts w:ascii="Georgia" w:hAnsi="Georgia"/>
        </w:rPr>
        <w:t xml:space="preserve"> of exchanges known to have lower densities of Latinos. </w:t>
      </w:r>
    </w:p>
    <w:p w14:paraId="5567212C" w14:textId="77777777" w:rsidR="004F7711" w:rsidRPr="00DE6C92" w:rsidRDefault="00D547E3" w:rsidP="00385FF7">
      <w:pPr>
        <w:pStyle w:val="ListParagraph"/>
        <w:numPr>
          <w:ilvl w:val="0"/>
          <w:numId w:val="4"/>
        </w:numPr>
        <w:rPr>
          <w:rFonts w:ascii="Georgia" w:hAnsi="Georgia"/>
        </w:rPr>
      </w:pPr>
      <w:r w:rsidRPr="00DE6C92">
        <w:rPr>
          <w:rFonts w:ascii="Georgia" w:hAnsi="Georgia"/>
        </w:rPr>
        <w:t>Finally, the data were put through a post-stratification sample balancing routine. The post-stratification weighting utilized national 2011 estimates from the Census Bureau’s Current Population Survey, March Supplement, on gender, age, education, Census region, heritage, years in the U.S., and phone status (i.e., cell phone only, cell phone mostly, mixed/landline only/landline mostly).</w:t>
      </w:r>
      <w:r w:rsidRPr="00DE6C92">
        <w:rPr>
          <w:rFonts w:ascii="Georgia" w:hAnsi="Georgia"/>
          <w:vertAlign w:val="superscript"/>
        </w:rPr>
        <w:footnoteReference w:id="4"/>
      </w:r>
    </w:p>
    <w:p w14:paraId="7070872C" w14:textId="77777777" w:rsidR="00385FF7" w:rsidRDefault="00385FF7">
      <w:pPr>
        <w:rPr>
          <w:rFonts w:ascii="Georgia" w:hAnsi="Georgia"/>
          <w:b/>
          <w:sz w:val="22"/>
          <w:szCs w:val="22"/>
        </w:rPr>
      </w:pPr>
      <w:r>
        <w:rPr>
          <w:rFonts w:ascii="Georgia" w:hAnsi="Georgia"/>
          <w:b/>
          <w:sz w:val="22"/>
          <w:szCs w:val="22"/>
        </w:rPr>
        <w:br w:type="page"/>
      </w:r>
    </w:p>
    <w:p w14:paraId="27FE9C4C" w14:textId="77777777" w:rsidR="00F26CAB" w:rsidRDefault="004F7711" w:rsidP="004F7711">
      <w:pPr>
        <w:jc w:val="center"/>
        <w:rPr>
          <w:rFonts w:ascii="Georgia" w:hAnsi="Georgia"/>
          <w:b/>
          <w:sz w:val="22"/>
          <w:szCs w:val="22"/>
        </w:rPr>
      </w:pPr>
      <w:r w:rsidRPr="00DE6C92">
        <w:rPr>
          <w:rFonts w:ascii="Georgia" w:hAnsi="Georgia"/>
          <w:b/>
          <w:sz w:val="22"/>
          <w:szCs w:val="22"/>
        </w:rPr>
        <w:t>Comparison of Population Parameters in</w:t>
      </w:r>
    </w:p>
    <w:p w14:paraId="6DBEC614" w14:textId="77777777" w:rsidR="004F7711" w:rsidRPr="00DE6C92" w:rsidRDefault="00F26CAB" w:rsidP="004F7711">
      <w:pPr>
        <w:jc w:val="center"/>
        <w:rPr>
          <w:rFonts w:ascii="Georgia" w:hAnsi="Georgia"/>
          <w:sz w:val="22"/>
          <w:szCs w:val="22"/>
        </w:rPr>
      </w:pPr>
      <w:r>
        <w:rPr>
          <w:rFonts w:ascii="Georgia" w:hAnsi="Georgia"/>
          <w:b/>
          <w:sz w:val="22"/>
          <w:szCs w:val="22"/>
        </w:rPr>
        <w:t xml:space="preserve">CPS, Unweighted </w:t>
      </w:r>
      <w:r w:rsidR="004F7711" w:rsidRPr="00DE6C92">
        <w:rPr>
          <w:rFonts w:ascii="Georgia" w:hAnsi="Georgia"/>
          <w:b/>
          <w:sz w:val="22"/>
          <w:szCs w:val="22"/>
        </w:rPr>
        <w:t>Sample and Weighted Sample Data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22"/>
        <w:gridCol w:w="990"/>
        <w:gridCol w:w="1072"/>
        <w:gridCol w:w="1671"/>
      </w:tblGrid>
      <w:tr w:rsidR="004F7711" w:rsidRPr="00DE6C92" w14:paraId="13C1CD0A" w14:textId="77777777" w:rsidTr="004F7711">
        <w:trPr>
          <w:jc w:val="center"/>
        </w:trPr>
        <w:tc>
          <w:tcPr>
            <w:tcW w:w="3022" w:type="dxa"/>
            <w:shd w:val="clear" w:color="auto" w:fill="C0C0C0"/>
            <w:vAlign w:val="center"/>
          </w:tcPr>
          <w:p w14:paraId="4AC1EF7E"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p>
        </w:tc>
        <w:tc>
          <w:tcPr>
            <w:tcW w:w="990" w:type="dxa"/>
            <w:shd w:val="clear" w:color="auto" w:fill="C0C0C0"/>
            <w:vAlign w:val="center"/>
          </w:tcPr>
          <w:p w14:paraId="0D0D82ED"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color w:val="A50021"/>
                <w:sz w:val="22"/>
                <w:szCs w:val="22"/>
              </w:rPr>
            </w:pPr>
            <w:r w:rsidRPr="00DE6C92">
              <w:rPr>
                <w:rFonts w:ascii="Georgia" w:hAnsi="Georgia"/>
                <w:b/>
                <w:i/>
                <w:color w:val="A50021"/>
                <w:sz w:val="22"/>
                <w:szCs w:val="22"/>
              </w:rPr>
              <w:t>CPS</w:t>
            </w:r>
          </w:p>
        </w:tc>
        <w:tc>
          <w:tcPr>
            <w:tcW w:w="1072" w:type="dxa"/>
            <w:shd w:val="clear" w:color="auto" w:fill="C0C0C0"/>
            <w:vAlign w:val="center"/>
          </w:tcPr>
          <w:p w14:paraId="5A6482E1"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color w:val="A50021"/>
                <w:sz w:val="22"/>
                <w:szCs w:val="22"/>
              </w:rPr>
            </w:pPr>
            <w:r w:rsidRPr="00DE6C92">
              <w:rPr>
                <w:rFonts w:ascii="Georgia" w:hAnsi="Georgia"/>
                <w:b/>
                <w:i/>
                <w:color w:val="A50021"/>
                <w:sz w:val="22"/>
                <w:szCs w:val="22"/>
              </w:rPr>
              <w:t>Sample</w:t>
            </w:r>
          </w:p>
        </w:tc>
        <w:tc>
          <w:tcPr>
            <w:tcW w:w="1671" w:type="dxa"/>
            <w:shd w:val="clear" w:color="auto" w:fill="C0C0C0"/>
            <w:vAlign w:val="center"/>
          </w:tcPr>
          <w:p w14:paraId="5CFDE833"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
                <w:i/>
                <w:color w:val="A50021"/>
                <w:sz w:val="22"/>
                <w:szCs w:val="22"/>
              </w:rPr>
            </w:pPr>
            <w:r w:rsidRPr="00DE6C92">
              <w:rPr>
                <w:rFonts w:ascii="Georgia" w:hAnsi="Georgia"/>
                <w:b/>
                <w:i/>
                <w:color w:val="A50021"/>
                <w:sz w:val="22"/>
                <w:szCs w:val="22"/>
              </w:rPr>
              <w:t>Weighted Sample</w:t>
            </w:r>
          </w:p>
        </w:tc>
      </w:tr>
      <w:tr w:rsidR="004F7711" w:rsidRPr="00DE6C92" w14:paraId="52DEE4B3" w14:textId="77777777" w:rsidTr="004F7711">
        <w:trPr>
          <w:jc w:val="center"/>
        </w:trPr>
        <w:tc>
          <w:tcPr>
            <w:tcW w:w="3022" w:type="dxa"/>
            <w:tcBorders>
              <w:bottom w:val="single" w:sz="4" w:space="0" w:color="000000"/>
            </w:tcBorders>
            <w:vAlign w:val="center"/>
          </w:tcPr>
          <w:p w14:paraId="0CE3AA50"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Male</w:t>
            </w:r>
          </w:p>
        </w:tc>
        <w:tc>
          <w:tcPr>
            <w:tcW w:w="990" w:type="dxa"/>
            <w:tcBorders>
              <w:bottom w:val="single" w:sz="4" w:space="0" w:color="000000"/>
            </w:tcBorders>
            <w:vAlign w:val="center"/>
          </w:tcPr>
          <w:p w14:paraId="150982F3"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51.6</w:t>
            </w:r>
          </w:p>
        </w:tc>
        <w:tc>
          <w:tcPr>
            <w:tcW w:w="1072" w:type="dxa"/>
            <w:tcBorders>
              <w:bottom w:val="single" w:sz="4" w:space="0" w:color="000000"/>
            </w:tcBorders>
            <w:vAlign w:val="center"/>
          </w:tcPr>
          <w:p w14:paraId="28F16D7C"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46.5</w:t>
            </w:r>
          </w:p>
        </w:tc>
        <w:tc>
          <w:tcPr>
            <w:tcW w:w="1671" w:type="dxa"/>
            <w:tcBorders>
              <w:bottom w:val="single" w:sz="4" w:space="0" w:color="000000"/>
            </w:tcBorders>
            <w:vAlign w:val="center"/>
          </w:tcPr>
          <w:p w14:paraId="5101F348"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Cs/>
                <w:sz w:val="22"/>
                <w:szCs w:val="22"/>
              </w:rPr>
            </w:pPr>
            <w:r w:rsidRPr="00DE6C92">
              <w:rPr>
                <w:rFonts w:ascii="Georgia" w:hAnsi="Georgia"/>
                <w:bCs/>
                <w:sz w:val="22"/>
                <w:szCs w:val="22"/>
              </w:rPr>
              <w:t>51.7</w:t>
            </w:r>
          </w:p>
        </w:tc>
      </w:tr>
      <w:tr w:rsidR="004F7711" w:rsidRPr="00DE6C92" w14:paraId="0112D2F1" w14:textId="77777777" w:rsidTr="004F7711">
        <w:trPr>
          <w:jc w:val="center"/>
        </w:trPr>
        <w:tc>
          <w:tcPr>
            <w:tcW w:w="3022" w:type="dxa"/>
            <w:tcBorders>
              <w:bottom w:val="single" w:sz="4" w:space="0" w:color="000000"/>
            </w:tcBorders>
            <w:vAlign w:val="center"/>
          </w:tcPr>
          <w:p w14:paraId="4BF8952C"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Female</w:t>
            </w:r>
          </w:p>
        </w:tc>
        <w:tc>
          <w:tcPr>
            <w:tcW w:w="990" w:type="dxa"/>
            <w:tcBorders>
              <w:bottom w:val="single" w:sz="4" w:space="0" w:color="000000"/>
            </w:tcBorders>
            <w:vAlign w:val="center"/>
          </w:tcPr>
          <w:p w14:paraId="1A7F9347"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48.4</w:t>
            </w:r>
          </w:p>
        </w:tc>
        <w:tc>
          <w:tcPr>
            <w:tcW w:w="1072" w:type="dxa"/>
            <w:tcBorders>
              <w:bottom w:val="single" w:sz="4" w:space="0" w:color="000000"/>
            </w:tcBorders>
            <w:vAlign w:val="center"/>
          </w:tcPr>
          <w:p w14:paraId="2B41B98D"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53.5</w:t>
            </w:r>
          </w:p>
        </w:tc>
        <w:tc>
          <w:tcPr>
            <w:tcW w:w="1671" w:type="dxa"/>
            <w:tcBorders>
              <w:bottom w:val="single" w:sz="4" w:space="0" w:color="000000"/>
            </w:tcBorders>
            <w:vAlign w:val="center"/>
          </w:tcPr>
          <w:p w14:paraId="137816E4"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48.3</w:t>
            </w:r>
          </w:p>
        </w:tc>
      </w:tr>
      <w:tr w:rsidR="004F7711" w:rsidRPr="00DE6C92" w14:paraId="4EC5CF2E" w14:textId="77777777" w:rsidTr="004F7711">
        <w:trPr>
          <w:jc w:val="center"/>
        </w:trPr>
        <w:tc>
          <w:tcPr>
            <w:tcW w:w="3022" w:type="dxa"/>
            <w:shd w:val="clear" w:color="auto" w:fill="C0C0C0"/>
            <w:vAlign w:val="center"/>
          </w:tcPr>
          <w:p w14:paraId="4A331E2C"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18-29</w:t>
            </w:r>
          </w:p>
        </w:tc>
        <w:tc>
          <w:tcPr>
            <w:tcW w:w="990" w:type="dxa"/>
            <w:shd w:val="clear" w:color="auto" w:fill="C0C0C0"/>
            <w:vAlign w:val="center"/>
          </w:tcPr>
          <w:p w14:paraId="261967C9"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29.0</w:t>
            </w:r>
          </w:p>
        </w:tc>
        <w:tc>
          <w:tcPr>
            <w:tcW w:w="1072" w:type="dxa"/>
            <w:shd w:val="clear" w:color="auto" w:fill="C0C0C0"/>
            <w:vAlign w:val="center"/>
          </w:tcPr>
          <w:p w14:paraId="37AF5B3E"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18.8</w:t>
            </w:r>
          </w:p>
        </w:tc>
        <w:tc>
          <w:tcPr>
            <w:tcW w:w="1671" w:type="dxa"/>
            <w:shd w:val="clear" w:color="auto" w:fill="C0C0C0"/>
            <w:vAlign w:val="center"/>
          </w:tcPr>
          <w:p w14:paraId="5D4C2F77"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26.2</w:t>
            </w:r>
          </w:p>
        </w:tc>
      </w:tr>
      <w:tr w:rsidR="004F7711" w:rsidRPr="00DE6C92" w14:paraId="7D199471" w14:textId="77777777" w:rsidTr="004F7711">
        <w:trPr>
          <w:jc w:val="center"/>
        </w:trPr>
        <w:tc>
          <w:tcPr>
            <w:tcW w:w="3022" w:type="dxa"/>
            <w:shd w:val="clear" w:color="auto" w:fill="C0C0C0"/>
            <w:vAlign w:val="center"/>
          </w:tcPr>
          <w:p w14:paraId="15AA0795"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30-49</w:t>
            </w:r>
          </w:p>
        </w:tc>
        <w:tc>
          <w:tcPr>
            <w:tcW w:w="990" w:type="dxa"/>
            <w:shd w:val="clear" w:color="auto" w:fill="C0C0C0"/>
            <w:vAlign w:val="center"/>
          </w:tcPr>
          <w:p w14:paraId="36F199E0"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40.8</w:t>
            </w:r>
          </w:p>
        </w:tc>
        <w:tc>
          <w:tcPr>
            <w:tcW w:w="1072" w:type="dxa"/>
            <w:shd w:val="clear" w:color="auto" w:fill="C0C0C0"/>
            <w:vAlign w:val="center"/>
          </w:tcPr>
          <w:p w14:paraId="6DA8E96F"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42.8</w:t>
            </w:r>
          </w:p>
        </w:tc>
        <w:tc>
          <w:tcPr>
            <w:tcW w:w="1671" w:type="dxa"/>
            <w:shd w:val="clear" w:color="auto" w:fill="C0C0C0"/>
            <w:vAlign w:val="center"/>
          </w:tcPr>
          <w:p w14:paraId="041036F9"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41.8</w:t>
            </w:r>
          </w:p>
        </w:tc>
      </w:tr>
      <w:tr w:rsidR="004F7711" w:rsidRPr="00DE6C92" w14:paraId="5F2BB841" w14:textId="77777777" w:rsidTr="004F7711">
        <w:trPr>
          <w:jc w:val="center"/>
        </w:trPr>
        <w:tc>
          <w:tcPr>
            <w:tcW w:w="3022" w:type="dxa"/>
            <w:shd w:val="clear" w:color="auto" w:fill="C0C0C0"/>
            <w:vAlign w:val="center"/>
          </w:tcPr>
          <w:p w14:paraId="5960B6C6"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50-64</w:t>
            </w:r>
          </w:p>
        </w:tc>
        <w:tc>
          <w:tcPr>
            <w:tcW w:w="990" w:type="dxa"/>
            <w:shd w:val="clear" w:color="auto" w:fill="C0C0C0"/>
            <w:vAlign w:val="center"/>
          </w:tcPr>
          <w:p w14:paraId="6E50B05B"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16.5</w:t>
            </w:r>
          </w:p>
        </w:tc>
        <w:tc>
          <w:tcPr>
            <w:tcW w:w="1072" w:type="dxa"/>
            <w:shd w:val="clear" w:color="auto" w:fill="C0C0C0"/>
            <w:vAlign w:val="center"/>
          </w:tcPr>
          <w:p w14:paraId="288A7883"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22.1</w:t>
            </w:r>
          </w:p>
        </w:tc>
        <w:tc>
          <w:tcPr>
            <w:tcW w:w="1671" w:type="dxa"/>
            <w:shd w:val="clear" w:color="auto" w:fill="C0C0C0"/>
            <w:vAlign w:val="center"/>
          </w:tcPr>
          <w:p w14:paraId="633E1154"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17.5</w:t>
            </w:r>
          </w:p>
        </w:tc>
      </w:tr>
      <w:tr w:rsidR="004F7711" w:rsidRPr="00DE6C92" w14:paraId="168D49AA" w14:textId="77777777" w:rsidTr="004F7711">
        <w:trPr>
          <w:jc w:val="center"/>
        </w:trPr>
        <w:tc>
          <w:tcPr>
            <w:tcW w:w="3022" w:type="dxa"/>
            <w:shd w:val="clear" w:color="auto" w:fill="C0C0C0"/>
            <w:vAlign w:val="center"/>
          </w:tcPr>
          <w:p w14:paraId="2B486F4E"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65+</w:t>
            </w:r>
          </w:p>
        </w:tc>
        <w:tc>
          <w:tcPr>
            <w:tcW w:w="990" w:type="dxa"/>
            <w:shd w:val="clear" w:color="auto" w:fill="C0C0C0"/>
            <w:vAlign w:val="center"/>
          </w:tcPr>
          <w:p w14:paraId="14E2C713"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8.3</w:t>
            </w:r>
          </w:p>
        </w:tc>
        <w:tc>
          <w:tcPr>
            <w:tcW w:w="1072" w:type="dxa"/>
            <w:shd w:val="clear" w:color="auto" w:fill="C0C0C0"/>
            <w:vAlign w:val="center"/>
          </w:tcPr>
          <w:p w14:paraId="5AFBDF2B"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11.0</w:t>
            </w:r>
          </w:p>
        </w:tc>
        <w:tc>
          <w:tcPr>
            <w:tcW w:w="1671" w:type="dxa"/>
            <w:shd w:val="clear" w:color="auto" w:fill="C0C0C0"/>
            <w:vAlign w:val="center"/>
          </w:tcPr>
          <w:p w14:paraId="0BAD6877"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r>
      <w:tr w:rsidR="004F7711" w:rsidRPr="00DE6C92" w14:paraId="3FEE0771" w14:textId="77777777" w:rsidTr="00925683">
        <w:trPr>
          <w:jc w:val="center"/>
        </w:trPr>
        <w:tc>
          <w:tcPr>
            <w:tcW w:w="3022" w:type="dxa"/>
          </w:tcPr>
          <w:p w14:paraId="454FCD95"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Northeast</w:t>
            </w:r>
          </w:p>
        </w:tc>
        <w:tc>
          <w:tcPr>
            <w:tcW w:w="990" w:type="dxa"/>
            <w:vAlign w:val="center"/>
          </w:tcPr>
          <w:p w14:paraId="218EAA44"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14.5</w:t>
            </w:r>
          </w:p>
        </w:tc>
        <w:tc>
          <w:tcPr>
            <w:tcW w:w="1072" w:type="dxa"/>
            <w:vAlign w:val="center"/>
          </w:tcPr>
          <w:p w14:paraId="7926C412"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14.8</w:t>
            </w:r>
          </w:p>
        </w:tc>
        <w:tc>
          <w:tcPr>
            <w:tcW w:w="1671" w:type="dxa"/>
            <w:vAlign w:val="center"/>
          </w:tcPr>
          <w:p w14:paraId="5F3CF0C8"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15.3</w:t>
            </w:r>
          </w:p>
        </w:tc>
      </w:tr>
      <w:tr w:rsidR="004F7711" w:rsidRPr="00DE6C92" w14:paraId="7238C867" w14:textId="77777777" w:rsidTr="00925683">
        <w:trPr>
          <w:jc w:val="center"/>
        </w:trPr>
        <w:tc>
          <w:tcPr>
            <w:tcW w:w="3022" w:type="dxa"/>
          </w:tcPr>
          <w:p w14:paraId="29A04B46"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North Central</w:t>
            </w:r>
          </w:p>
        </w:tc>
        <w:tc>
          <w:tcPr>
            <w:tcW w:w="990" w:type="dxa"/>
            <w:vAlign w:val="center"/>
          </w:tcPr>
          <w:p w14:paraId="05749260"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8.0</w:t>
            </w:r>
          </w:p>
        </w:tc>
        <w:tc>
          <w:tcPr>
            <w:tcW w:w="1072" w:type="dxa"/>
            <w:vAlign w:val="center"/>
          </w:tcPr>
          <w:p w14:paraId="64202D76"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6.6</w:t>
            </w:r>
          </w:p>
        </w:tc>
        <w:tc>
          <w:tcPr>
            <w:tcW w:w="1671" w:type="dxa"/>
            <w:vAlign w:val="center"/>
          </w:tcPr>
          <w:p w14:paraId="417CF7BC"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7.6</w:t>
            </w:r>
          </w:p>
        </w:tc>
      </w:tr>
      <w:tr w:rsidR="004F7711" w:rsidRPr="00DE6C92" w14:paraId="6497E059" w14:textId="77777777" w:rsidTr="00925683">
        <w:trPr>
          <w:jc w:val="center"/>
        </w:trPr>
        <w:tc>
          <w:tcPr>
            <w:tcW w:w="3022" w:type="dxa"/>
          </w:tcPr>
          <w:p w14:paraId="076D00D9"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South</w:t>
            </w:r>
          </w:p>
        </w:tc>
        <w:tc>
          <w:tcPr>
            <w:tcW w:w="990" w:type="dxa"/>
            <w:vAlign w:val="center"/>
          </w:tcPr>
          <w:p w14:paraId="7BC627D2"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36.5</w:t>
            </w:r>
          </w:p>
        </w:tc>
        <w:tc>
          <w:tcPr>
            <w:tcW w:w="1072" w:type="dxa"/>
            <w:vAlign w:val="center"/>
          </w:tcPr>
          <w:p w14:paraId="7BF29CD2"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33.4</w:t>
            </w:r>
          </w:p>
        </w:tc>
        <w:tc>
          <w:tcPr>
            <w:tcW w:w="1671" w:type="dxa"/>
            <w:vAlign w:val="center"/>
          </w:tcPr>
          <w:p w14:paraId="2577161B"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35.1</w:t>
            </w:r>
          </w:p>
        </w:tc>
      </w:tr>
      <w:tr w:rsidR="004F7711" w:rsidRPr="00DE6C92" w14:paraId="78681DCC" w14:textId="77777777" w:rsidTr="00925683">
        <w:trPr>
          <w:jc w:val="center"/>
        </w:trPr>
        <w:tc>
          <w:tcPr>
            <w:tcW w:w="3022" w:type="dxa"/>
          </w:tcPr>
          <w:p w14:paraId="3186AEAB"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rPr>
                <w:rFonts w:ascii="Georgia" w:hAnsi="Georgia"/>
                <w:sz w:val="22"/>
                <w:szCs w:val="22"/>
              </w:rPr>
            </w:pPr>
            <w:r w:rsidRPr="00DE6C92">
              <w:rPr>
                <w:rFonts w:ascii="Georgia" w:hAnsi="Georgia"/>
                <w:sz w:val="22"/>
                <w:szCs w:val="22"/>
              </w:rPr>
              <w:t>West</w:t>
            </w:r>
          </w:p>
        </w:tc>
        <w:tc>
          <w:tcPr>
            <w:tcW w:w="990" w:type="dxa"/>
            <w:vAlign w:val="center"/>
          </w:tcPr>
          <w:p w14:paraId="16E7A506"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41.1</w:t>
            </w:r>
          </w:p>
        </w:tc>
        <w:tc>
          <w:tcPr>
            <w:tcW w:w="1072" w:type="dxa"/>
            <w:vAlign w:val="center"/>
          </w:tcPr>
          <w:p w14:paraId="4FB294EC"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45.2</w:t>
            </w:r>
          </w:p>
        </w:tc>
        <w:tc>
          <w:tcPr>
            <w:tcW w:w="1671" w:type="dxa"/>
            <w:vAlign w:val="center"/>
          </w:tcPr>
          <w:p w14:paraId="1107EEFD"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42.1</w:t>
            </w:r>
          </w:p>
        </w:tc>
      </w:tr>
      <w:tr w:rsidR="004F7711" w:rsidRPr="00DE6C92" w14:paraId="670F3FDA" w14:textId="77777777" w:rsidTr="004F7711">
        <w:trPr>
          <w:jc w:val="center"/>
        </w:trPr>
        <w:tc>
          <w:tcPr>
            <w:tcW w:w="3022" w:type="dxa"/>
            <w:shd w:val="clear" w:color="auto" w:fill="C0C0C0"/>
            <w:vAlign w:val="center"/>
          </w:tcPr>
          <w:p w14:paraId="4D4C1CA9" w14:textId="77777777" w:rsidR="004F7711" w:rsidRPr="00DE6C92" w:rsidRDefault="004F7711" w:rsidP="00925683">
            <w:pPr>
              <w:rPr>
                <w:rFonts w:ascii="Georgia" w:hAnsi="Georgia" w:cs="Arial"/>
                <w:sz w:val="22"/>
                <w:szCs w:val="22"/>
              </w:rPr>
            </w:pPr>
            <w:r w:rsidRPr="00DE6C92">
              <w:rPr>
                <w:rFonts w:ascii="Georgia" w:hAnsi="Georgia" w:cs="Arial"/>
                <w:sz w:val="22"/>
                <w:szCs w:val="22"/>
              </w:rPr>
              <w:t>Less than high school</w:t>
            </w:r>
          </w:p>
        </w:tc>
        <w:tc>
          <w:tcPr>
            <w:tcW w:w="990" w:type="dxa"/>
            <w:shd w:val="clear" w:color="auto" w:fill="C0C0C0"/>
            <w:vAlign w:val="center"/>
          </w:tcPr>
          <w:p w14:paraId="7BF45B7A"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33.5</w:t>
            </w:r>
          </w:p>
        </w:tc>
        <w:tc>
          <w:tcPr>
            <w:tcW w:w="1072" w:type="dxa"/>
            <w:shd w:val="clear" w:color="auto" w:fill="C0C0C0"/>
            <w:vAlign w:val="center"/>
          </w:tcPr>
          <w:p w14:paraId="68666096"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38.9</w:t>
            </w:r>
          </w:p>
        </w:tc>
        <w:tc>
          <w:tcPr>
            <w:tcW w:w="1671" w:type="dxa"/>
            <w:shd w:val="clear" w:color="auto" w:fill="C0C0C0"/>
            <w:vAlign w:val="center"/>
          </w:tcPr>
          <w:p w14:paraId="3A9451B4"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Cs/>
                <w:sz w:val="22"/>
                <w:szCs w:val="22"/>
              </w:rPr>
            </w:pPr>
            <w:r w:rsidRPr="00DE6C92">
              <w:rPr>
                <w:rFonts w:ascii="Georgia" w:hAnsi="Georgia"/>
                <w:bCs/>
                <w:sz w:val="22"/>
                <w:szCs w:val="22"/>
              </w:rPr>
              <w:t>34.3</w:t>
            </w:r>
          </w:p>
        </w:tc>
      </w:tr>
      <w:tr w:rsidR="004F7711" w:rsidRPr="00DE6C92" w14:paraId="32C350F7" w14:textId="77777777" w:rsidTr="004F7711">
        <w:trPr>
          <w:jc w:val="center"/>
        </w:trPr>
        <w:tc>
          <w:tcPr>
            <w:tcW w:w="3022" w:type="dxa"/>
            <w:shd w:val="clear" w:color="auto" w:fill="C0C0C0"/>
            <w:vAlign w:val="center"/>
          </w:tcPr>
          <w:p w14:paraId="4F1189C0" w14:textId="77777777" w:rsidR="004F7711" w:rsidRPr="00DE6C92" w:rsidRDefault="004F7711" w:rsidP="00925683">
            <w:pPr>
              <w:rPr>
                <w:rFonts w:ascii="Georgia" w:hAnsi="Georgia" w:cs="Arial"/>
                <w:sz w:val="22"/>
                <w:szCs w:val="22"/>
              </w:rPr>
            </w:pPr>
            <w:r w:rsidRPr="00DE6C92">
              <w:rPr>
                <w:rFonts w:ascii="Georgia" w:hAnsi="Georgia" w:cs="Arial"/>
                <w:sz w:val="22"/>
                <w:szCs w:val="22"/>
              </w:rPr>
              <w:t>High school graduate</w:t>
            </w:r>
          </w:p>
        </w:tc>
        <w:tc>
          <w:tcPr>
            <w:tcW w:w="990" w:type="dxa"/>
            <w:shd w:val="clear" w:color="auto" w:fill="C0C0C0"/>
            <w:vAlign w:val="center"/>
          </w:tcPr>
          <w:p w14:paraId="6EDE78BE"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29.4</w:t>
            </w:r>
          </w:p>
        </w:tc>
        <w:tc>
          <w:tcPr>
            <w:tcW w:w="1072" w:type="dxa"/>
            <w:shd w:val="clear" w:color="auto" w:fill="C0C0C0"/>
            <w:vAlign w:val="center"/>
          </w:tcPr>
          <w:p w14:paraId="67CB03BD"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27.4</w:t>
            </w:r>
          </w:p>
        </w:tc>
        <w:tc>
          <w:tcPr>
            <w:tcW w:w="1671" w:type="dxa"/>
            <w:shd w:val="clear" w:color="auto" w:fill="C0C0C0"/>
            <w:vAlign w:val="center"/>
          </w:tcPr>
          <w:p w14:paraId="725B4718"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Cs/>
                <w:sz w:val="22"/>
                <w:szCs w:val="22"/>
              </w:rPr>
            </w:pPr>
            <w:r w:rsidRPr="00DE6C92">
              <w:rPr>
                <w:rFonts w:ascii="Georgia" w:hAnsi="Georgia"/>
                <w:bCs/>
                <w:sz w:val="22"/>
                <w:szCs w:val="22"/>
              </w:rPr>
              <w:t>29.3</w:t>
            </w:r>
          </w:p>
        </w:tc>
      </w:tr>
      <w:tr w:rsidR="004F7711" w:rsidRPr="00DE6C92" w14:paraId="303A55E6" w14:textId="77777777" w:rsidTr="004F7711">
        <w:trPr>
          <w:jc w:val="center"/>
        </w:trPr>
        <w:tc>
          <w:tcPr>
            <w:tcW w:w="3022" w:type="dxa"/>
            <w:shd w:val="clear" w:color="auto" w:fill="C0C0C0"/>
            <w:vAlign w:val="center"/>
          </w:tcPr>
          <w:p w14:paraId="0A05E747" w14:textId="77777777" w:rsidR="004F7711" w:rsidRPr="00DE6C92" w:rsidRDefault="004F7711" w:rsidP="00925683">
            <w:pPr>
              <w:rPr>
                <w:rFonts w:ascii="Georgia" w:hAnsi="Georgia" w:cs="Arial"/>
                <w:sz w:val="22"/>
                <w:szCs w:val="22"/>
              </w:rPr>
            </w:pPr>
            <w:r w:rsidRPr="00DE6C92">
              <w:rPr>
                <w:rFonts w:ascii="Georgia" w:hAnsi="Georgia" w:cs="Arial"/>
                <w:sz w:val="22"/>
                <w:szCs w:val="22"/>
              </w:rPr>
              <w:t>Some college</w:t>
            </w:r>
          </w:p>
        </w:tc>
        <w:tc>
          <w:tcPr>
            <w:tcW w:w="990" w:type="dxa"/>
            <w:shd w:val="clear" w:color="auto" w:fill="C0C0C0"/>
            <w:vAlign w:val="center"/>
          </w:tcPr>
          <w:p w14:paraId="1F865694"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22.3</w:t>
            </w:r>
          </w:p>
        </w:tc>
        <w:tc>
          <w:tcPr>
            <w:tcW w:w="1072" w:type="dxa"/>
            <w:shd w:val="clear" w:color="auto" w:fill="C0C0C0"/>
            <w:vAlign w:val="center"/>
          </w:tcPr>
          <w:p w14:paraId="7FB41FB0"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15.4</w:t>
            </w:r>
          </w:p>
        </w:tc>
        <w:tc>
          <w:tcPr>
            <w:tcW w:w="1671" w:type="dxa"/>
            <w:shd w:val="clear" w:color="auto" w:fill="C0C0C0"/>
            <w:vAlign w:val="center"/>
          </w:tcPr>
          <w:p w14:paraId="3C309E6B"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Cs/>
                <w:sz w:val="22"/>
                <w:szCs w:val="22"/>
              </w:rPr>
            </w:pPr>
            <w:r w:rsidRPr="00DE6C92">
              <w:rPr>
                <w:rFonts w:ascii="Georgia" w:hAnsi="Georgia"/>
                <w:bCs/>
                <w:sz w:val="22"/>
                <w:szCs w:val="22"/>
              </w:rPr>
              <w:t>21.2</w:t>
            </w:r>
          </w:p>
        </w:tc>
      </w:tr>
      <w:tr w:rsidR="004F7711" w:rsidRPr="00DE6C92" w14:paraId="38B8ED08" w14:textId="77777777" w:rsidTr="004F7711">
        <w:trPr>
          <w:jc w:val="center"/>
        </w:trPr>
        <w:tc>
          <w:tcPr>
            <w:tcW w:w="3022" w:type="dxa"/>
            <w:shd w:val="clear" w:color="auto" w:fill="C0C0C0"/>
            <w:vAlign w:val="center"/>
          </w:tcPr>
          <w:p w14:paraId="48FE2907" w14:textId="77777777" w:rsidR="004F7711" w:rsidRPr="00DE6C92" w:rsidRDefault="004F7711" w:rsidP="00925683">
            <w:pPr>
              <w:rPr>
                <w:rFonts w:ascii="Georgia" w:hAnsi="Georgia" w:cs="Arial"/>
                <w:sz w:val="22"/>
                <w:szCs w:val="22"/>
              </w:rPr>
            </w:pPr>
            <w:r w:rsidRPr="00DE6C92">
              <w:rPr>
                <w:rFonts w:ascii="Georgia" w:hAnsi="Georgia" w:cs="Arial"/>
                <w:sz w:val="22"/>
                <w:szCs w:val="22"/>
              </w:rPr>
              <w:t>College +</w:t>
            </w:r>
          </w:p>
        </w:tc>
        <w:tc>
          <w:tcPr>
            <w:tcW w:w="990" w:type="dxa"/>
            <w:shd w:val="clear" w:color="auto" w:fill="C0C0C0"/>
            <w:vAlign w:val="center"/>
          </w:tcPr>
          <w:p w14:paraId="5978CE87"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12.0</w:t>
            </w:r>
          </w:p>
        </w:tc>
        <w:tc>
          <w:tcPr>
            <w:tcW w:w="1072" w:type="dxa"/>
            <w:shd w:val="clear" w:color="auto" w:fill="C0C0C0"/>
            <w:vAlign w:val="center"/>
          </w:tcPr>
          <w:p w14:paraId="0A97FAD8"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15.5</w:t>
            </w:r>
          </w:p>
        </w:tc>
        <w:tc>
          <w:tcPr>
            <w:tcW w:w="1671" w:type="dxa"/>
            <w:shd w:val="clear" w:color="auto" w:fill="C0C0C0"/>
            <w:vAlign w:val="center"/>
          </w:tcPr>
          <w:p w14:paraId="037EF63B"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bCs/>
                <w:sz w:val="22"/>
                <w:szCs w:val="22"/>
              </w:rPr>
            </w:pPr>
            <w:r w:rsidRPr="00DE6C92">
              <w:rPr>
                <w:rFonts w:ascii="Georgia" w:hAnsi="Georgia"/>
                <w:bCs/>
                <w:sz w:val="22"/>
                <w:szCs w:val="22"/>
              </w:rPr>
              <w:t>12.2</w:t>
            </w:r>
          </w:p>
        </w:tc>
      </w:tr>
      <w:tr w:rsidR="004F7711" w:rsidRPr="00DE6C92" w14:paraId="30ED1091" w14:textId="77777777" w:rsidTr="004F7711">
        <w:trPr>
          <w:jc w:val="center"/>
        </w:trPr>
        <w:tc>
          <w:tcPr>
            <w:tcW w:w="3022" w:type="dxa"/>
            <w:vAlign w:val="center"/>
          </w:tcPr>
          <w:p w14:paraId="296A1D35" w14:textId="77777777" w:rsidR="004F7711" w:rsidRPr="00DE6C92" w:rsidRDefault="004F7711" w:rsidP="00925683">
            <w:pPr>
              <w:rPr>
                <w:rFonts w:ascii="Georgia" w:hAnsi="Georgia" w:cs="Arial"/>
                <w:sz w:val="22"/>
                <w:szCs w:val="22"/>
              </w:rPr>
            </w:pPr>
            <w:r w:rsidRPr="00DE6C92">
              <w:rPr>
                <w:rFonts w:ascii="Georgia" w:hAnsi="Georgia" w:cs="Arial"/>
                <w:sz w:val="22"/>
                <w:szCs w:val="22"/>
              </w:rPr>
              <w:t>Born in U.S.</w:t>
            </w:r>
          </w:p>
        </w:tc>
        <w:tc>
          <w:tcPr>
            <w:tcW w:w="990" w:type="dxa"/>
            <w:vAlign w:val="center"/>
          </w:tcPr>
          <w:p w14:paraId="66EF30CD"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41.8</w:t>
            </w:r>
          </w:p>
        </w:tc>
        <w:tc>
          <w:tcPr>
            <w:tcW w:w="1072" w:type="dxa"/>
            <w:vAlign w:val="center"/>
          </w:tcPr>
          <w:p w14:paraId="01300B4F"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35.7</w:t>
            </w:r>
          </w:p>
        </w:tc>
        <w:tc>
          <w:tcPr>
            <w:tcW w:w="1671" w:type="dxa"/>
            <w:vAlign w:val="center"/>
          </w:tcPr>
          <w:p w14:paraId="2B2E7938"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40.8</w:t>
            </w:r>
          </w:p>
        </w:tc>
      </w:tr>
      <w:tr w:rsidR="004F7711" w:rsidRPr="00DE6C92" w14:paraId="6462AFD1" w14:textId="77777777" w:rsidTr="004F7711">
        <w:trPr>
          <w:jc w:val="center"/>
        </w:trPr>
        <w:tc>
          <w:tcPr>
            <w:tcW w:w="3022" w:type="dxa"/>
            <w:vAlign w:val="center"/>
          </w:tcPr>
          <w:p w14:paraId="11A16B00" w14:textId="77777777" w:rsidR="004F7711" w:rsidRPr="00DE6C92" w:rsidRDefault="004F7711" w:rsidP="00925683">
            <w:pPr>
              <w:rPr>
                <w:rFonts w:ascii="Georgia" w:hAnsi="Georgia" w:cs="Arial"/>
                <w:sz w:val="22"/>
                <w:szCs w:val="22"/>
              </w:rPr>
            </w:pPr>
            <w:r w:rsidRPr="00DE6C92">
              <w:rPr>
                <w:rFonts w:ascii="Georgia" w:hAnsi="Georgia" w:cs="Arial"/>
                <w:sz w:val="22"/>
                <w:szCs w:val="22"/>
              </w:rPr>
              <w:t>0-10 years in U.S.</w:t>
            </w:r>
          </w:p>
        </w:tc>
        <w:tc>
          <w:tcPr>
            <w:tcW w:w="990" w:type="dxa"/>
            <w:vAlign w:val="center"/>
          </w:tcPr>
          <w:p w14:paraId="7892926F"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17.6</w:t>
            </w:r>
          </w:p>
        </w:tc>
        <w:tc>
          <w:tcPr>
            <w:tcW w:w="1072" w:type="dxa"/>
            <w:vAlign w:val="center"/>
          </w:tcPr>
          <w:p w14:paraId="2A08B40F"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16.6</w:t>
            </w:r>
          </w:p>
        </w:tc>
        <w:tc>
          <w:tcPr>
            <w:tcW w:w="1671" w:type="dxa"/>
            <w:vAlign w:val="center"/>
          </w:tcPr>
          <w:p w14:paraId="2AF06BC2"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17.2</w:t>
            </w:r>
          </w:p>
        </w:tc>
      </w:tr>
      <w:tr w:rsidR="004F7711" w:rsidRPr="00DE6C92" w14:paraId="5195C054" w14:textId="77777777" w:rsidTr="004F7711">
        <w:trPr>
          <w:jc w:val="center"/>
        </w:trPr>
        <w:tc>
          <w:tcPr>
            <w:tcW w:w="3022" w:type="dxa"/>
            <w:vAlign w:val="center"/>
          </w:tcPr>
          <w:p w14:paraId="38FFC390" w14:textId="77777777" w:rsidR="004F7711" w:rsidRPr="00DE6C92" w:rsidRDefault="004F7711" w:rsidP="00925683">
            <w:pPr>
              <w:rPr>
                <w:rFonts w:ascii="Georgia" w:hAnsi="Georgia" w:cs="Arial"/>
                <w:sz w:val="22"/>
                <w:szCs w:val="22"/>
              </w:rPr>
            </w:pPr>
            <w:r w:rsidRPr="00DE6C92">
              <w:rPr>
                <w:rFonts w:ascii="Georgia" w:hAnsi="Georgia" w:cs="Arial"/>
                <w:sz w:val="22"/>
                <w:szCs w:val="22"/>
              </w:rPr>
              <w:t>11-20 years in U.S.</w:t>
            </w:r>
          </w:p>
        </w:tc>
        <w:tc>
          <w:tcPr>
            <w:tcW w:w="990" w:type="dxa"/>
            <w:vAlign w:val="center"/>
          </w:tcPr>
          <w:p w14:paraId="46FE2E99"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15.7</w:t>
            </w:r>
          </w:p>
        </w:tc>
        <w:tc>
          <w:tcPr>
            <w:tcW w:w="1072" w:type="dxa"/>
            <w:vAlign w:val="center"/>
          </w:tcPr>
          <w:p w14:paraId="204E81C5"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18.3</w:t>
            </w:r>
          </w:p>
        </w:tc>
        <w:tc>
          <w:tcPr>
            <w:tcW w:w="1671" w:type="dxa"/>
            <w:vAlign w:val="center"/>
          </w:tcPr>
          <w:p w14:paraId="7ED52267"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16.2</w:t>
            </w:r>
          </w:p>
        </w:tc>
      </w:tr>
      <w:tr w:rsidR="004F7711" w:rsidRPr="00DE6C92" w14:paraId="1FCFA41C" w14:textId="77777777" w:rsidTr="004F7711">
        <w:trPr>
          <w:jc w:val="center"/>
        </w:trPr>
        <w:tc>
          <w:tcPr>
            <w:tcW w:w="3022" w:type="dxa"/>
            <w:tcBorders>
              <w:bottom w:val="single" w:sz="4" w:space="0" w:color="000000"/>
            </w:tcBorders>
            <w:vAlign w:val="center"/>
          </w:tcPr>
          <w:p w14:paraId="79003A8B" w14:textId="77777777" w:rsidR="004F7711" w:rsidRPr="00DE6C92" w:rsidRDefault="004F7711" w:rsidP="00925683">
            <w:pPr>
              <w:rPr>
                <w:rFonts w:ascii="Georgia" w:hAnsi="Georgia" w:cs="Arial"/>
                <w:sz w:val="22"/>
                <w:szCs w:val="22"/>
              </w:rPr>
            </w:pPr>
            <w:r w:rsidRPr="00DE6C92">
              <w:rPr>
                <w:rFonts w:ascii="Georgia" w:hAnsi="Georgia" w:cs="Arial"/>
                <w:sz w:val="22"/>
                <w:szCs w:val="22"/>
              </w:rPr>
              <w:t>20+ years in U.S.</w:t>
            </w:r>
          </w:p>
        </w:tc>
        <w:tc>
          <w:tcPr>
            <w:tcW w:w="990" w:type="dxa"/>
            <w:tcBorders>
              <w:bottom w:val="single" w:sz="4" w:space="0" w:color="000000"/>
            </w:tcBorders>
            <w:vAlign w:val="center"/>
          </w:tcPr>
          <w:p w14:paraId="18D2D325"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21.8</w:t>
            </w:r>
          </w:p>
        </w:tc>
        <w:tc>
          <w:tcPr>
            <w:tcW w:w="1072" w:type="dxa"/>
            <w:tcBorders>
              <w:bottom w:val="single" w:sz="4" w:space="0" w:color="000000"/>
            </w:tcBorders>
            <w:vAlign w:val="center"/>
          </w:tcPr>
          <w:p w14:paraId="6AFAF49A"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26.2</w:t>
            </w:r>
          </w:p>
        </w:tc>
        <w:tc>
          <w:tcPr>
            <w:tcW w:w="1671" w:type="dxa"/>
            <w:tcBorders>
              <w:bottom w:val="single" w:sz="4" w:space="0" w:color="000000"/>
            </w:tcBorders>
            <w:vAlign w:val="center"/>
          </w:tcPr>
          <w:p w14:paraId="3886A0B2"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22.7</w:t>
            </w:r>
          </w:p>
        </w:tc>
      </w:tr>
      <w:tr w:rsidR="004F7711" w:rsidRPr="00DE6C92" w14:paraId="1D0BE351" w14:textId="77777777" w:rsidTr="00925683">
        <w:trPr>
          <w:jc w:val="center"/>
        </w:trPr>
        <w:tc>
          <w:tcPr>
            <w:tcW w:w="3022" w:type="dxa"/>
            <w:shd w:val="clear" w:color="auto" w:fill="C0C0C0"/>
            <w:vAlign w:val="center"/>
          </w:tcPr>
          <w:p w14:paraId="7BD778AC" w14:textId="77777777" w:rsidR="004F7711" w:rsidRPr="00DE6C92" w:rsidRDefault="004F7711" w:rsidP="00925683">
            <w:pPr>
              <w:rPr>
                <w:rFonts w:ascii="Georgia" w:hAnsi="Georgia" w:cs="Arial"/>
                <w:sz w:val="22"/>
                <w:szCs w:val="22"/>
              </w:rPr>
            </w:pPr>
            <w:r w:rsidRPr="00DE6C92">
              <w:rPr>
                <w:rFonts w:ascii="Georgia" w:hAnsi="Georgia" w:cs="Arial"/>
                <w:sz w:val="22"/>
                <w:szCs w:val="22"/>
              </w:rPr>
              <w:t>Mexican</w:t>
            </w:r>
          </w:p>
        </w:tc>
        <w:tc>
          <w:tcPr>
            <w:tcW w:w="990" w:type="dxa"/>
            <w:shd w:val="clear" w:color="auto" w:fill="C0C0C0"/>
            <w:vAlign w:val="center"/>
          </w:tcPr>
          <w:p w14:paraId="143D48A9"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61.5</w:t>
            </w:r>
          </w:p>
        </w:tc>
        <w:tc>
          <w:tcPr>
            <w:tcW w:w="1072" w:type="dxa"/>
            <w:shd w:val="clear" w:color="auto" w:fill="C0C0C0"/>
            <w:vAlign w:val="center"/>
          </w:tcPr>
          <w:p w14:paraId="0E193DB6"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60.5</w:t>
            </w:r>
          </w:p>
        </w:tc>
        <w:tc>
          <w:tcPr>
            <w:tcW w:w="1671" w:type="dxa"/>
            <w:shd w:val="clear" w:color="auto" w:fill="C0C0C0"/>
            <w:vAlign w:val="center"/>
          </w:tcPr>
          <w:p w14:paraId="79611913"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61.8</w:t>
            </w:r>
          </w:p>
        </w:tc>
      </w:tr>
      <w:tr w:rsidR="004F7711" w:rsidRPr="00DE6C92" w14:paraId="5F45409F" w14:textId="77777777" w:rsidTr="00925683">
        <w:trPr>
          <w:jc w:val="center"/>
        </w:trPr>
        <w:tc>
          <w:tcPr>
            <w:tcW w:w="3022" w:type="dxa"/>
            <w:shd w:val="clear" w:color="auto" w:fill="C0C0C0"/>
            <w:vAlign w:val="center"/>
          </w:tcPr>
          <w:p w14:paraId="6C1C662D" w14:textId="77777777" w:rsidR="004F7711" w:rsidRPr="00DE6C92" w:rsidRDefault="004F7711" w:rsidP="00925683">
            <w:pPr>
              <w:rPr>
                <w:rFonts w:ascii="Georgia" w:hAnsi="Georgia" w:cs="Arial"/>
                <w:sz w:val="22"/>
                <w:szCs w:val="22"/>
              </w:rPr>
            </w:pPr>
            <w:r w:rsidRPr="00DE6C92">
              <w:rPr>
                <w:rFonts w:ascii="Georgia" w:hAnsi="Georgia" w:cs="Arial"/>
                <w:sz w:val="22"/>
                <w:szCs w:val="22"/>
              </w:rPr>
              <w:t>Puerto Rican</w:t>
            </w:r>
          </w:p>
        </w:tc>
        <w:tc>
          <w:tcPr>
            <w:tcW w:w="990" w:type="dxa"/>
            <w:shd w:val="clear" w:color="auto" w:fill="C0C0C0"/>
            <w:vAlign w:val="center"/>
          </w:tcPr>
          <w:p w14:paraId="1888BEB1"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9.2</w:t>
            </w:r>
          </w:p>
        </w:tc>
        <w:tc>
          <w:tcPr>
            <w:tcW w:w="1072" w:type="dxa"/>
            <w:shd w:val="clear" w:color="auto" w:fill="C0C0C0"/>
            <w:vAlign w:val="center"/>
          </w:tcPr>
          <w:p w14:paraId="510846F8"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8.4</w:t>
            </w:r>
          </w:p>
        </w:tc>
        <w:tc>
          <w:tcPr>
            <w:tcW w:w="1671" w:type="dxa"/>
            <w:shd w:val="clear" w:color="auto" w:fill="C0C0C0"/>
            <w:vAlign w:val="center"/>
          </w:tcPr>
          <w:p w14:paraId="45977A8D"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8.9</w:t>
            </w:r>
          </w:p>
        </w:tc>
      </w:tr>
      <w:tr w:rsidR="004F7711" w:rsidRPr="00DE6C92" w14:paraId="61F31463" w14:textId="77777777" w:rsidTr="00925683">
        <w:trPr>
          <w:jc w:val="center"/>
        </w:trPr>
        <w:tc>
          <w:tcPr>
            <w:tcW w:w="3022" w:type="dxa"/>
            <w:shd w:val="clear" w:color="auto" w:fill="C0C0C0"/>
            <w:vAlign w:val="center"/>
          </w:tcPr>
          <w:p w14:paraId="7ECD05F3" w14:textId="77777777" w:rsidR="004F7711" w:rsidRPr="00DE6C92" w:rsidRDefault="004F7711" w:rsidP="00925683">
            <w:pPr>
              <w:rPr>
                <w:rFonts w:ascii="Georgia" w:hAnsi="Georgia" w:cs="Arial"/>
                <w:sz w:val="22"/>
                <w:szCs w:val="22"/>
              </w:rPr>
            </w:pPr>
            <w:r w:rsidRPr="00DE6C92">
              <w:rPr>
                <w:rFonts w:ascii="Georgia" w:hAnsi="Georgia" w:cs="Arial"/>
                <w:sz w:val="22"/>
                <w:szCs w:val="22"/>
              </w:rPr>
              <w:t>Cuban</w:t>
            </w:r>
          </w:p>
        </w:tc>
        <w:tc>
          <w:tcPr>
            <w:tcW w:w="990" w:type="dxa"/>
            <w:shd w:val="clear" w:color="auto" w:fill="C0C0C0"/>
            <w:vAlign w:val="center"/>
          </w:tcPr>
          <w:p w14:paraId="1A6A3497"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4.3</w:t>
            </w:r>
          </w:p>
        </w:tc>
        <w:tc>
          <w:tcPr>
            <w:tcW w:w="1072" w:type="dxa"/>
            <w:shd w:val="clear" w:color="auto" w:fill="C0C0C0"/>
            <w:vAlign w:val="center"/>
          </w:tcPr>
          <w:p w14:paraId="77703B53"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3.9</w:t>
            </w:r>
          </w:p>
        </w:tc>
        <w:tc>
          <w:tcPr>
            <w:tcW w:w="1671" w:type="dxa"/>
            <w:shd w:val="clear" w:color="auto" w:fill="C0C0C0"/>
            <w:vAlign w:val="center"/>
          </w:tcPr>
          <w:p w14:paraId="27A0E161"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4.2</w:t>
            </w:r>
          </w:p>
        </w:tc>
      </w:tr>
      <w:tr w:rsidR="004F7711" w:rsidRPr="00DE6C92" w14:paraId="5A46921D" w14:textId="77777777" w:rsidTr="00925683">
        <w:trPr>
          <w:jc w:val="center"/>
        </w:trPr>
        <w:tc>
          <w:tcPr>
            <w:tcW w:w="3022" w:type="dxa"/>
            <w:shd w:val="clear" w:color="auto" w:fill="C0C0C0"/>
            <w:vAlign w:val="center"/>
          </w:tcPr>
          <w:p w14:paraId="4562051D" w14:textId="77777777" w:rsidR="004F7711" w:rsidRPr="00DE6C92" w:rsidRDefault="004F7711" w:rsidP="00925683">
            <w:pPr>
              <w:rPr>
                <w:rFonts w:ascii="Georgia" w:hAnsi="Georgia" w:cs="Arial"/>
                <w:sz w:val="22"/>
                <w:szCs w:val="22"/>
              </w:rPr>
            </w:pPr>
            <w:r w:rsidRPr="00DE6C92">
              <w:rPr>
                <w:rFonts w:ascii="Georgia" w:hAnsi="Georgia" w:cs="Arial"/>
                <w:sz w:val="22"/>
                <w:szCs w:val="22"/>
              </w:rPr>
              <w:t>Central/South American</w:t>
            </w:r>
          </w:p>
        </w:tc>
        <w:tc>
          <w:tcPr>
            <w:tcW w:w="990" w:type="dxa"/>
            <w:shd w:val="clear" w:color="auto" w:fill="C0C0C0"/>
            <w:vAlign w:val="center"/>
          </w:tcPr>
          <w:p w14:paraId="5C6AF9A2"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19.2</w:t>
            </w:r>
          </w:p>
        </w:tc>
        <w:tc>
          <w:tcPr>
            <w:tcW w:w="1072" w:type="dxa"/>
            <w:shd w:val="clear" w:color="auto" w:fill="C0C0C0"/>
            <w:vAlign w:val="center"/>
          </w:tcPr>
          <w:p w14:paraId="0EF79C5D"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18.3</w:t>
            </w:r>
          </w:p>
        </w:tc>
        <w:tc>
          <w:tcPr>
            <w:tcW w:w="1671" w:type="dxa"/>
            <w:shd w:val="clear" w:color="auto" w:fill="C0C0C0"/>
            <w:vAlign w:val="center"/>
          </w:tcPr>
          <w:p w14:paraId="4C364D76"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18.8</w:t>
            </w:r>
          </w:p>
        </w:tc>
      </w:tr>
      <w:tr w:rsidR="004F7711" w:rsidRPr="00DE6C92" w14:paraId="45643215" w14:textId="77777777" w:rsidTr="00925683">
        <w:trPr>
          <w:jc w:val="center"/>
        </w:trPr>
        <w:tc>
          <w:tcPr>
            <w:tcW w:w="3022" w:type="dxa"/>
            <w:shd w:val="clear" w:color="auto" w:fill="C0C0C0"/>
            <w:vAlign w:val="center"/>
          </w:tcPr>
          <w:p w14:paraId="6060521A" w14:textId="77777777" w:rsidR="004F7711" w:rsidRPr="00DE6C92" w:rsidRDefault="004F7711" w:rsidP="00925683">
            <w:pPr>
              <w:rPr>
                <w:rFonts w:ascii="Georgia" w:hAnsi="Georgia" w:cs="Arial"/>
                <w:sz w:val="22"/>
                <w:szCs w:val="22"/>
              </w:rPr>
            </w:pPr>
            <w:r w:rsidRPr="00DE6C92">
              <w:rPr>
                <w:rFonts w:ascii="Georgia" w:hAnsi="Georgia" w:cs="Arial"/>
                <w:sz w:val="22"/>
                <w:szCs w:val="22"/>
              </w:rPr>
              <w:t>Other Spanish</w:t>
            </w:r>
          </w:p>
        </w:tc>
        <w:tc>
          <w:tcPr>
            <w:tcW w:w="990" w:type="dxa"/>
            <w:shd w:val="clear" w:color="auto" w:fill="C0C0C0"/>
            <w:vAlign w:val="center"/>
          </w:tcPr>
          <w:p w14:paraId="6A3A9B0A"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4.6</w:t>
            </w:r>
          </w:p>
        </w:tc>
        <w:tc>
          <w:tcPr>
            <w:tcW w:w="1072" w:type="dxa"/>
            <w:shd w:val="clear" w:color="auto" w:fill="C0C0C0"/>
            <w:vAlign w:val="center"/>
          </w:tcPr>
          <w:p w14:paraId="655AC88A"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7.7</w:t>
            </w:r>
          </w:p>
        </w:tc>
        <w:tc>
          <w:tcPr>
            <w:tcW w:w="1671" w:type="dxa"/>
            <w:shd w:val="clear" w:color="auto" w:fill="C0C0C0"/>
            <w:vAlign w:val="center"/>
          </w:tcPr>
          <w:p w14:paraId="66CC4446" w14:textId="77777777" w:rsidR="004F7711" w:rsidRPr="00DE6C92" w:rsidRDefault="004F7711" w:rsidP="00925683">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jc w:val="center"/>
              <w:rPr>
                <w:rFonts w:ascii="Georgia" w:hAnsi="Georgia"/>
                <w:sz w:val="22"/>
                <w:szCs w:val="22"/>
              </w:rPr>
            </w:pPr>
            <w:r w:rsidRPr="00DE6C92">
              <w:rPr>
                <w:rFonts w:ascii="Georgia" w:hAnsi="Georgia"/>
                <w:sz w:val="22"/>
                <w:szCs w:val="22"/>
              </w:rPr>
              <w:t>4.9</w:t>
            </w:r>
          </w:p>
        </w:tc>
      </w:tr>
    </w:tbl>
    <w:p w14:paraId="2FE224C0" w14:textId="77777777" w:rsidR="00F26CAB" w:rsidRDefault="00F26CAB" w:rsidP="004F7711">
      <w:pPr>
        <w:rPr>
          <w:rFonts w:ascii="Georgia" w:hAnsi="Georgia" w:cs="Calibri"/>
          <w:sz w:val="22"/>
          <w:szCs w:val="22"/>
        </w:rPr>
      </w:pPr>
    </w:p>
    <w:p w14:paraId="11A89A6B" w14:textId="77777777" w:rsidR="00F26CAB" w:rsidRDefault="00F26CAB">
      <w:pPr>
        <w:rPr>
          <w:rFonts w:ascii="Georgia" w:hAnsi="Georgia" w:cs="Calibri"/>
          <w:sz w:val="22"/>
          <w:szCs w:val="22"/>
        </w:rPr>
      </w:pPr>
      <w:r>
        <w:rPr>
          <w:rFonts w:ascii="Georgia" w:hAnsi="Georgia" w:cs="Calibri"/>
          <w:sz w:val="22"/>
          <w:szCs w:val="22"/>
        </w:rPr>
        <w:br w:type="page"/>
      </w:r>
    </w:p>
    <w:p w14:paraId="0C38A4FC" w14:textId="77777777" w:rsidR="00F26CAB" w:rsidRPr="00F26CAB" w:rsidRDefault="00F26CAB" w:rsidP="00F26CAB">
      <w:pPr>
        <w:rPr>
          <w:rFonts w:ascii="Georgia" w:hAnsi="Georgia"/>
          <w:color w:val="943634"/>
          <w:sz w:val="22"/>
          <w:szCs w:val="22"/>
        </w:rPr>
      </w:pPr>
      <w:bookmarkStart w:id="18" w:name="_Toc311636470"/>
      <w:r w:rsidRPr="00F26CAB">
        <w:rPr>
          <w:rFonts w:ascii="Georgia" w:hAnsi="Georgia"/>
          <w:sz w:val="22"/>
          <w:szCs w:val="22"/>
        </w:rPr>
        <w:t>Response Rate</w:t>
      </w:r>
      <w:bookmarkEnd w:id="18"/>
    </w:p>
    <w:p w14:paraId="741E0E2B" w14:textId="77777777" w:rsidR="00F26CAB" w:rsidRPr="00F26CAB" w:rsidRDefault="00F26CAB" w:rsidP="00F26CAB">
      <w:pPr>
        <w:contextualSpacing/>
        <w:rPr>
          <w:rFonts w:ascii="Georgia" w:hAnsi="Georgia"/>
          <w:sz w:val="22"/>
          <w:szCs w:val="22"/>
        </w:rPr>
      </w:pPr>
    </w:p>
    <w:p w14:paraId="4012716C" w14:textId="77777777" w:rsidR="00F26CAB" w:rsidRPr="00F26CAB" w:rsidRDefault="00F26CAB" w:rsidP="00F26CAB">
      <w:pPr>
        <w:contextualSpacing/>
        <w:rPr>
          <w:rFonts w:ascii="Georgia" w:hAnsi="Georgia"/>
          <w:sz w:val="22"/>
          <w:szCs w:val="22"/>
        </w:rPr>
      </w:pPr>
      <w:r w:rsidRPr="00F26CAB">
        <w:rPr>
          <w:rFonts w:ascii="Georgia" w:hAnsi="Georgia"/>
          <w:sz w:val="22"/>
          <w:szCs w:val="22"/>
        </w:rPr>
        <w:t>The landline response rate was 38.7% and the cell phone response rate was 22.6%, for an overall response rate of 29.6%, using AAPOR’s RR3 formula. Below is a full disposition of the sample selected for the survey.</w:t>
      </w:r>
    </w:p>
    <w:p w14:paraId="1E9601FF" w14:textId="77777777" w:rsidR="00F26CAB" w:rsidRPr="00F26CAB" w:rsidRDefault="00F26CAB" w:rsidP="00F26CAB">
      <w:pPr>
        <w:jc w:val="both"/>
        <w:rPr>
          <w:rFonts w:ascii="Georgia" w:hAnsi="Georgia"/>
          <w:sz w:val="22"/>
          <w:szCs w:val="22"/>
        </w:rPr>
      </w:pPr>
    </w:p>
    <w:tbl>
      <w:tblPr>
        <w:tblW w:w="0" w:type="auto"/>
        <w:tblLook w:val="04A0" w:firstRow="1" w:lastRow="0" w:firstColumn="1" w:lastColumn="0" w:noHBand="0" w:noVBand="1"/>
      </w:tblPr>
      <w:tblGrid>
        <w:gridCol w:w="5644"/>
        <w:gridCol w:w="1360"/>
        <w:gridCol w:w="990"/>
        <w:gridCol w:w="1131"/>
      </w:tblGrid>
      <w:tr w:rsidR="00F26CAB" w:rsidRPr="00F26CAB" w14:paraId="5DA6B78F" w14:textId="77777777" w:rsidTr="0045294E">
        <w:trPr>
          <w:trHeight w:val="465"/>
        </w:trPr>
        <w:tc>
          <w:tcPr>
            <w:tcW w:w="5644" w:type="dxa"/>
            <w:tcBorders>
              <w:bottom w:val="single" w:sz="4" w:space="0" w:color="auto"/>
              <w:right w:val="single" w:sz="4" w:space="0" w:color="auto"/>
            </w:tcBorders>
            <w:noWrap/>
            <w:vAlign w:val="center"/>
            <w:hideMark/>
          </w:tcPr>
          <w:p w14:paraId="7BD74B3B" w14:textId="77777777" w:rsidR="00F26CAB" w:rsidRPr="00F26CAB" w:rsidRDefault="00F26CAB" w:rsidP="0045294E">
            <w:pPr>
              <w:jc w:val="both"/>
              <w:rPr>
                <w:rFonts w:ascii="Georgia" w:hAnsi="Georgia"/>
                <w:sz w:val="22"/>
                <w:szCs w:val="22"/>
              </w:rPr>
            </w:pPr>
            <w:r w:rsidRPr="00F26CAB">
              <w:rPr>
                <w:rFonts w:ascii="Georgia" w:hAnsi="Georgia"/>
                <w:sz w:val="22"/>
                <w:szCs w:val="22"/>
              </w:rPr>
              <w:t> </w:t>
            </w:r>
          </w:p>
        </w:tc>
        <w:tc>
          <w:tcPr>
            <w:tcW w:w="1360" w:type="dxa"/>
            <w:tcBorders>
              <w:left w:val="single" w:sz="4" w:space="0" w:color="auto"/>
              <w:bottom w:val="single" w:sz="4" w:space="0" w:color="auto"/>
              <w:right w:val="single" w:sz="4" w:space="0" w:color="auto"/>
            </w:tcBorders>
            <w:noWrap/>
            <w:vAlign w:val="center"/>
            <w:hideMark/>
          </w:tcPr>
          <w:p w14:paraId="0D6E0E19" w14:textId="77777777" w:rsidR="00F26CAB" w:rsidRPr="00F26CAB" w:rsidRDefault="00F26CAB" w:rsidP="0045294E">
            <w:pPr>
              <w:spacing w:after="120"/>
              <w:jc w:val="center"/>
              <w:rPr>
                <w:rFonts w:ascii="Georgia" w:hAnsi="Georgia"/>
                <w:b/>
                <w:bCs/>
                <w:sz w:val="22"/>
                <w:szCs w:val="22"/>
              </w:rPr>
            </w:pPr>
            <w:r w:rsidRPr="00F26CAB">
              <w:rPr>
                <w:rFonts w:ascii="Georgia" w:hAnsi="Georgia"/>
                <w:b/>
                <w:bCs/>
                <w:sz w:val="22"/>
                <w:szCs w:val="22"/>
              </w:rPr>
              <w:t>LL</w:t>
            </w:r>
          </w:p>
        </w:tc>
        <w:tc>
          <w:tcPr>
            <w:tcW w:w="990" w:type="dxa"/>
            <w:tcBorders>
              <w:left w:val="single" w:sz="4" w:space="0" w:color="auto"/>
              <w:bottom w:val="single" w:sz="4" w:space="0" w:color="auto"/>
              <w:right w:val="single" w:sz="4" w:space="0" w:color="auto"/>
            </w:tcBorders>
            <w:noWrap/>
            <w:vAlign w:val="center"/>
            <w:hideMark/>
          </w:tcPr>
          <w:p w14:paraId="521F8BB4" w14:textId="77777777" w:rsidR="00F26CAB" w:rsidRPr="00F26CAB" w:rsidRDefault="00F26CAB" w:rsidP="0045294E">
            <w:pPr>
              <w:spacing w:after="120"/>
              <w:jc w:val="center"/>
              <w:rPr>
                <w:rFonts w:ascii="Georgia" w:hAnsi="Georgia"/>
                <w:b/>
                <w:bCs/>
                <w:sz w:val="22"/>
                <w:szCs w:val="22"/>
              </w:rPr>
            </w:pPr>
            <w:r w:rsidRPr="00F26CAB">
              <w:rPr>
                <w:rFonts w:ascii="Georgia" w:hAnsi="Georgia"/>
                <w:b/>
                <w:bCs/>
                <w:sz w:val="22"/>
                <w:szCs w:val="22"/>
              </w:rPr>
              <w:t>Cell</w:t>
            </w:r>
          </w:p>
        </w:tc>
        <w:tc>
          <w:tcPr>
            <w:tcW w:w="1131" w:type="dxa"/>
            <w:tcBorders>
              <w:left w:val="single" w:sz="4" w:space="0" w:color="auto"/>
              <w:bottom w:val="single" w:sz="4" w:space="0" w:color="auto"/>
            </w:tcBorders>
            <w:noWrap/>
            <w:vAlign w:val="center"/>
            <w:hideMark/>
          </w:tcPr>
          <w:p w14:paraId="1F3F6231" w14:textId="77777777" w:rsidR="00F26CAB" w:rsidRPr="00F26CAB" w:rsidRDefault="00F26CAB" w:rsidP="0045294E">
            <w:pPr>
              <w:spacing w:after="120"/>
              <w:jc w:val="center"/>
              <w:rPr>
                <w:rFonts w:ascii="Georgia" w:hAnsi="Georgia"/>
                <w:b/>
                <w:bCs/>
                <w:sz w:val="22"/>
                <w:szCs w:val="22"/>
              </w:rPr>
            </w:pPr>
            <w:r w:rsidRPr="00F26CAB">
              <w:rPr>
                <w:rFonts w:ascii="Georgia" w:hAnsi="Georgia"/>
                <w:b/>
                <w:bCs/>
                <w:sz w:val="22"/>
                <w:szCs w:val="22"/>
              </w:rPr>
              <w:t>Total</w:t>
            </w:r>
          </w:p>
        </w:tc>
      </w:tr>
      <w:tr w:rsidR="00F26CAB" w:rsidRPr="00F26CAB" w14:paraId="50BCE0E8" w14:textId="77777777" w:rsidTr="00F26CAB">
        <w:trPr>
          <w:trHeight w:val="255"/>
        </w:trPr>
        <w:tc>
          <w:tcPr>
            <w:tcW w:w="5644" w:type="dxa"/>
            <w:tcBorders>
              <w:top w:val="single" w:sz="4" w:space="0" w:color="auto"/>
              <w:right w:val="single" w:sz="4" w:space="0" w:color="auto"/>
            </w:tcBorders>
            <w:shd w:val="clear" w:color="auto" w:fill="auto"/>
            <w:noWrap/>
            <w:vAlign w:val="center"/>
            <w:hideMark/>
          </w:tcPr>
          <w:p w14:paraId="5FDCC6E8" w14:textId="77777777" w:rsidR="00F26CAB" w:rsidRPr="00F26CAB" w:rsidRDefault="00F26CAB" w:rsidP="0045294E">
            <w:pPr>
              <w:jc w:val="both"/>
              <w:rPr>
                <w:rFonts w:ascii="Georgia" w:hAnsi="Georgia"/>
                <w:b/>
                <w:sz w:val="22"/>
                <w:szCs w:val="22"/>
              </w:rPr>
            </w:pPr>
            <w:r w:rsidRPr="00F26CAB">
              <w:rPr>
                <w:rFonts w:ascii="Georgia" w:hAnsi="Georgia"/>
                <w:b/>
                <w:sz w:val="22"/>
                <w:szCs w:val="22"/>
              </w:rPr>
              <w:t>Eligible, Interview (Category 1)</w:t>
            </w:r>
          </w:p>
        </w:tc>
        <w:tc>
          <w:tcPr>
            <w:tcW w:w="1360" w:type="dxa"/>
            <w:tcBorders>
              <w:top w:val="single" w:sz="4" w:space="0" w:color="auto"/>
              <w:left w:val="single" w:sz="4" w:space="0" w:color="auto"/>
              <w:right w:val="single" w:sz="4" w:space="0" w:color="auto"/>
            </w:tcBorders>
            <w:shd w:val="clear" w:color="auto" w:fill="auto"/>
            <w:noWrap/>
            <w:vAlign w:val="center"/>
            <w:hideMark/>
          </w:tcPr>
          <w:p w14:paraId="33C7A9F1" w14:textId="77777777" w:rsidR="00F26CAB" w:rsidRPr="00F26CAB" w:rsidRDefault="00F26CAB" w:rsidP="0045294E">
            <w:pPr>
              <w:spacing w:after="120"/>
              <w:jc w:val="right"/>
              <w:rPr>
                <w:rFonts w:ascii="Georgia" w:hAnsi="Georgia"/>
                <w:sz w:val="22"/>
                <w:szCs w:val="22"/>
                <w:highlight w:val="green"/>
              </w:rPr>
            </w:pPr>
          </w:p>
        </w:tc>
        <w:tc>
          <w:tcPr>
            <w:tcW w:w="990" w:type="dxa"/>
            <w:tcBorders>
              <w:top w:val="single" w:sz="4" w:space="0" w:color="auto"/>
              <w:left w:val="single" w:sz="4" w:space="0" w:color="auto"/>
              <w:right w:val="single" w:sz="4" w:space="0" w:color="auto"/>
            </w:tcBorders>
            <w:shd w:val="clear" w:color="auto" w:fill="auto"/>
            <w:noWrap/>
            <w:vAlign w:val="center"/>
            <w:hideMark/>
          </w:tcPr>
          <w:p w14:paraId="0DCF5F77" w14:textId="77777777" w:rsidR="00F26CAB" w:rsidRPr="00F26CAB" w:rsidRDefault="00F26CAB" w:rsidP="0045294E">
            <w:pPr>
              <w:spacing w:after="120"/>
              <w:jc w:val="right"/>
              <w:rPr>
                <w:rFonts w:ascii="Georgia" w:hAnsi="Georgia"/>
                <w:sz w:val="22"/>
                <w:szCs w:val="22"/>
                <w:highlight w:val="green"/>
              </w:rPr>
            </w:pPr>
          </w:p>
        </w:tc>
        <w:tc>
          <w:tcPr>
            <w:tcW w:w="1131" w:type="dxa"/>
            <w:tcBorders>
              <w:top w:val="single" w:sz="4" w:space="0" w:color="auto"/>
              <w:left w:val="single" w:sz="4" w:space="0" w:color="auto"/>
            </w:tcBorders>
            <w:shd w:val="clear" w:color="auto" w:fill="auto"/>
            <w:noWrap/>
            <w:vAlign w:val="center"/>
            <w:hideMark/>
          </w:tcPr>
          <w:p w14:paraId="678E14B2" w14:textId="77777777" w:rsidR="00F26CAB" w:rsidRPr="00F26CAB" w:rsidRDefault="00F26CAB" w:rsidP="0045294E">
            <w:pPr>
              <w:spacing w:after="120"/>
              <w:jc w:val="right"/>
              <w:rPr>
                <w:rFonts w:ascii="Georgia" w:hAnsi="Georgia"/>
                <w:sz w:val="22"/>
                <w:szCs w:val="22"/>
                <w:highlight w:val="green"/>
              </w:rPr>
            </w:pPr>
          </w:p>
        </w:tc>
      </w:tr>
      <w:tr w:rsidR="00F26CAB" w:rsidRPr="00F26CAB" w14:paraId="34F86676" w14:textId="77777777" w:rsidTr="00F26CAB">
        <w:trPr>
          <w:trHeight w:val="255"/>
        </w:trPr>
        <w:tc>
          <w:tcPr>
            <w:tcW w:w="5644" w:type="dxa"/>
            <w:tcBorders>
              <w:right w:val="single" w:sz="4" w:space="0" w:color="auto"/>
            </w:tcBorders>
            <w:shd w:val="clear" w:color="auto" w:fill="auto"/>
            <w:noWrap/>
            <w:vAlign w:val="center"/>
            <w:hideMark/>
          </w:tcPr>
          <w:p w14:paraId="790D01DD" w14:textId="77777777" w:rsidR="00F26CAB" w:rsidRPr="00F26CAB" w:rsidRDefault="00F26CAB" w:rsidP="0045294E">
            <w:pPr>
              <w:jc w:val="both"/>
              <w:rPr>
                <w:rFonts w:ascii="Georgia" w:hAnsi="Georgia"/>
                <w:sz w:val="22"/>
                <w:szCs w:val="22"/>
              </w:rPr>
            </w:pPr>
            <w:r w:rsidRPr="00F26CAB">
              <w:rPr>
                <w:rFonts w:ascii="Georgia" w:hAnsi="Georgia"/>
                <w:sz w:val="22"/>
                <w:szCs w:val="22"/>
              </w:rPr>
              <w:t>Complete</w:t>
            </w:r>
          </w:p>
        </w:tc>
        <w:tc>
          <w:tcPr>
            <w:tcW w:w="1360" w:type="dxa"/>
            <w:tcBorders>
              <w:left w:val="single" w:sz="4" w:space="0" w:color="auto"/>
              <w:right w:val="single" w:sz="4" w:space="0" w:color="auto"/>
            </w:tcBorders>
            <w:shd w:val="clear" w:color="auto" w:fill="auto"/>
            <w:noWrap/>
            <w:vAlign w:val="center"/>
          </w:tcPr>
          <w:p w14:paraId="030D7679" w14:textId="77777777" w:rsidR="00F26CAB" w:rsidRPr="00F26CAB" w:rsidRDefault="00F26CAB" w:rsidP="00F26CAB">
            <w:pPr>
              <w:spacing w:after="120"/>
              <w:rPr>
                <w:rFonts w:ascii="Georgia" w:hAnsi="Georgia"/>
                <w:sz w:val="22"/>
                <w:szCs w:val="22"/>
              </w:rPr>
            </w:pPr>
            <w:r w:rsidRPr="00F26CAB">
              <w:rPr>
                <w:rFonts w:ascii="Georgia" w:hAnsi="Georgia"/>
                <w:sz w:val="22"/>
                <w:szCs w:val="22"/>
              </w:rPr>
              <w:t>617</w:t>
            </w:r>
          </w:p>
        </w:tc>
        <w:tc>
          <w:tcPr>
            <w:tcW w:w="990" w:type="dxa"/>
            <w:tcBorders>
              <w:left w:val="single" w:sz="4" w:space="0" w:color="auto"/>
              <w:right w:val="single" w:sz="4" w:space="0" w:color="auto"/>
            </w:tcBorders>
            <w:shd w:val="clear" w:color="auto" w:fill="auto"/>
            <w:noWrap/>
            <w:vAlign w:val="center"/>
          </w:tcPr>
          <w:p w14:paraId="3686A4BF" w14:textId="77777777" w:rsidR="00F26CAB" w:rsidRPr="00F26CAB" w:rsidRDefault="00F26CAB" w:rsidP="00F26CAB">
            <w:pPr>
              <w:spacing w:after="120"/>
              <w:rPr>
                <w:rFonts w:ascii="Georgia" w:hAnsi="Georgia"/>
                <w:sz w:val="22"/>
                <w:szCs w:val="22"/>
              </w:rPr>
            </w:pPr>
            <w:r w:rsidRPr="00F26CAB">
              <w:rPr>
                <w:rFonts w:ascii="Georgia" w:hAnsi="Georgia"/>
                <w:sz w:val="22"/>
                <w:szCs w:val="22"/>
              </w:rPr>
              <w:t>603</w:t>
            </w:r>
          </w:p>
        </w:tc>
        <w:tc>
          <w:tcPr>
            <w:tcW w:w="1131" w:type="dxa"/>
            <w:tcBorders>
              <w:left w:val="single" w:sz="4" w:space="0" w:color="auto"/>
            </w:tcBorders>
            <w:shd w:val="clear" w:color="auto" w:fill="auto"/>
            <w:noWrap/>
            <w:vAlign w:val="center"/>
          </w:tcPr>
          <w:p w14:paraId="666B1458"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1,220</w:t>
            </w:r>
          </w:p>
        </w:tc>
      </w:tr>
      <w:tr w:rsidR="00F26CAB" w:rsidRPr="00F26CAB" w14:paraId="3D7DFDDC" w14:textId="77777777" w:rsidTr="00F26CAB">
        <w:trPr>
          <w:trHeight w:val="255"/>
        </w:trPr>
        <w:tc>
          <w:tcPr>
            <w:tcW w:w="5644" w:type="dxa"/>
            <w:tcBorders>
              <w:right w:val="single" w:sz="4" w:space="0" w:color="auto"/>
            </w:tcBorders>
            <w:shd w:val="clear" w:color="auto" w:fill="auto"/>
            <w:noWrap/>
            <w:vAlign w:val="center"/>
            <w:hideMark/>
          </w:tcPr>
          <w:p w14:paraId="387F8553" w14:textId="77777777" w:rsidR="00F26CAB" w:rsidRPr="00F26CAB" w:rsidRDefault="00F26CAB" w:rsidP="0045294E">
            <w:pPr>
              <w:jc w:val="both"/>
              <w:rPr>
                <w:rFonts w:ascii="Georgia" w:hAnsi="Georgia"/>
                <w:b/>
                <w:sz w:val="22"/>
                <w:szCs w:val="22"/>
              </w:rPr>
            </w:pPr>
            <w:r w:rsidRPr="00F26CAB">
              <w:rPr>
                <w:rFonts w:ascii="Georgia" w:hAnsi="Georgia"/>
                <w:b/>
                <w:sz w:val="22"/>
                <w:szCs w:val="22"/>
              </w:rPr>
              <w:t>Eligible, non-interview (Category 2)</w:t>
            </w:r>
          </w:p>
        </w:tc>
        <w:tc>
          <w:tcPr>
            <w:tcW w:w="1360" w:type="dxa"/>
            <w:tcBorders>
              <w:left w:val="single" w:sz="4" w:space="0" w:color="auto"/>
              <w:right w:val="single" w:sz="4" w:space="0" w:color="auto"/>
            </w:tcBorders>
            <w:shd w:val="clear" w:color="auto" w:fill="auto"/>
            <w:noWrap/>
            <w:vAlign w:val="center"/>
          </w:tcPr>
          <w:p w14:paraId="0F2A8D6F" w14:textId="77777777" w:rsidR="00F26CAB" w:rsidRPr="00F26CAB" w:rsidRDefault="00F26CAB" w:rsidP="00F26CAB">
            <w:pPr>
              <w:spacing w:after="120"/>
              <w:rPr>
                <w:rFonts w:ascii="Georgia" w:hAnsi="Georgia"/>
                <w:sz w:val="22"/>
                <w:szCs w:val="22"/>
                <w:highlight w:val="green"/>
              </w:rPr>
            </w:pPr>
          </w:p>
        </w:tc>
        <w:tc>
          <w:tcPr>
            <w:tcW w:w="990" w:type="dxa"/>
            <w:tcBorders>
              <w:left w:val="single" w:sz="4" w:space="0" w:color="auto"/>
              <w:right w:val="single" w:sz="4" w:space="0" w:color="auto"/>
            </w:tcBorders>
            <w:shd w:val="clear" w:color="auto" w:fill="auto"/>
            <w:noWrap/>
            <w:vAlign w:val="center"/>
          </w:tcPr>
          <w:p w14:paraId="6E808B5A" w14:textId="77777777" w:rsidR="00F26CAB" w:rsidRPr="00F26CAB" w:rsidRDefault="00F26CAB" w:rsidP="00F26CAB">
            <w:pPr>
              <w:spacing w:after="120"/>
              <w:rPr>
                <w:rFonts w:ascii="Georgia" w:hAnsi="Georgia"/>
                <w:sz w:val="22"/>
                <w:szCs w:val="22"/>
                <w:highlight w:val="green"/>
              </w:rPr>
            </w:pPr>
          </w:p>
        </w:tc>
        <w:tc>
          <w:tcPr>
            <w:tcW w:w="1131" w:type="dxa"/>
            <w:tcBorders>
              <w:left w:val="single" w:sz="4" w:space="0" w:color="auto"/>
            </w:tcBorders>
            <w:shd w:val="clear" w:color="auto" w:fill="auto"/>
            <w:noWrap/>
            <w:vAlign w:val="center"/>
          </w:tcPr>
          <w:p w14:paraId="546EE618" w14:textId="77777777" w:rsidR="00F26CAB" w:rsidRPr="00F26CAB" w:rsidRDefault="00F26CAB" w:rsidP="00F26CAB">
            <w:pPr>
              <w:spacing w:after="120"/>
              <w:rPr>
                <w:rFonts w:ascii="Georgia" w:hAnsi="Georgia"/>
                <w:sz w:val="22"/>
                <w:szCs w:val="22"/>
                <w:highlight w:val="green"/>
              </w:rPr>
            </w:pPr>
          </w:p>
        </w:tc>
      </w:tr>
      <w:tr w:rsidR="00F26CAB" w:rsidRPr="00F26CAB" w14:paraId="553C14C2" w14:textId="77777777" w:rsidTr="00F26CAB">
        <w:trPr>
          <w:trHeight w:val="255"/>
        </w:trPr>
        <w:tc>
          <w:tcPr>
            <w:tcW w:w="5644" w:type="dxa"/>
            <w:tcBorders>
              <w:right w:val="single" w:sz="4" w:space="0" w:color="auto"/>
            </w:tcBorders>
            <w:shd w:val="clear" w:color="auto" w:fill="auto"/>
            <w:noWrap/>
            <w:vAlign w:val="center"/>
            <w:hideMark/>
          </w:tcPr>
          <w:p w14:paraId="2580C447" w14:textId="77777777" w:rsidR="00F26CAB" w:rsidRPr="00F26CAB" w:rsidRDefault="00F26CAB" w:rsidP="0045294E">
            <w:pPr>
              <w:rPr>
                <w:rFonts w:ascii="Georgia" w:hAnsi="Georgia"/>
                <w:sz w:val="22"/>
                <w:szCs w:val="22"/>
              </w:rPr>
            </w:pPr>
            <w:r w:rsidRPr="00F26CAB">
              <w:rPr>
                <w:rFonts w:ascii="Georgia" w:hAnsi="Georgia"/>
                <w:sz w:val="22"/>
                <w:szCs w:val="22"/>
              </w:rPr>
              <w:t>Refusal (Eligible)</w:t>
            </w:r>
          </w:p>
        </w:tc>
        <w:tc>
          <w:tcPr>
            <w:tcW w:w="1360" w:type="dxa"/>
            <w:tcBorders>
              <w:left w:val="single" w:sz="4" w:space="0" w:color="auto"/>
              <w:right w:val="single" w:sz="4" w:space="0" w:color="auto"/>
            </w:tcBorders>
            <w:shd w:val="clear" w:color="auto" w:fill="auto"/>
            <w:noWrap/>
            <w:vAlign w:val="center"/>
          </w:tcPr>
          <w:p w14:paraId="57F6AC16" w14:textId="77777777" w:rsidR="00F26CAB" w:rsidRPr="00F26CAB" w:rsidRDefault="00F26CAB" w:rsidP="00F26CAB">
            <w:pPr>
              <w:spacing w:after="120"/>
              <w:rPr>
                <w:rFonts w:ascii="Georgia" w:hAnsi="Georgia"/>
                <w:sz w:val="22"/>
                <w:szCs w:val="22"/>
              </w:rPr>
            </w:pPr>
            <w:r w:rsidRPr="00F26CAB">
              <w:rPr>
                <w:rFonts w:ascii="Georgia" w:hAnsi="Georgia"/>
                <w:sz w:val="22"/>
                <w:szCs w:val="22"/>
              </w:rPr>
              <w:t>6</w:t>
            </w:r>
          </w:p>
        </w:tc>
        <w:tc>
          <w:tcPr>
            <w:tcW w:w="990" w:type="dxa"/>
            <w:tcBorders>
              <w:left w:val="single" w:sz="4" w:space="0" w:color="auto"/>
              <w:right w:val="single" w:sz="4" w:space="0" w:color="auto"/>
            </w:tcBorders>
            <w:shd w:val="clear" w:color="auto" w:fill="auto"/>
            <w:noWrap/>
            <w:vAlign w:val="center"/>
          </w:tcPr>
          <w:p w14:paraId="2D34AF18"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14</w:t>
            </w:r>
          </w:p>
        </w:tc>
        <w:tc>
          <w:tcPr>
            <w:tcW w:w="1131" w:type="dxa"/>
            <w:tcBorders>
              <w:left w:val="single" w:sz="4" w:space="0" w:color="auto"/>
            </w:tcBorders>
            <w:shd w:val="clear" w:color="auto" w:fill="auto"/>
            <w:noWrap/>
            <w:vAlign w:val="center"/>
          </w:tcPr>
          <w:p w14:paraId="592E0329" w14:textId="77777777" w:rsidR="00F26CAB" w:rsidRPr="00F26CAB" w:rsidRDefault="00F26CAB" w:rsidP="00F26CAB">
            <w:pPr>
              <w:spacing w:after="120"/>
              <w:rPr>
                <w:rFonts w:ascii="Georgia" w:hAnsi="Georgia"/>
                <w:sz w:val="22"/>
                <w:szCs w:val="22"/>
              </w:rPr>
            </w:pPr>
            <w:r w:rsidRPr="00F26CAB">
              <w:rPr>
                <w:rFonts w:ascii="Georgia" w:hAnsi="Georgia"/>
                <w:sz w:val="22"/>
                <w:szCs w:val="22"/>
              </w:rPr>
              <w:t>20</w:t>
            </w:r>
          </w:p>
        </w:tc>
      </w:tr>
      <w:tr w:rsidR="00F26CAB" w:rsidRPr="00F26CAB" w14:paraId="3A88BE45" w14:textId="77777777" w:rsidTr="00F26CAB">
        <w:trPr>
          <w:trHeight w:val="255"/>
        </w:trPr>
        <w:tc>
          <w:tcPr>
            <w:tcW w:w="5644" w:type="dxa"/>
            <w:tcBorders>
              <w:right w:val="single" w:sz="4" w:space="0" w:color="auto"/>
            </w:tcBorders>
            <w:shd w:val="clear" w:color="auto" w:fill="auto"/>
            <w:noWrap/>
            <w:vAlign w:val="center"/>
          </w:tcPr>
          <w:p w14:paraId="7CF540A6" w14:textId="77777777" w:rsidR="00F26CAB" w:rsidRPr="00F26CAB" w:rsidRDefault="00F26CAB" w:rsidP="0045294E">
            <w:pPr>
              <w:rPr>
                <w:rFonts w:ascii="Georgia" w:hAnsi="Georgia"/>
                <w:sz w:val="22"/>
                <w:szCs w:val="22"/>
              </w:rPr>
            </w:pPr>
            <w:r w:rsidRPr="00F26CAB">
              <w:rPr>
                <w:rFonts w:ascii="Georgia" w:hAnsi="Georgia"/>
                <w:sz w:val="22"/>
                <w:szCs w:val="22"/>
              </w:rPr>
              <w:t>Break-off</w:t>
            </w:r>
          </w:p>
        </w:tc>
        <w:tc>
          <w:tcPr>
            <w:tcW w:w="1360" w:type="dxa"/>
            <w:tcBorders>
              <w:left w:val="single" w:sz="4" w:space="0" w:color="auto"/>
              <w:right w:val="single" w:sz="4" w:space="0" w:color="auto"/>
            </w:tcBorders>
            <w:shd w:val="clear" w:color="auto" w:fill="auto"/>
            <w:noWrap/>
            <w:vAlign w:val="center"/>
          </w:tcPr>
          <w:p w14:paraId="67BE08E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53</w:t>
            </w:r>
          </w:p>
        </w:tc>
        <w:tc>
          <w:tcPr>
            <w:tcW w:w="990" w:type="dxa"/>
            <w:tcBorders>
              <w:left w:val="single" w:sz="4" w:space="0" w:color="auto"/>
              <w:right w:val="single" w:sz="4" w:space="0" w:color="auto"/>
            </w:tcBorders>
            <w:shd w:val="clear" w:color="auto" w:fill="auto"/>
            <w:noWrap/>
            <w:vAlign w:val="center"/>
          </w:tcPr>
          <w:p w14:paraId="006875A4"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150</w:t>
            </w:r>
          </w:p>
        </w:tc>
        <w:tc>
          <w:tcPr>
            <w:tcW w:w="1131" w:type="dxa"/>
            <w:tcBorders>
              <w:left w:val="single" w:sz="4" w:space="0" w:color="auto"/>
            </w:tcBorders>
            <w:shd w:val="clear" w:color="auto" w:fill="auto"/>
            <w:noWrap/>
            <w:vAlign w:val="center"/>
          </w:tcPr>
          <w:p w14:paraId="4275C163" w14:textId="77777777" w:rsidR="00F26CAB" w:rsidRPr="00F26CAB" w:rsidRDefault="00F26CAB" w:rsidP="00F26CAB">
            <w:pPr>
              <w:spacing w:after="120"/>
              <w:rPr>
                <w:rFonts w:ascii="Georgia" w:hAnsi="Georgia"/>
                <w:sz w:val="22"/>
                <w:szCs w:val="22"/>
              </w:rPr>
            </w:pPr>
            <w:r w:rsidRPr="00F26CAB">
              <w:rPr>
                <w:rFonts w:ascii="Georgia" w:hAnsi="Georgia"/>
                <w:sz w:val="22"/>
                <w:szCs w:val="22"/>
              </w:rPr>
              <w:t>203</w:t>
            </w:r>
          </w:p>
        </w:tc>
      </w:tr>
      <w:tr w:rsidR="00F26CAB" w:rsidRPr="00F26CAB" w14:paraId="218FAAB7" w14:textId="77777777" w:rsidTr="00F26CAB">
        <w:trPr>
          <w:trHeight w:val="255"/>
        </w:trPr>
        <w:tc>
          <w:tcPr>
            <w:tcW w:w="5644" w:type="dxa"/>
            <w:tcBorders>
              <w:right w:val="single" w:sz="4" w:space="0" w:color="auto"/>
            </w:tcBorders>
            <w:shd w:val="clear" w:color="auto" w:fill="auto"/>
            <w:noWrap/>
            <w:vAlign w:val="center"/>
            <w:hideMark/>
          </w:tcPr>
          <w:p w14:paraId="2AF833FC" w14:textId="77777777" w:rsidR="00F26CAB" w:rsidRPr="00F26CAB" w:rsidRDefault="00F26CAB" w:rsidP="0045294E">
            <w:pPr>
              <w:rPr>
                <w:rFonts w:ascii="Georgia" w:hAnsi="Georgia"/>
                <w:sz w:val="22"/>
                <w:szCs w:val="22"/>
              </w:rPr>
            </w:pPr>
            <w:r w:rsidRPr="00F26CAB">
              <w:rPr>
                <w:rFonts w:ascii="Georgia" w:hAnsi="Georgia"/>
                <w:sz w:val="22"/>
                <w:szCs w:val="22"/>
              </w:rPr>
              <w:t>Answering Machine (Eligible)</w:t>
            </w:r>
          </w:p>
        </w:tc>
        <w:tc>
          <w:tcPr>
            <w:tcW w:w="1360" w:type="dxa"/>
            <w:tcBorders>
              <w:left w:val="single" w:sz="4" w:space="0" w:color="auto"/>
              <w:right w:val="single" w:sz="4" w:space="0" w:color="auto"/>
            </w:tcBorders>
            <w:shd w:val="clear" w:color="auto" w:fill="auto"/>
            <w:noWrap/>
            <w:vAlign w:val="center"/>
          </w:tcPr>
          <w:p w14:paraId="0EEF1900" w14:textId="77777777" w:rsidR="00F26CAB" w:rsidRPr="00F26CAB" w:rsidRDefault="00F26CAB" w:rsidP="00F26CAB">
            <w:pPr>
              <w:spacing w:after="120"/>
              <w:rPr>
                <w:rFonts w:ascii="Georgia" w:hAnsi="Georgia"/>
                <w:sz w:val="22"/>
                <w:szCs w:val="22"/>
              </w:rPr>
            </w:pPr>
            <w:r w:rsidRPr="00F26CAB">
              <w:rPr>
                <w:rFonts w:ascii="Georgia" w:hAnsi="Georgia"/>
                <w:sz w:val="22"/>
                <w:szCs w:val="22"/>
              </w:rPr>
              <w:t>9</w:t>
            </w:r>
          </w:p>
        </w:tc>
        <w:tc>
          <w:tcPr>
            <w:tcW w:w="990" w:type="dxa"/>
            <w:tcBorders>
              <w:left w:val="single" w:sz="4" w:space="0" w:color="auto"/>
              <w:right w:val="single" w:sz="4" w:space="0" w:color="auto"/>
            </w:tcBorders>
            <w:shd w:val="clear" w:color="auto" w:fill="auto"/>
            <w:noWrap/>
            <w:vAlign w:val="center"/>
          </w:tcPr>
          <w:p w14:paraId="059ECF4C" w14:textId="77777777" w:rsidR="00F26CAB" w:rsidRPr="00F26CAB" w:rsidRDefault="00F26CAB" w:rsidP="00F26CAB">
            <w:pPr>
              <w:spacing w:after="120"/>
              <w:rPr>
                <w:rFonts w:ascii="Georgia" w:hAnsi="Georgia"/>
                <w:sz w:val="22"/>
                <w:szCs w:val="22"/>
              </w:rPr>
            </w:pPr>
            <w:r w:rsidRPr="00F26CAB">
              <w:rPr>
                <w:rFonts w:ascii="Georgia" w:hAnsi="Georgia"/>
                <w:sz w:val="22"/>
                <w:szCs w:val="22"/>
              </w:rPr>
              <w:t>37</w:t>
            </w:r>
          </w:p>
        </w:tc>
        <w:tc>
          <w:tcPr>
            <w:tcW w:w="1131" w:type="dxa"/>
            <w:tcBorders>
              <w:left w:val="single" w:sz="4" w:space="0" w:color="auto"/>
            </w:tcBorders>
            <w:shd w:val="clear" w:color="auto" w:fill="auto"/>
            <w:noWrap/>
            <w:vAlign w:val="center"/>
          </w:tcPr>
          <w:p w14:paraId="38835639" w14:textId="77777777" w:rsidR="00F26CAB" w:rsidRPr="00F26CAB" w:rsidRDefault="00F26CAB" w:rsidP="00F26CAB">
            <w:pPr>
              <w:spacing w:after="120"/>
              <w:rPr>
                <w:rFonts w:ascii="Georgia" w:hAnsi="Georgia"/>
                <w:sz w:val="22"/>
                <w:szCs w:val="22"/>
              </w:rPr>
            </w:pPr>
            <w:r w:rsidRPr="00F26CAB">
              <w:rPr>
                <w:rFonts w:ascii="Georgia" w:hAnsi="Georgia"/>
                <w:sz w:val="22"/>
                <w:szCs w:val="22"/>
              </w:rPr>
              <w:t>46</w:t>
            </w:r>
          </w:p>
        </w:tc>
      </w:tr>
      <w:tr w:rsidR="00F26CAB" w:rsidRPr="00F26CAB" w14:paraId="4566BD6B" w14:textId="77777777" w:rsidTr="00F26CAB">
        <w:trPr>
          <w:trHeight w:val="255"/>
        </w:trPr>
        <w:tc>
          <w:tcPr>
            <w:tcW w:w="5644" w:type="dxa"/>
            <w:tcBorders>
              <w:right w:val="single" w:sz="4" w:space="0" w:color="auto"/>
            </w:tcBorders>
            <w:shd w:val="clear" w:color="auto" w:fill="auto"/>
            <w:noWrap/>
            <w:vAlign w:val="center"/>
            <w:hideMark/>
          </w:tcPr>
          <w:p w14:paraId="1F94F870" w14:textId="77777777" w:rsidR="00F26CAB" w:rsidRPr="00F26CAB" w:rsidRDefault="00F26CAB" w:rsidP="0045294E">
            <w:pPr>
              <w:rPr>
                <w:rFonts w:ascii="Georgia" w:hAnsi="Georgia"/>
                <w:sz w:val="22"/>
                <w:szCs w:val="22"/>
              </w:rPr>
            </w:pPr>
            <w:r w:rsidRPr="00F26CAB">
              <w:rPr>
                <w:rFonts w:ascii="Georgia" w:hAnsi="Georgia"/>
                <w:sz w:val="22"/>
                <w:szCs w:val="22"/>
              </w:rPr>
              <w:t>Language problem</w:t>
            </w:r>
          </w:p>
        </w:tc>
        <w:tc>
          <w:tcPr>
            <w:tcW w:w="1360" w:type="dxa"/>
            <w:tcBorders>
              <w:left w:val="single" w:sz="4" w:space="0" w:color="auto"/>
              <w:right w:val="single" w:sz="4" w:space="0" w:color="auto"/>
            </w:tcBorders>
            <w:shd w:val="clear" w:color="auto" w:fill="auto"/>
            <w:noWrap/>
            <w:vAlign w:val="center"/>
          </w:tcPr>
          <w:p w14:paraId="310B9EE1" w14:textId="77777777" w:rsidR="00F26CAB" w:rsidRPr="00F26CAB" w:rsidRDefault="00F26CAB" w:rsidP="00F26CAB">
            <w:pPr>
              <w:spacing w:after="120"/>
              <w:rPr>
                <w:rFonts w:ascii="Georgia" w:hAnsi="Georgia"/>
                <w:sz w:val="22"/>
                <w:szCs w:val="22"/>
              </w:rPr>
            </w:pPr>
            <w:r w:rsidRPr="00F26CAB">
              <w:rPr>
                <w:rFonts w:ascii="Georgia" w:hAnsi="Georgia"/>
                <w:sz w:val="22"/>
                <w:szCs w:val="22"/>
              </w:rPr>
              <w:t>2</w:t>
            </w:r>
          </w:p>
        </w:tc>
        <w:tc>
          <w:tcPr>
            <w:tcW w:w="990" w:type="dxa"/>
            <w:tcBorders>
              <w:left w:val="single" w:sz="4" w:space="0" w:color="auto"/>
              <w:right w:val="single" w:sz="4" w:space="0" w:color="auto"/>
            </w:tcBorders>
            <w:shd w:val="clear" w:color="auto" w:fill="auto"/>
            <w:noWrap/>
            <w:vAlign w:val="center"/>
          </w:tcPr>
          <w:p w14:paraId="25DAEE70"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w:t>
            </w:r>
          </w:p>
        </w:tc>
        <w:tc>
          <w:tcPr>
            <w:tcW w:w="1131" w:type="dxa"/>
            <w:tcBorders>
              <w:left w:val="single" w:sz="4" w:space="0" w:color="auto"/>
            </w:tcBorders>
            <w:shd w:val="clear" w:color="auto" w:fill="auto"/>
            <w:noWrap/>
            <w:vAlign w:val="center"/>
          </w:tcPr>
          <w:p w14:paraId="5AFA0A3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3</w:t>
            </w:r>
          </w:p>
        </w:tc>
      </w:tr>
      <w:tr w:rsidR="00F26CAB" w:rsidRPr="00F26CAB" w14:paraId="3FD4BFEE" w14:textId="77777777" w:rsidTr="00F26CAB">
        <w:trPr>
          <w:trHeight w:val="255"/>
        </w:trPr>
        <w:tc>
          <w:tcPr>
            <w:tcW w:w="5644" w:type="dxa"/>
            <w:tcBorders>
              <w:right w:val="single" w:sz="4" w:space="0" w:color="auto"/>
            </w:tcBorders>
            <w:shd w:val="clear" w:color="auto" w:fill="auto"/>
            <w:noWrap/>
            <w:vAlign w:val="center"/>
            <w:hideMark/>
          </w:tcPr>
          <w:p w14:paraId="117D78C2" w14:textId="77777777" w:rsidR="00F26CAB" w:rsidRPr="00F26CAB" w:rsidRDefault="00F26CAB" w:rsidP="0045294E">
            <w:pPr>
              <w:jc w:val="both"/>
              <w:rPr>
                <w:rFonts w:ascii="Georgia" w:hAnsi="Georgia"/>
                <w:b/>
                <w:sz w:val="22"/>
                <w:szCs w:val="22"/>
              </w:rPr>
            </w:pPr>
            <w:r w:rsidRPr="00F26CAB">
              <w:rPr>
                <w:rFonts w:ascii="Georgia" w:hAnsi="Georgia"/>
                <w:b/>
                <w:sz w:val="22"/>
                <w:szCs w:val="22"/>
              </w:rPr>
              <w:t>Unknown eligibility, non-interview (Category 3)</w:t>
            </w:r>
          </w:p>
        </w:tc>
        <w:tc>
          <w:tcPr>
            <w:tcW w:w="1360" w:type="dxa"/>
            <w:tcBorders>
              <w:left w:val="single" w:sz="4" w:space="0" w:color="auto"/>
              <w:right w:val="single" w:sz="4" w:space="0" w:color="auto"/>
            </w:tcBorders>
            <w:shd w:val="clear" w:color="auto" w:fill="auto"/>
            <w:noWrap/>
            <w:vAlign w:val="center"/>
          </w:tcPr>
          <w:p w14:paraId="158E5783" w14:textId="77777777" w:rsidR="00F26CAB" w:rsidRPr="00F26CAB" w:rsidRDefault="00F26CAB" w:rsidP="00F26CAB">
            <w:pPr>
              <w:spacing w:after="120"/>
              <w:rPr>
                <w:rFonts w:ascii="Georgia" w:hAnsi="Georgia"/>
                <w:b/>
                <w:sz w:val="22"/>
                <w:szCs w:val="22"/>
                <w:highlight w:val="green"/>
              </w:rPr>
            </w:pPr>
          </w:p>
        </w:tc>
        <w:tc>
          <w:tcPr>
            <w:tcW w:w="990" w:type="dxa"/>
            <w:tcBorders>
              <w:left w:val="single" w:sz="4" w:space="0" w:color="auto"/>
              <w:right w:val="single" w:sz="4" w:space="0" w:color="auto"/>
            </w:tcBorders>
            <w:shd w:val="clear" w:color="auto" w:fill="auto"/>
            <w:noWrap/>
            <w:vAlign w:val="center"/>
          </w:tcPr>
          <w:p w14:paraId="10BFF670" w14:textId="77777777" w:rsidR="00F26CAB" w:rsidRPr="00F26CAB" w:rsidRDefault="00F26CAB" w:rsidP="00F26CAB">
            <w:pPr>
              <w:spacing w:after="120"/>
              <w:rPr>
                <w:rFonts w:ascii="Georgia" w:hAnsi="Georgia"/>
                <w:sz w:val="22"/>
                <w:szCs w:val="22"/>
              </w:rPr>
            </w:pPr>
          </w:p>
        </w:tc>
        <w:tc>
          <w:tcPr>
            <w:tcW w:w="1131" w:type="dxa"/>
            <w:tcBorders>
              <w:left w:val="single" w:sz="4" w:space="0" w:color="auto"/>
            </w:tcBorders>
            <w:shd w:val="clear" w:color="auto" w:fill="auto"/>
            <w:noWrap/>
            <w:vAlign w:val="center"/>
          </w:tcPr>
          <w:p w14:paraId="2F5DE2DB" w14:textId="77777777" w:rsidR="00F26CAB" w:rsidRPr="00F26CAB" w:rsidRDefault="00F26CAB" w:rsidP="00F26CAB">
            <w:pPr>
              <w:spacing w:after="120"/>
              <w:rPr>
                <w:rFonts w:ascii="Georgia" w:hAnsi="Georgia"/>
                <w:sz w:val="22"/>
                <w:szCs w:val="22"/>
              </w:rPr>
            </w:pPr>
          </w:p>
        </w:tc>
      </w:tr>
      <w:tr w:rsidR="00F26CAB" w:rsidRPr="00F26CAB" w14:paraId="22788844" w14:textId="77777777" w:rsidTr="00F26CAB">
        <w:trPr>
          <w:trHeight w:val="255"/>
        </w:trPr>
        <w:tc>
          <w:tcPr>
            <w:tcW w:w="5644" w:type="dxa"/>
            <w:tcBorders>
              <w:right w:val="single" w:sz="4" w:space="0" w:color="auto"/>
            </w:tcBorders>
            <w:shd w:val="clear" w:color="auto" w:fill="auto"/>
            <w:noWrap/>
            <w:vAlign w:val="center"/>
            <w:hideMark/>
          </w:tcPr>
          <w:p w14:paraId="5FD3D52A" w14:textId="77777777" w:rsidR="00F26CAB" w:rsidRPr="00F26CAB" w:rsidRDefault="00F26CAB" w:rsidP="0045294E">
            <w:pPr>
              <w:jc w:val="both"/>
              <w:rPr>
                <w:rFonts w:ascii="Georgia" w:hAnsi="Georgia"/>
                <w:sz w:val="22"/>
                <w:szCs w:val="22"/>
              </w:rPr>
            </w:pPr>
            <w:r w:rsidRPr="00F26CAB">
              <w:rPr>
                <w:rFonts w:ascii="Georgia" w:hAnsi="Georgia"/>
                <w:sz w:val="22"/>
                <w:szCs w:val="22"/>
              </w:rPr>
              <w:t>Always busy</w:t>
            </w:r>
          </w:p>
        </w:tc>
        <w:tc>
          <w:tcPr>
            <w:tcW w:w="1360" w:type="dxa"/>
            <w:tcBorders>
              <w:left w:val="single" w:sz="4" w:space="0" w:color="auto"/>
              <w:right w:val="single" w:sz="4" w:space="0" w:color="auto"/>
            </w:tcBorders>
            <w:shd w:val="clear" w:color="auto" w:fill="auto"/>
            <w:noWrap/>
            <w:vAlign w:val="center"/>
          </w:tcPr>
          <w:p w14:paraId="5CA5A5F1" w14:textId="77777777" w:rsidR="00F26CAB" w:rsidRPr="00F26CAB" w:rsidRDefault="00F26CAB" w:rsidP="00F26CAB">
            <w:pPr>
              <w:spacing w:after="120"/>
              <w:rPr>
                <w:rFonts w:ascii="Georgia" w:hAnsi="Georgia"/>
                <w:sz w:val="22"/>
                <w:szCs w:val="22"/>
              </w:rPr>
            </w:pPr>
            <w:r w:rsidRPr="00F26CAB">
              <w:rPr>
                <w:rFonts w:ascii="Georgia" w:hAnsi="Georgia"/>
                <w:sz w:val="22"/>
                <w:szCs w:val="22"/>
              </w:rPr>
              <w:t>795</w:t>
            </w:r>
          </w:p>
        </w:tc>
        <w:tc>
          <w:tcPr>
            <w:tcW w:w="990" w:type="dxa"/>
            <w:tcBorders>
              <w:left w:val="single" w:sz="4" w:space="0" w:color="auto"/>
              <w:right w:val="single" w:sz="4" w:space="0" w:color="auto"/>
            </w:tcBorders>
            <w:shd w:val="clear" w:color="auto" w:fill="auto"/>
            <w:noWrap/>
            <w:vAlign w:val="center"/>
          </w:tcPr>
          <w:p w14:paraId="59DBE7CA"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167</w:t>
            </w:r>
          </w:p>
        </w:tc>
        <w:tc>
          <w:tcPr>
            <w:tcW w:w="1131" w:type="dxa"/>
            <w:tcBorders>
              <w:left w:val="single" w:sz="4" w:space="0" w:color="auto"/>
            </w:tcBorders>
            <w:shd w:val="clear" w:color="auto" w:fill="auto"/>
            <w:noWrap/>
            <w:vAlign w:val="center"/>
          </w:tcPr>
          <w:p w14:paraId="64581708" w14:textId="77777777" w:rsidR="00F26CAB" w:rsidRPr="00F26CAB" w:rsidRDefault="00F26CAB" w:rsidP="00F26CAB">
            <w:pPr>
              <w:spacing w:after="120"/>
              <w:rPr>
                <w:rFonts w:ascii="Georgia" w:hAnsi="Georgia"/>
                <w:sz w:val="22"/>
                <w:szCs w:val="22"/>
              </w:rPr>
            </w:pPr>
            <w:r w:rsidRPr="00F26CAB">
              <w:rPr>
                <w:rFonts w:ascii="Georgia" w:hAnsi="Georgia"/>
                <w:sz w:val="22"/>
                <w:szCs w:val="22"/>
              </w:rPr>
              <w:t>962</w:t>
            </w:r>
          </w:p>
        </w:tc>
      </w:tr>
      <w:tr w:rsidR="00F26CAB" w:rsidRPr="00F26CAB" w14:paraId="7333B239" w14:textId="77777777" w:rsidTr="00F26CAB">
        <w:trPr>
          <w:trHeight w:val="255"/>
        </w:trPr>
        <w:tc>
          <w:tcPr>
            <w:tcW w:w="5644" w:type="dxa"/>
            <w:tcBorders>
              <w:right w:val="single" w:sz="4" w:space="0" w:color="auto"/>
            </w:tcBorders>
            <w:shd w:val="clear" w:color="auto" w:fill="auto"/>
            <w:noWrap/>
            <w:vAlign w:val="center"/>
            <w:hideMark/>
          </w:tcPr>
          <w:p w14:paraId="051063EF" w14:textId="77777777" w:rsidR="00F26CAB" w:rsidRPr="00F26CAB" w:rsidRDefault="00F26CAB" w:rsidP="0045294E">
            <w:pPr>
              <w:jc w:val="both"/>
              <w:rPr>
                <w:rFonts w:ascii="Georgia" w:hAnsi="Georgia"/>
                <w:sz w:val="22"/>
                <w:szCs w:val="22"/>
              </w:rPr>
            </w:pPr>
            <w:r w:rsidRPr="00F26CAB">
              <w:rPr>
                <w:rFonts w:ascii="Georgia" w:hAnsi="Georgia"/>
                <w:sz w:val="22"/>
                <w:szCs w:val="22"/>
              </w:rPr>
              <w:t>No answer</w:t>
            </w:r>
          </w:p>
        </w:tc>
        <w:tc>
          <w:tcPr>
            <w:tcW w:w="1360" w:type="dxa"/>
            <w:tcBorders>
              <w:left w:val="single" w:sz="4" w:space="0" w:color="auto"/>
              <w:right w:val="single" w:sz="4" w:space="0" w:color="auto"/>
            </w:tcBorders>
            <w:shd w:val="clear" w:color="auto" w:fill="auto"/>
            <w:noWrap/>
            <w:vAlign w:val="center"/>
          </w:tcPr>
          <w:p w14:paraId="60D68963" w14:textId="77777777" w:rsidR="00F26CAB" w:rsidRPr="00F26CAB" w:rsidRDefault="00F26CAB" w:rsidP="00F26CAB">
            <w:pPr>
              <w:spacing w:after="120"/>
              <w:rPr>
                <w:rFonts w:ascii="Georgia" w:hAnsi="Georgia"/>
                <w:sz w:val="22"/>
                <w:szCs w:val="22"/>
              </w:rPr>
            </w:pPr>
            <w:r w:rsidRPr="00F26CAB">
              <w:rPr>
                <w:rFonts w:ascii="Georgia" w:hAnsi="Georgia"/>
                <w:sz w:val="22"/>
                <w:szCs w:val="22"/>
              </w:rPr>
              <w:t>7,626</w:t>
            </w:r>
          </w:p>
        </w:tc>
        <w:tc>
          <w:tcPr>
            <w:tcW w:w="990" w:type="dxa"/>
            <w:tcBorders>
              <w:left w:val="single" w:sz="4" w:space="0" w:color="auto"/>
              <w:right w:val="single" w:sz="4" w:space="0" w:color="auto"/>
            </w:tcBorders>
            <w:shd w:val="clear" w:color="auto" w:fill="auto"/>
            <w:noWrap/>
            <w:vAlign w:val="center"/>
          </w:tcPr>
          <w:p w14:paraId="21617255" w14:textId="77777777" w:rsidR="00F26CAB" w:rsidRPr="00F26CAB" w:rsidRDefault="00F26CAB" w:rsidP="00F26CAB">
            <w:pPr>
              <w:spacing w:after="120"/>
              <w:rPr>
                <w:rFonts w:ascii="Georgia" w:hAnsi="Georgia"/>
                <w:sz w:val="22"/>
                <w:szCs w:val="22"/>
              </w:rPr>
            </w:pPr>
            <w:r w:rsidRPr="00F26CAB">
              <w:rPr>
                <w:rFonts w:ascii="Georgia" w:hAnsi="Georgia"/>
                <w:sz w:val="22"/>
                <w:szCs w:val="22"/>
              </w:rPr>
              <w:t>4,711</w:t>
            </w:r>
          </w:p>
        </w:tc>
        <w:tc>
          <w:tcPr>
            <w:tcW w:w="1131" w:type="dxa"/>
            <w:tcBorders>
              <w:left w:val="single" w:sz="4" w:space="0" w:color="auto"/>
            </w:tcBorders>
            <w:shd w:val="clear" w:color="auto" w:fill="auto"/>
            <w:noWrap/>
            <w:vAlign w:val="center"/>
          </w:tcPr>
          <w:p w14:paraId="326BF8C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12,337</w:t>
            </w:r>
          </w:p>
        </w:tc>
      </w:tr>
      <w:tr w:rsidR="00F26CAB" w:rsidRPr="00F26CAB" w14:paraId="65415A0B" w14:textId="77777777" w:rsidTr="00F26CAB">
        <w:trPr>
          <w:trHeight w:val="255"/>
        </w:trPr>
        <w:tc>
          <w:tcPr>
            <w:tcW w:w="5644" w:type="dxa"/>
            <w:tcBorders>
              <w:right w:val="single" w:sz="4" w:space="0" w:color="auto"/>
            </w:tcBorders>
            <w:shd w:val="clear" w:color="auto" w:fill="auto"/>
            <w:noWrap/>
            <w:vAlign w:val="center"/>
            <w:hideMark/>
          </w:tcPr>
          <w:p w14:paraId="21491CEF" w14:textId="77777777" w:rsidR="00F26CAB" w:rsidRPr="00F26CAB" w:rsidRDefault="00F26CAB" w:rsidP="0045294E">
            <w:pPr>
              <w:jc w:val="both"/>
              <w:rPr>
                <w:rFonts w:ascii="Georgia" w:hAnsi="Georgia"/>
                <w:sz w:val="22"/>
                <w:szCs w:val="22"/>
              </w:rPr>
            </w:pPr>
            <w:r w:rsidRPr="00F26CAB">
              <w:rPr>
                <w:rFonts w:ascii="Georgia" w:hAnsi="Georgia"/>
                <w:sz w:val="22"/>
                <w:szCs w:val="22"/>
              </w:rPr>
              <w:t>Call blocking</w:t>
            </w:r>
          </w:p>
        </w:tc>
        <w:tc>
          <w:tcPr>
            <w:tcW w:w="1360" w:type="dxa"/>
            <w:tcBorders>
              <w:left w:val="single" w:sz="4" w:space="0" w:color="auto"/>
              <w:right w:val="single" w:sz="4" w:space="0" w:color="auto"/>
            </w:tcBorders>
            <w:shd w:val="clear" w:color="auto" w:fill="auto"/>
            <w:noWrap/>
            <w:vAlign w:val="center"/>
          </w:tcPr>
          <w:p w14:paraId="0CE7C9C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9</w:t>
            </w:r>
          </w:p>
        </w:tc>
        <w:tc>
          <w:tcPr>
            <w:tcW w:w="990" w:type="dxa"/>
            <w:tcBorders>
              <w:left w:val="single" w:sz="4" w:space="0" w:color="auto"/>
              <w:right w:val="single" w:sz="4" w:space="0" w:color="auto"/>
            </w:tcBorders>
            <w:shd w:val="clear" w:color="auto" w:fill="auto"/>
            <w:noWrap/>
            <w:vAlign w:val="center"/>
          </w:tcPr>
          <w:p w14:paraId="33349FAD" w14:textId="77777777" w:rsidR="00F26CAB" w:rsidRPr="00F26CAB" w:rsidRDefault="00F26CAB" w:rsidP="00F26CAB">
            <w:pPr>
              <w:spacing w:after="120"/>
              <w:rPr>
                <w:rFonts w:ascii="Georgia" w:hAnsi="Georgia"/>
                <w:sz w:val="22"/>
                <w:szCs w:val="22"/>
              </w:rPr>
            </w:pPr>
            <w:r w:rsidRPr="00F26CAB">
              <w:rPr>
                <w:rFonts w:ascii="Georgia" w:hAnsi="Georgia"/>
                <w:sz w:val="22"/>
                <w:szCs w:val="22"/>
              </w:rPr>
              <w:t>3</w:t>
            </w:r>
          </w:p>
        </w:tc>
        <w:tc>
          <w:tcPr>
            <w:tcW w:w="1131" w:type="dxa"/>
            <w:tcBorders>
              <w:left w:val="single" w:sz="4" w:space="0" w:color="auto"/>
            </w:tcBorders>
            <w:shd w:val="clear" w:color="auto" w:fill="auto"/>
            <w:noWrap/>
            <w:vAlign w:val="center"/>
          </w:tcPr>
          <w:p w14:paraId="04DE7529"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12</w:t>
            </w:r>
          </w:p>
        </w:tc>
      </w:tr>
      <w:tr w:rsidR="00F26CAB" w:rsidRPr="00F26CAB" w14:paraId="01AAAFFD" w14:textId="77777777" w:rsidTr="00F26CAB">
        <w:trPr>
          <w:trHeight w:val="255"/>
        </w:trPr>
        <w:tc>
          <w:tcPr>
            <w:tcW w:w="5644" w:type="dxa"/>
            <w:tcBorders>
              <w:right w:val="single" w:sz="4" w:space="0" w:color="auto"/>
            </w:tcBorders>
            <w:shd w:val="clear" w:color="auto" w:fill="auto"/>
            <w:noWrap/>
            <w:vAlign w:val="center"/>
            <w:hideMark/>
          </w:tcPr>
          <w:p w14:paraId="17284206" w14:textId="77777777" w:rsidR="00F26CAB" w:rsidRPr="00F26CAB" w:rsidRDefault="00F26CAB" w:rsidP="0045294E">
            <w:pPr>
              <w:jc w:val="both"/>
              <w:rPr>
                <w:rFonts w:ascii="Georgia" w:hAnsi="Georgia"/>
                <w:sz w:val="22"/>
                <w:szCs w:val="22"/>
              </w:rPr>
            </w:pPr>
            <w:r w:rsidRPr="00F26CAB">
              <w:rPr>
                <w:rFonts w:ascii="Georgia" w:hAnsi="Georgia"/>
                <w:sz w:val="22"/>
                <w:szCs w:val="22"/>
              </w:rPr>
              <w:t>Housing unit, unknown if eligible respondent</w:t>
            </w:r>
          </w:p>
        </w:tc>
        <w:tc>
          <w:tcPr>
            <w:tcW w:w="1360" w:type="dxa"/>
            <w:tcBorders>
              <w:left w:val="single" w:sz="4" w:space="0" w:color="auto"/>
              <w:right w:val="single" w:sz="4" w:space="0" w:color="auto"/>
            </w:tcBorders>
            <w:shd w:val="clear" w:color="auto" w:fill="auto"/>
            <w:noWrap/>
            <w:vAlign w:val="center"/>
          </w:tcPr>
          <w:p w14:paraId="7E79947A"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1,896</w:t>
            </w:r>
          </w:p>
        </w:tc>
        <w:tc>
          <w:tcPr>
            <w:tcW w:w="990" w:type="dxa"/>
            <w:tcBorders>
              <w:left w:val="single" w:sz="4" w:space="0" w:color="auto"/>
              <w:right w:val="single" w:sz="4" w:space="0" w:color="auto"/>
            </w:tcBorders>
            <w:shd w:val="clear" w:color="auto" w:fill="auto"/>
            <w:noWrap/>
            <w:vAlign w:val="center"/>
          </w:tcPr>
          <w:p w14:paraId="19420448" w14:textId="77777777" w:rsidR="00F26CAB" w:rsidRPr="00F26CAB" w:rsidRDefault="00F26CAB" w:rsidP="00F26CAB">
            <w:pPr>
              <w:spacing w:after="120"/>
              <w:rPr>
                <w:rFonts w:ascii="Georgia" w:hAnsi="Georgia"/>
                <w:sz w:val="22"/>
                <w:szCs w:val="22"/>
              </w:rPr>
            </w:pPr>
            <w:r w:rsidRPr="00F26CAB">
              <w:rPr>
                <w:rFonts w:ascii="Georgia" w:hAnsi="Georgia"/>
                <w:sz w:val="22"/>
                <w:szCs w:val="22"/>
              </w:rPr>
              <w:t>3,602</w:t>
            </w:r>
          </w:p>
        </w:tc>
        <w:tc>
          <w:tcPr>
            <w:tcW w:w="1131" w:type="dxa"/>
            <w:tcBorders>
              <w:left w:val="single" w:sz="4" w:space="0" w:color="auto"/>
            </w:tcBorders>
            <w:shd w:val="clear" w:color="auto" w:fill="auto"/>
            <w:noWrap/>
            <w:vAlign w:val="center"/>
          </w:tcPr>
          <w:p w14:paraId="14AB10A8" w14:textId="77777777" w:rsidR="00F26CAB" w:rsidRPr="00F26CAB" w:rsidRDefault="00F26CAB" w:rsidP="00F26CAB">
            <w:pPr>
              <w:spacing w:after="120"/>
              <w:rPr>
                <w:rFonts w:ascii="Georgia" w:hAnsi="Georgia"/>
                <w:sz w:val="22"/>
                <w:szCs w:val="22"/>
              </w:rPr>
            </w:pPr>
            <w:r w:rsidRPr="00F26CAB">
              <w:rPr>
                <w:rFonts w:ascii="Georgia" w:hAnsi="Georgia"/>
                <w:sz w:val="22"/>
                <w:szCs w:val="22"/>
              </w:rPr>
              <w:t>5,498</w:t>
            </w:r>
          </w:p>
        </w:tc>
      </w:tr>
      <w:tr w:rsidR="00F26CAB" w:rsidRPr="00F26CAB" w14:paraId="72381C41" w14:textId="77777777" w:rsidTr="00F26CAB">
        <w:trPr>
          <w:trHeight w:val="255"/>
        </w:trPr>
        <w:tc>
          <w:tcPr>
            <w:tcW w:w="5644" w:type="dxa"/>
            <w:tcBorders>
              <w:right w:val="single" w:sz="4" w:space="0" w:color="auto"/>
            </w:tcBorders>
            <w:shd w:val="clear" w:color="auto" w:fill="auto"/>
            <w:noWrap/>
            <w:vAlign w:val="center"/>
          </w:tcPr>
          <w:p w14:paraId="0C2E1DCF" w14:textId="77777777" w:rsidR="00F26CAB" w:rsidRPr="00F26CAB" w:rsidRDefault="00F26CAB" w:rsidP="0045294E">
            <w:pPr>
              <w:jc w:val="both"/>
              <w:rPr>
                <w:rFonts w:ascii="Georgia" w:hAnsi="Georgia"/>
                <w:sz w:val="22"/>
                <w:szCs w:val="22"/>
              </w:rPr>
            </w:pPr>
            <w:r w:rsidRPr="00F26CAB">
              <w:rPr>
                <w:rFonts w:ascii="Georgia" w:hAnsi="Georgia"/>
                <w:sz w:val="22"/>
                <w:szCs w:val="22"/>
              </w:rPr>
              <w:t>No screener completed</w:t>
            </w:r>
          </w:p>
        </w:tc>
        <w:tc>
          <w:tcPr>
            <w:tcW w:w="1360" w:type="dxa"/>
            <w:tcBorders>
              <w:left w:val="single" w:sz="4" w:space="0" w:color="auto"/>
              <w:right w:val="single" w:sz="4" w:space="0" w:color="auto"/>
            </w:tcBorders>
            <w:shd w:val="clear" w:color="auto" w:fill="auto"/>
            <w:noWrap/>
            <w:vAlign w:val="center"/>
          </w:tcPr>
          <w:p w14:paraId="603A37B6" w14:textId="77777777" w:rsidR="00F26CAB" w:rsidRPr="00F26CAB" w:rsidRDefault="00F26CAB" w:rsidP="00F26CAB">
            <w:pPr>
              <w:spacing w:after="120"/>
              <w:rPr>
                <w:rFonts w:ascii="Georgia" w:hAnsi="Georgia"/>
                <w:sz w:val="22"/>
                <w:szCs w:val="22"/>
              </w:rPr>
            </w:pPr>
            <w:r w:rsidRPr="00F26CAB">
              <w:rPr>
                <w:rFonts w:ascii="Georgia" w:hAnsi="Georgia"/>
                <w:sz w:val="22"/>
                <w:szCs w:val="22"/>
              </w:rPr>
              <w:t>82</w:t>
            </w:r>
          </w:p>
        </w:tc>
        <w:tc>
          <w:tcPr>
            <w:tcW w:w="990" w:type="dxa"/>
            <w:tcBorders>
              <w:left w:val="single" w:sz="4" w:space="0" w:color="auto"/>
              <w:right w:val="single" w:sz="4" w:space="0" w:color="auto"/>
            </w:tcBorders>
            <w:shd w:val="clear" w:color="auto" w:fill="auto"/>
            <w:noWrap/>
            <w:vAlign w:val="center"/>
          </w:tcPr>
          <w:p w14:paraId="347823B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55</w:t>
            </w:r>
          </w:p>
        </w:tc>
        <w:tc>
          <w:tcPr>
            <w:tcW w:w="1131" w:type="dxa"/>
            <w:tcBorders>
              <w:left w:val="single" w:sz="4" w:space="0" w:color="auto"/>
            </w:tcBorders>
            <w:shd w:val="clear" w:color="auto" w:fill="auto"/>
            <w:noWrap/>
            <w:vAlign w:val="center"/>
          </w:tcPr>
          <w:p w14:paraId="7FFEEF8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137</w:t>
            </w:r>
          </w:p>
        </w:tc>
      </w:tr>
      <w:tr w:rsidR="00F26CAB" w:rsidRPr="00F26CAB" w14:paraId="5510B1AA" w14:textId="77777777" w:rsidTr="00F26CAB">
        <w:trPr>
          <w:trHeight w:val="255"/>
        </w:trPr>
        <w:tc>
          <w:tcPr>
            <w:tcW w:w="5644" w:type="dxa"/>
            <w:tcBorders>
              <w:right w:val="single" w:sz="4" w:space="0" w:color="auto"/>
            </w:tcBorders>
            <w:shd w:val="clear" w:color="auto" w:fill="auto"/>
            <w:noWrap/>
            <w:vAlign w:val="center"/>
            <w:hideMark/>
          </w:tcPr>
          <w:p w14:paraId="6DA0E086" w14:textId="77777777" w:rsidR="00F26CAB" w:rsidRPr="00F26CAB" w:rsidRDefault="00F26CAB" w:rsidP="0045294E">
            <w:pPr>
              <w:jc w:val="both"/>
              <w:rPr>
                <w:rFonts w:ascii="Georgia" w:hAnsi="Georgia"/>
                <w:b/>
                <w:sz w:val="22"/>
                <w:szCs w:val="22"/>
              </w:rPr>
            </w:pPr>
            <w:r w:rsidRPr="00F26CAB">
              <w:rPr>
                <w:rFonts w:ascii="Georgia" w:hAnsi="Georgia"/>
                <w:b/>
                <w:sz w:val="22"/>
                <w:szCs w:val="22"/>
              </w:rPr>
              <w:t>Not eligible (Category 4)</w:t>
            </w:r>
          </w:p>
        </w:tc>
        <w:tc>
          <w:tcPr>
            <w:tcW w:w="1360" w:type="dxa"/>
            <w:tcBorders>
              <w:left w:val="single" w:sz="4" w:space="0" w:color="auto"/>
              <w:right w:val="single" w:sz="4" w:space="0" w:color="auto"/>
            </w:tcBorders>
            <w:shd w:val="clear" w:color="auto" w:fill="auto"/>
            <w:noWrap/>
            <w:vAlign w:val="center"/>
          </w:tcPr>
          <w:p w14:paraId="4FD258B5" w14:textId="77777777" w:rsidR="00F26CAB" w:rsidRPr="00F26CAB" w:rsidRDefault="00F26CAB" w:rsidP="00F26CAB">
            <w:pPr>
              <w:spacing w:after="120"/>
              <w:rPr>
                <w:rFonts w:ascii="Georgia" w:hAnsi="Georgia"/>
                <w:sz w:val="22"/>
                <w:szCs w:val="22"/>
              </w:rPr>
            </w:pPr>
          </w:p>
        </w:tc>
        <w:tc>
          <w:tcPr>
            <w:tcW w:w="990" w:type="dxa"/>
            <w:tcBorders>
              <w:left w:val="single" w:sz="4" w:space="0" w:color="auto"/>
              <w:right w:val="single" w:sz="4" w:space="0" w:color="auto"/>
            </w:tcBorders>
            <w:shd w:val="clear" w:color="auto" w:fill="auto"/>
            <w:noWrap/>
            <w:vAlign w:val="center"/>
          </w:tcPr>
          <w:p w14:paraId="53A20479" w14:textId="77777777" w:rsidR="00F26CAB" w:rsidRPr="00F26CAB" w:rsidRDefault="00F26CAB" w:rsidP="00F26CAB">
            <w:pPr>
              <w:spacing w:after="120"/>
              <w:rPr>
                <w:rFonts w:ascii="Georgia" w:hAnsi="Georgia"/>
                <w:sz w:val="22"/>
                <w:szCs w:val="22"/>
              </w:rPr>
            </w:pPr>
          </w:p>
        </w:tc>
        <w:tc>
          <w:tcPr>
            <w:tcW w:w="1131" w:type="dxa"/>
            <w:tcBorders>
              <w:left w:val="single" w:sz="4" w:space="0" w:color="auto"/>
            </w:tcBorders>
            <w:shd w:val="clear" w:color="auto" w:fill="auto"/>
            <w:noWrap/>
            <w:vAlign w:val="center"/>
          </w:tcPr>
          <w:p w14:paraId="0992854E" w14:textId="77777777" w:rsidR="00F26CAB" w:rsidRPr="00F26CAB" w:rsidRDefault="00F26CAB" w:rsidP="00F26CAB">
            <w:pPr>
              <w:spacing w:after="120"/>
              <w:rPr>
                <w:rFonts w:ascii="Georgia" w:hAnsi="Georgia"/>
                <w:sz w:val="22"/>
                <w:szCs w:val="22"/>
              </w:rPr>
            </w:pPr>
          </w:p>
        </w:tc>
      </w:tr>
      <w:tr w:rsidR="00F26CAB" w:rsidRPr="00F26CAB" w14:paraId="257B8964" w14:textId="77777777" w:rsidTr="00F26CAB">
        <w:trPr>
          <w:trHeight w:val="255"/>
        </w:trPr>
        <w:tc>
          <w:tcPr>
            <w:tcW w:w="5644" w:type="dxa"/>
            <w:tcBorders>
              <w:right w:val="single" w:sz="4" w:space="0" w:color="auto"/>
            </w:tcBorders>
            <w:shd w:val="clear" w:color="auto" w:fill="auto"/>
            <w:noWrap/>
            <w:vAlign w:val="center"/>
            <w:hideMark/>
          </w:tcPr>
          <w:p w14:paraId="7C7CA6AA" w14:textId="77777777" w:rsidR="00F26CAB" w:rsidRPr="00F26CAB" w:rsidRDefault="00F26CAB" w:rsidP="0045294E">
            <w:pPr>
              <w:jc w:val="both"/>
              <w:rPr>
                <w:rFonts w:ascii="Georgia" w:hAnsi="Georgia"/>
                <w:sz w:val="22"/>
                <w:szCs w:val="22"/>
              </w:rPr>
            </w:pPr>
            <w:r w:rsidRPr="00F26CAB">
              <w:rPr>
                <w:rFonts w:ascii="Georgia" w:hAnsi="Georgia"/>
                <w:sz w:val="22"/>
                <w:szCs w:val="22"/>
              </w:rPr>
              <w:t>Fax/data line</w:t>
            </w:r>
          </w:p>
        </w:tc>
        <w:tc>
          <w:tcPr>
            <w:tcW w:w="1360" w:type="dxa"/>
            <w:tcBorders>
              <w:left w:val="single" w:sz="4" w:space="0" w:color="auto"/>
              <w:right w:val="single" w:sz="4" w:space="0" w:color="auto"/>
            </w:tcBorders>
            <w:shd w:val="clear" w:color="auto" w:fill="auto"/>
            <w:noWrap/>
            <w:vAlign w:val="center"/>
          </w:tcPr>
          <w:p w14:paraId="5512B4C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1,188</w:t>
            </w:r>
          </w:p>
        </w:tc>
        <w:tc>
          <w:tcPr>
            <w:tcW w:w="990" w:type="dxa"/>
            <w:tcBorders>
              <w:left w:val="single" w:sz="4" w:space="0" w:color="auto"/>
              <w:right w:val="single" w:sz="4" w:space="0" w:color="auto"/>
            </w:tcBorders>
            <w:shd w:val="clear" w:color="auto" w:fill="auto"/>
            <w:noWrap/>
            <w:vAlign w:val="center"/>
          </w:tcPr>
          <w:p w14:paraId="49AE1B39" w14:textId="77777777" w:rsidR="00F26CAB" w:rsidRPr="00F26CAB" w:rsidRDefault="00F26CAB" w:rsidP="00F26CAB">
            <w:pPr>
              <w:spacing w:after="120"/>
              <w:rPr>
                <w:rFonts w:ascii="Georgia" w:hAnsi="Georgia"/>
                <w:sz w:val="22"/>
                <w:szCs w:val="22"/>
              </w:rPr>
            </w:pPr>
            <w:r w:rsidRPr="00F26CAB">
              <w:rPr>
                <w:rFonts w:ascii="Georgia" w:hAnsi="Georgia"/>
                <w:sz w:val="22"/>
                <w:szCs w:val="22"/>
              </w:rPr>
              <w:t>322</w:t>
            </w:r>
          </w:p>
        </w:tc>
        <w:tc>
          <w:tcPr>
            <w:tcW w:w="1131" w:type="dxa"/>
            <w:tcBorders>
              <w:left w:val="single" w:sz="4" w:space="0" w:color="auto"/>
            </w:tcBorders>
            <w:shd w:val="clear" w:color="auto" w:fill="auto"/>
            <w:noWrap/>
            <w:vAlign w:val="center"/>
          </w:tcPr>
          <w:p w14:paraId="375726E2"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1,510</w:t>
            </w:r>
          </w:p>
        </w:tc>
      </w:tr>
      <w:tr w:rsidR="00F26CAB" w:rsidRPr="00F26CAB" w14:paraId="0441F6D1" w14:textId="77777777" w:rsidTr="00F26CAB">
        <w:trPr>
          <w:trHeight w:val="255"/>
        </w:trPr>
        <w:tc>
          <w:tcPr>
            <w:tcW w:w="5644" w:type="dxa"/>
            <w:tcBorders>
              <w:right w:val="single" w:sz="4" w:space="0" w:color="auto"/>
            </w:tcBorders>
            <w:shd w:val="clear" w:color="auto" w:fill="auto"/>
            <w:noWrap/>
            <w:vAlign w:val="center"/>
            <w:hideMark/>
          </w:tcPr>
          <w:p w14:paraId="0F527A47" w14:textId="77777777" w:rsidR="00F26CAB" w:rsidRPr="00F26CAB" w:rsidRDefault="00F26CAB" w:rsidP="0045294E">
            <w:pPr>
              <w:jc w:val="both"/>
              <w:rPr>
                <w:rFonts w:ascii="Georgia" w:hAnsi="Georgia"/>
                <w:sz w:val="22"/>
                <w:szCs w:val="22"/>
              </w:rPr>
            </w:pPr>
            <w:r w:rsidRPr="00F26CAB">
              <w:rPr>
                <w:rFonts w:ascii="Georgia" w:hAnsi="Georgia"/>
                <w:sz w:val="22"/>
                <w:szCs w:val="22"/>
              </w:rPr>
              <w:t>Non-working number</w:t>
            </w:r>
          </w:p>
        </w:tc>
        <w:tc>
          <w:tcPr>
            <w:tcW w:w="1360" w:type="dxa"/>
            <w:tcBorders>
              <w:left w:val="single" w:sz="4" w:space="0" w:color="auto"/>
              <w:right w:val="single" w:sz="4" w:space="0" w:color="auto"/>
            </w:tcBorders>
            <w:shd w:val="clear" w:color="auto" w:fill="auto"/>
            <w:noWrap/>
            <w:vAlign w:val="center"/>
          </w:tcPr>
          <w:p w14:paraId="6A29AB11" w14:textId="77777777" w:rsidR="00F26CAB" w:rsidRPr="00F26CAB" w:rsidRDefault="00F26CAB" w:rsidP="00F26CAB">
            <w:pPr>
              <w:spacing w:after="120"/>
              <w:rPr>
                <w:rFonts w:ascii="Georgia" w:hAnsi="Georgia"/>
                <w:sz w:val="22"/>
                <w:szCs w:val="22"/>
              </w:rPr>
            </w:pPr>
            <w:r w:rsidRPr="00F26CAB">
              <w:rPr>
                <w:rFonts w:ascii="Georgia" w:hAnsi="Georgia"/>
                <w:sz w:val="22"/>
                <w:szCs w:val="22"/>
              </w:rPr>
              <w:t>20,994</w:t>
            </w:r>
          </w:p>
        </w:tc>
        <w:tc>
          <w:tcPr>
            <w:tcW w:w="990" w:type="dxa"/>
            <w:tcBorders>
              <w:left w:val="single" w:sz="4" w:space="0" w:color="auto"/>
              <w:right w:val="single" w:sz="4" w:space="0" w:color="auto"/>
            </w:tcBorders>
            <w:shd w:val="clear" w:color="auto" w:fill="auto"/>
            <w:noWrap/>
            <w:vAlign w:val="center"/>
          </w:tcPr>
          <w:p w14:paraId="5B948AA2" w14:textId="77777777" w:rsidR="00F26CAB" w:rsidRPr="00F26CAB" w:rsidRDefault="00F26CAB" w:rsidP="00F26CAB">
            <w:pPr>
              <w:spacing w:after="120"/>
              <w:rPr>
                <w:rFonts w:ascii="Georgia" w:hAnsi="Georgia"/>
                <w:sz w:val="22"/>
                <w:szCs w:val="22"/>
              </w:rPr>
            </w:pPr>
            <w:r w:rsidRPr="00F26CAB">
              <w:rPr>
                <w:rFonts w:ascii="Georgia" w:hAnsi="Georgia"/>
                <w:sz w:val="22"/>
                <w:szCs w:val="22"/>
              </w:rPr>
              <w:t>5,328</w:t>
            </w:r>
          </w:p>
        </w:tc>
        <w:tc>
          <w:tcPr>
            <w:tcW w:w="1131" w:type="dxa"/>
            <w:tcBorders>
              <w:left w:val="single" w:sz="4" w:space="0" w:color="auto"/>
            </w:tcBorders>
            <w:shd w:val="clear" w:color="auto" w:fill="auto"/>
            <w:noWrap/>
            <w:vAlign w:val="center"/>
          </w:tcPr>
          <w:p w14:paraId="6C97526C" w14:textId="77777777" w:rsidR="00F26CAB" w:rsidRPr="00F26CAB" w:rsidRDefault="00F26CAB" w:rsidP="00F26CAB">
            <w:pPr>
              <w:spacing w:after="120"/>
              <w:rPr>
                <w:rFonts w:ascii="Georgia" w:hAnsi="Georgia"/>
                <w:sz w:val="22"/>
                <w:szCs w:val="22"/>
              </w:rPr>
            </w:pPr>
            <w:r w:rsidRPr="00F26CAB">
              <w:rPr>
                <w:rFonts w:ascii="Georgia" w:hAnsi="Georgia"/>
                <w:sz w:val="22"/>
                <w:szCs w:val="22"/>
              </w:rPr>
              <w:t>26,322</w:t>
            </w:r>
          </w:p>
        </w:tc>
      </w:tr>
      <w:tr w:rsidR="00F26CAB" w:rsidRPr="00F26CAB" w14:paraId="324FCFC0" w14:textId="77777777" w:rsidTr="00F26CAB">
        <w:trPr>
          <w:trHeight w:val="255"/>
        </w:trPr>
        <w:tc>
          <w:tcPr>
            <w:tcW w:w="5644" w:type="dxa"/>
            <w:tcBorders>
              <w:right w:val="single" w:sz="4" w:space="0" w:color="auto"/>
            </w:tcBorders>
            <w:shd w:val="clear" w:color="auto" w:fill="auto"/>
            <w:noWrap/>
            <w:vAlign w:val="center"/>
            <w:hideMark/>
          </w:tcPr>
          <w:p w14:paraId="71A673E2" w14:textId="77777777" w:rsidR="00F26CAB" w:rsidRPr="00F26CAB" w:rsidRDefault="00F26CAB" w:rsidP="0045294E">
            <w:pPr>
              <w:jc w:val="both"/>
              <w:rPr>
                <w:rFonts w:ascii="Georgia" w:hAnsi="Georgia"/>
                <w:sz w:val="22"/>
                <w:szCs w:val="22"/>
              </w:rPr>
            </w:pPr>
            <w:r w:rsidRPr="00F26CAB">
              <w:rPr>
                <w:rFonts w:ascii="Georgia" w:hAnsi="Georgia"/>
                <w:sz w:val="22"/>
                <w:szCs w:val="22"/>
              </w:rPr>
              <w:t>Business, government office, other organizations</w:t>
            </w:r>
          </w:p>
        </w:tc>
        <w:tc>
          <w:tcPr>
            <w:tcW w:w="1360" w:type="dxa"/>
            <w:tcBorders>
              <w:left w:val="single" w:sz="4" w:space="0" w:color="auto"/>
              <w:right w:val="single" w:sz="4" w:space="0" w:color="auto"/>
            </w:tcBorders>
            <w:shd w:val="clear" w:color="auto" w:fill="auto"/>
            <w:noWrap/>
            <w:vAlign w:val="center"/>
          </w:tcPr>
          <w:p w14:paraId="19B89BA4" w14:textId="77777777" w:rsidR="00F26CAB" w:rsidRPr="00F26CAB" w:rsidRDefault="00F26CAB" w:rsidP="00F26CAB">
            <w:pPr>
              <w:spacing w:after="120"/>
              <w:rPr>
                <w:rFonts w:ascii="Georgia" w:hAnsi="Georgia"/>
                <w:sz w:val="22"/>
                <w:szCs w:val="22"/>
              </w:rPr>
            </w:pPr>
            <w:r w:rsidRPr="00F26CAB">
              <w:rPr>
                <w:rFonts w:ascii="Georgia" w:hAnsi="Georgia"/>
                <w:sz w:val="22"/>
                <w:szCs w:val="22"/>
              </w:rPr>
              <w:t>3,633</w:t>
            </w:r>
          </w:p>
        </w:tc>
        <w:tc>
          <w:tcPr>
            <w:tcW w:w="990" w:type="dxa"/>
            <w:tcBorders>
              <w:left w:val="single" w:sz="4" w:space="0" w:color="auto"/>
              <w:right w:val="single" w:sz="4" w:space="0" w:color="auto"/>
            </w:tcBorders>
            <w:shd w:val="clear" w:color="auto" w:fill="auto"/>
            <w:noWrap/>
            <w:vAlign w:val="center"/>
          </w:tcPr>
          <w:p w14:paraId="5A37A3D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238</w:t>
            </w:r>
          </w:p>
        </w:tc>
        <w:tc>
          <w:tcPr>
            <w:tcW w:w="1131" w:type="dxa"/>
            <w:tcBorders>
              <w:left w:val="single" w:sz="4" w:space="0" w:color="auto"/>
            </w:tcBorders>
            <w:shd w:val="clear" w:color="auto" w:fill="auto"/>
            <w:noWrap/>
            <w:vAlign w:val="center"/>
          </w:tcPr>
          <w:p w14:paraId="239550F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3,871</w:t>
            </w:r>
          </w:p>
        </w:tc>
      </w:tr>
      <w:tr w:rsidR="00F26CAB" w:rsidRPr="00F26CAB" w14:paraId="201223DF" w14:textId="77777777" w:rsidTr="00F26CAB">
        <w:trPr>
          <w:trHeight w:val="255"/>
        </w:trPr>
        <w:tc>
          <w:tcPr>
            <w:tcW w:w="5644" w:type="dxa"/>
            <w:tcBorders>
              <w:right w:val="single" w:sz="4" w:space="0" w:color="auto"/>
            </w:tcBorders>
            <w:shd w:val="clear" w:color="auto" w:fill="auto"/>
            <w:noWrap/>
            <w:vAlign w:val="center"/>
            <w:hideMark/>
          </w:tcPr>
          <w:p w14:paraId="3AE1BF2F" w14:textId="77777777" w:rsidR="00F26CAB" w:rsidRPr="00F26CAB" w:rsidRDefault="00F26CAB" w:rsidP="0045294E">
            <w:pPr>
              <w:jc w:val="both"/>
              <w:rPr>
                <w:rFonts w:ascii="Georgia" w:hAnsi="Georgia"/>
                <w:sz w:val="22"/>
                <w:szCs w:val="22"/>
              </w:rPr>
            </w:pPr>
            <w:r w:rsidRPr="00F26CAB">
              <w:rPr>
                <w:rFonts w:ascii="Georgia" w:hAnsi="Georgia"/>
                <w:sz w:val="22"/>
                <w:szCs w:val="22"/>
              </w:rPr>
              <w:t>No eligible respondent</w:t>
            </w:r>
          </w:p>
        </w:tc>
        <w:tc>
          <w:tcPr>
            <w:tcW w:w="1360" w:type="dxa"/>
            <w:tcBorders>
              <w:left w:val="single" w:sz="4" w:space="0" w:color="auto"/>
              <w:right w:val="single" w:sz="4" w:space="0" w:color="auto"/>
            </w:tcBorders>
            <w:shd w:val="clear" w:color="auto" w:fill="auto"/>
            <w:noWrap/>
            <w:vAlign w:val="center"/>
          </w:tcPr>
          <w:p w14:paraId="01703E07"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1,519</w:t>
            </w:r>
          </w:p>
        </w:tc>
        <w:tc>
          <w:tcPr>
            <w:tcW w:w="990" w:type="dxa"/>
            <w:tcBorders>
              <w:left w:val="single" w:sz="4" w:space="0" w:color="auto"/>
              <w:right w:val="single" w:sz="4" w:space="0" w:color="auto"/>
            </w:tcBorders>
            <w:shd w:val="clear" w:color="auto" w:fill="auto"/>
            <w:noWrap/>
            <w:vAlign w:val="center"/>
          </w:tcPr>
          <w:p w14:paraId="4A083EC0"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1,796</w:t>
            </w:r>
          </w:p>
        </w:tc>
        <w:tc>
          <w:tcPr>
            <w:tcW w:w="1131" w:type="dxa"/>
            <w:tcBorders>
              <w:left w:val="single" w:sz="4" w:space="0" w:color="auto"/>
            </w:tcBorders>
            <w:shd w:val="clear" w:color="auto" w:fill="auto"/>
            <w:noWrap/>
            <w:vAlign w:val="center"/>
          </w:tcPr>
          <w:p w14:paraId="395C2C09" w14:textId="77777777" w:rsidR="00F26CAB" w:rsidRPr="00F26CAB" w:rsidRDefault="00F26CAB" w:rsidP="00F26CAB">
            <w:pPr>
              <w:spacing w:after="120"/>
              <w:rPr>
                <w:rFonts w:ascii="Georgia" w:hAnsi="Georgia"/>
                <w:sz w:val="22"/>
                <w:szCs w:val="22"/>
              </w:rPr>
            </w:pPr>
            <w:r w:rsidRPr="00F26CAB">
              <w:rPr>
                <w:rFonts w:ascii="Georgia" w:hAnsi="Georgia"/>
                <w:sz w:val="22"/>
                <w:szCs w:val="22"/>
              </w:rPr>
              <w:t>3,315</w:t>
            </w:r>
          </w:p>
        </w:tc>
      </w:tr>
      <w:tr w:rsidR="00F26CAB" w:rsidRPr="00F26CAB" w14:paraId="0C2D57DB" w14:textId="77777777" w:rsidTr="00F26CAB">
        <w:trPr>
          <w:trHeight w:val="255"/>
        </w:trPr>
        <w:tc>
          <w:tcPr>
            <w:tcW w:w="5644" w:type="dxa"/>
            <w:tcBorders>
              <w:right w:val="single" w:sz="4" w:space="0" w:color="auto"/>
            </w:tcBorders>
            <w:shd w:val="clear" w:color="auto" w:fill="auto"/>
            <w:noWrap/>
            <w:vAlign w:val="center"/>
            <w:hideMark/>
          </w:tcPr>
          <w:p w14:paraId="72F6EA3D" w14:textId="77777777" w:rsidR="00F26CAB" w:rsidRPr="00F26CAB" w:rsidRDefault="00F26CAB" w:rsidP="0045294E">
            <w:pPr>
              <w:jc w:val="both"/>
              <w:rPr>
                <w:rFonts w:ascii="Georgia" w:hAnsi="Georgia"/>
                <w:sz w:val="22"/>
                <w:szCs w:val="22"/>
              </w:rPr>
            </w:pPr>
            <w:r w:rsidRPr="00F26CAB">
              <w:rPr>
                <w:rFonts w:ascii="Georgia" w:hAnsi="Georgia"/>
                <w:sz w:val="22"/>
                <w:szCs w:val="22"/>
              </w:rPr>
              <w:t>Total phone numbers used</w:t>
            </w:r>
          </w:p>
        </w:tc>
        <w:tc>
          <w:tcPr>
            <w:tcW w:w="1360" w:type="dxa"/>
            <w:tcBorders>
              <w:left w:val="single" w:sz="4" w:space="0" w:color="auto"/>
              <w:right w:val="single" w:sz="4" w:space="0" w:color="auto"/>
            </w:tcBorders>
            <w:shd w:val="clear" w:color="auto" w:fill="auto"/>
            <w:noWrap/>
            <w:vAlign w:val="center"/>
          </w:tcPr>
          <w:p w14:paraId="05852A43" w14:textId="77777777" w:rsidR="00F26CAB" w:rsidRPr="00F26CAB" w:rsidRDefault="00F26CAB" w:rsidP="00F26CAB">
            <w:pPr>
              <w:spacing w:after="120"/>
              <w:rPr>
                <w:rFonts w:ascii="Georgia" w:hAnsi="Georgia"/>
                <w:sz w:val="22"/>
                <w:szCs w:val="22"/>
              </w:rPr>
            </w:pPr>
            <w:r w:rsidRPr="00F26CAB">
              <w:rPr>
                <w:rFonts w:ascii="Georgia" w:hAnsi="Georgia"/>
                <w:sz w:val="22"/>
                <w:szCs w:val="22"/>
              </w:rPr>
              <w:t>38,429</w:t>
            </w:r>
          </w:p>
        </w:tc>
        <w:tc>
          <w:tcPr>
            <w:tcW w:w="990" w:type="dxa"/>
            <w:tcBorders>
              <w:left w:val="single" w:sz="4" w:space="0" w:color="auto"/>
              <w:right w:val="single" w:sz="4" w:space="0" w:color="auto"/>
            </w:tcBorders>
            <w:shd w:val="clear" w:color="auto" w:fill="auto"/>
            <w:noWrap/>
            <w:vAlign w:val="center"/>
          </w:tcPr>
          <w:p w14:paraId="60B308CE" w14:textId="77777777" w:rsidR="00F26CAB" w:rsidRPr="00F26CAB" w:rsidRDefault="00F26CAB" w:rsidP="00F26CAB">
            <w:pPr>
              <w:spacing w:after="120"/>
              <w:rPr>
                <w:rFonts w:ascii="Georgia" w:hAnsi="Georgia"/>
                <w:sz w:val="22"/>
                <w:szCs w:val="22"/>
              </w:rPr>
            </w:pPr>
            <w:r w:rsidRPr="00F26CAB">
              <w:rPr>
                <w:rFonts w:ascii="Georgia" w:hAnsi="Georgia"/>
                <w:sz w:val="22"/>
                <w:szCs w:val="22"/>
              </w:rPr>
              <w:t>17,027</w:t>
            </w:r>
          </w:p>
        </w:tc>
        <w:tc>
          <w:tcPr>
            <w:tcW w:w="1131" w:type="dxa"/>
            <w:tcBorders>
              <w:left w:val="single" w:sz="4" w:space="0" w:color="auto"/>
            </w:tcBorders>
            <w:shd w:val="clear" w:color="auto" w:fill="auto"/>
            <w:noWrap/>
            <w:vAlign w:val="center"/>
          </w:tcPr>
          <w:p w14:paraId="4F65B714" w14:textId="77777777" w:rsidR="00F26CAB" w:rsidRPr="00F26CAB" w:rsidRDefault="00F26CAB" w:rsidP="00F26CAB">
            <w:pPr>
              <w:spacing w:after="120"/>
              <w:rPr>
                <w:rFonts w:ascii="Georgia" w:hAnsi="Georgia"/>
                <w:sz w:val="22"/>
                <w:szCs w:val="22"/>
              </w:rPr>
            </w:pPr>
            <w:r w:rsidRPr="00F26CAB">
              <w:rPr>
                <w:rFonts w:ascii="Georgia" w:hAnsi="Georgia"/>
                <w:sz w:val="22"/>
                <w:szCs w:val="22"/>
              </w:rPr>
              <w:t>55,456</w:t>
            </w:r>
          </w:p>
        </w:tc>
      </w:tr>
    </w:tbl>
    <w:p w14:paraId="42901B04" w14:textId="77777777" w:rsidR="007E317D" w:rsidRPr="00F26CAB" w:rsidRDefault="007E317D" w:rsidP="004F7711">
      <w:pPr>
        <w:rPr>
          <w:rFonts w:ascii="Georgia" w:hAnsi="Georgia" w:cs="Calibri"/>
          <w:sz w:val="22"/>
          <w:szCs w:val="22"/>
        </w:rPr>
      </w:pPr>
    </w:p>
    <w:sectPr w:rsidR="007E317D" w:rsidRPr="00F26CAB" w:rsidSect="00D819D9">
      <w:headerReference w:type="default" r:id="rId8"/>
      <w:footerReference w:type="default" r:id="rId9"/>
      <w:head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AAB69A" w14:textId="77777777" w:rsidR="00410B40" w:rsidRDefault="00410B40">
      <w:r>
        <w:separator/>
      </w:r>
    </w:p>
  </w:endnote>
  <w:endnote w:type="continuationSeparator" w:id="0">
    <w:p w14:paraId="1A0B5373" w14:textId="77777777" w:rsidR="00410B40" w:rsidRDefault="00410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21F4B" w14:textId="77777777" w:rsidR="00410B40" w:rsidRDefault="00410B40" w:rsidP="00D819D9">
    <w:pPr>
      <w:pStyle w:val="Footer"/>
      <w:tabs>
        <w:tab w:val="clear" w:pos="4320"/>
        <w:tab w:val="clear" w:pos="8640"/>
        <w:tab w:val="left" w:pos="245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9339C" w14:textId="77777777" w:rsidR="00410B40" w:rsidRDefault="00410B40">
      <w:r>
        <w:separator/>
      </w:r>
    </w:p>
  </w:footnote>
  <w:footnote w:type="continuationSeparator" w:id="0">
    <w:p w14:paraId="3276E631" w14:textId="77777777" w:rsidR="00410B40" w:rsidRDefault="00410B40">
      <w:r>
        <w:continuationSeparator/>
      </w:r>
    </w:p>
  </w:footnote>
  <w:footnote w:id="1">
    <w:p w14:paraId="08198EAC" w14:textId="77777777" w:rsidR="00410B40" w:rsidRPr="007E2376" w:rsidRDefault="00410B40">
      <w:pPr>
        <w:pStyle w:val="FootnoteText"/>
        <w:rPr>
          <w:rFonts w:ascii="Times New Roman" w:hAnsi="Times New Roman" w:cs="Times New Roman"/>
        </w:rPr>
      </w:pPr>
      <w:r w:rsidRPr="007E2376">
        <w:rPr>
          <w:rStyle w:val="FootnoteReference"/>
          <w:rFonts w:ascii="Times New Roman" w:hAnsi="Times New Roman" w:cs="Times New Roman"/>
        </w:rPr>
        <w:footnoteRef/>
      </w:r>
      <w:r w:rsidRPr="007E2376">
        <w:rPr>
          <w:rFonts w:ascii="Times New Roman" w:hAnsi="Times New Roman" w:cs="Times New Roman"/>
        </w:rPr>
        <w:t xml:space="preserve"> </w:t>
      </w:r>
      <w:r w:rsidRPr="00385FF7">
        <w:rPr>
          <w:rFonts w:ascii="Verdana" w:hAnsi="Verdana" w:cs="Times New Roman"/>
          <w:sz w:val="14"/>
          <w:szCs w:val="14"/>
        </w:rPr>
        <w:t xml:space="preserve">In these tables, a cell with a ‘—‘ indicates that no respondents fell into that category, while a cell with a ‘*” indicates that less than .5% of cases fell into that category; ‘Native born’ includes Puerto Ricans, and ‘Foreign born’ excludes Puerto </w:t>
      </w:r>
      <w:proofErr w:type="spellStart"/>
      <w:r w:rsidRPr="00385FF7">
        <w:rPr>
          <w:rFonts w:ascii="Verdana" w:hAnsi="Verdana" w:cs="Times New Roman"/>
          <w:sz w:val="14"/>
          <w:szCs w:val="14"/>
        </w:rPr>
        <w:t>Ricans.</w:t>
      </w:r>
      <w:ins w:id="5" w:author="glivingston" w:date="2013-09-11T11:28:00Z">
        <w:r>
          <w:rPr>
            <w:rFonts w:ascii="Verdana" w:hAnsi="Verdana" w:cs="Times New Roman"/>
            <w:sz w:val="14"/>
            <w:szCs w:val="14"/>
          </w:rPr>
          <w:t>Numbers</w:t>
        </w:r>
        <w:proofErr w:type="spellEnd"/>
        <w:r>
          <w:rPr>
            <w:rFonts w:ascii="Verdana" w:hAnsi="Verdana" w:cs="Times New Roman"/>
            <w:sz w:val="14"/>
            <w:szCs w:val="14"/>
          </w:rPr>
          <w:t xml:space="preserve"> may not add to 100% due to rounding.</w:t>
        </w:r>
      </w:ins>
    </w:p>
  </w:footnote>
  <w:footnote w:id="2">
    <w:p w14:paraId="578306BE" w14:textId="77777777" w:rsidR="00410B40" w:rsidRDefault="00410B40">
      <w:pPr>
        <w:pStyle w:val="FootnoteText"/>
      </w:pPr>
      <w:r>
        <w:rPr>
          <w:rStyle w:val="FootnoteReference"/>
        </w:rPr>
        <w:footnoteRef/>
      </w:r>
      <w:r>
        <w:t xml:space="preserve"> </w:t>
      </w:r>
      <w:r w:rsidRPr="00C642A4">
        <w:rPr>
          <w:rFonts w:ascii="Verdana" w:hAnsi="Verdana"/>
          <w:sz w:val="14"/>
          <w:szCs w:val="14"/>
        </w:rPr>
        <w:t xml:space="preserve">Respondents </w:t>
      </w:r>
      <w:r>
        <w:rPr>
          <w:rFonts w:ascii="Verdana" w:hAnsi="Verdana"/>
          <w:sz w:val="14"/>
          <w:szCs w:val="14"/>
        </w:rPr>
        <w:t>were permitted to</w:t>
      </w:r>
      <w:r w:rsidRPr="00C642A4">
        <w:rPr>
          <w:rFonts w:ascii="Verdana" w:hAnsi="Verdana"/>
          <w:sz w:val="14"/>
          <w:szCs w:val="14"/>
        </w:rPr>
        <w:t xml:space="preserve"> provide more than one response for Qn3.</w:t>
      </w:r>
    </w:p>
  </w:footnote>
  <w:footnote w:id="3">
    <w:p w14:paraId="58A691F2" w14:textId="77777777" w:rsidR="00410B40" w:rsidRDefault="00410B40" w:rsidP="00D547E3">
      <w:pPr>
        <w:pStyle w:val="FootnoteText"/>
      </w:pPr>
      <w:r>
        <w:rPr>
          <w:rStyle w:val="FootnoteReference"/>
        </w:rPr>
        <w:footnoteRef/>
      </w:r>
      <w:r>
        <w:t xml:space="preserve"> </w:t>
      </w:r>
      <w:r w:rsidRPr="00385FF7">
        <w:rPr>
          <w:rFonts w:ascii="Verdana" w:hAnsi="Verdana"/>
          <w:sz w:val="14"/>
          <w:szCs w:val="14"/>
        </w:rPr>
        <w:t>According to calculations by the National health Interview Survey (NHIS), from July to December 2010, 38.4% of Hispanics were living in wireless-only households and 17.2% were in wireless-mostly households.</w:t>
      </w:r>
    </w:p>
  </w:footnote>
  <w:footnote w:id="4">
    <w:p w14:paraId="0939D279" w14:textId="77777777" w:rsidR="00410B40" w:rsidRDefault="00410B40" w:rsidP="00D547E3">
      <w:pPr>
        <w:pStyle w:val="FootnoteText"/>
      </w:pPr>
      <w:r>
        <w:rPr>
          <w:rStyle w:val="FootnoteReference"/>
        </w:rPr>
        <w:footnoteRef/>
      </w:r>
      <w:r>
        <w:t xml:space="preserve"> </w:t>
      </w:r>
      <w:r w:rsidRPr="00385FF7">
        <w:rPr>
          <w:rFonts w:ascii="Verdana" w:hAnsi="Verdana"/>
          <w:sz w:val="14"/>
          <w:szCs w:val="14"/>
        </w:rPr>
        <w:t>The levels of cell phone only and cell phone mostly households within each ethnic-group were based on the most recent data available from the Center for Disease Control’s National Health Interview Survey (NHIS).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4108868"/>
      <w:docPartObj>
        <w:docPartGallery w:val="Page Numbers (Top of Page)"/>
        <w:docPartUnique/>
      </w:docPartObj>
    </w:sdtPr>
    <w:sdtEndPr>
      <w:rPr>
        <w:noProof/>
      </w:rPr>
    </w:sdtEndPr>
    <w:sdtContent>
      <w:p w14:paraId="23ACA100" w14:textId="77777777" w:rsidR="00410B40" w:rsidRPr="00872601" w:rsidRDefault="00410B40" w:rsidP="003D27C2">
        <w:pPr>
          <w:pStyle w:val="Header"/>
          <w:jc w:val="center"/>
          <w:rPr>
            <w:rFonts w:ascii="Georgia" w:hAnsi="Georgia"/>
            <w:b/>
            <w:sz w:val="22"/>
            <w:szCs w:val="22"/>
          </w:rPr>
        </w:pPr>
        <w:r>
          <w:rPr>
            <w:rFonts w:ascii="Georgia" w:hAnsi="Georgia"/>
            <w:b/>
            <w:sz w:val="22"/>
            <w:szCs w:val="22"/>
          </w:rPr>
          <w:t>Pew Hispanic Center 2011</w:t>
        </w:r>
        <w:r w:rsidRPr="00872601">
          <w:rPr>
            <w:rFonts w:ascii="Georgia" w:hAnsi="Georgia"/>
            <w:b/>
            <w:sz w:val="22"/>
            <w:szCs w:val="22"/>
          </w:rPr>
          <w:t xml:space="preserve"> National Survey of Latinos</w:t>
        </w:r>
        <w:r>
          <w:rPr>
            <w:rFonts w:ascii="Georgia" w:hAnsi="Georgia"/>
            <w:b/>
            <w:sz w:val="22"/>
            <w:szCs w:val="22"/>
          </w:rPr>
          <w:t xml:space="preserve"> (NSL2011)</w:t>
        </w:r>
      </w:p>
      <w:p w14:paraId="30A94E86" w14:textId="77777777" w:rsidR="00410B40" w:rsidRDefault="00336280">
        <w:pPr>
          <w:pStyle w:val="Header"/>
          <w:jc w:val="right"/>
        </w:pPr>
        <w:r>
          <w:fldChar w:fldCharType="begin"/>
        </w:r>
        <w:r>
          <w:instrText xml:space="preserve"> PAGE   \* MERGEFORMAT </w:instrText>
        </w:r>
        <w:r>
          <w:fldChar w:fldCharType="separate"/>
        </w:r>
        <w:r w:rsidR="00F5751F">
          <w:rPr>
            <w:noProof/>
          </w:rPr>
          <w:t>7</w:t>
        </w:r>
        <w:r>
          <w:rPr>
            <w:noProof/>
          </w:rPr>
          <w:fldChar w:fldCharType="end"/>
        </w:r>
      </w:p>
    </w:sdtContent>
  </w:sdt>
  <w:p w14:paraId="6A363621" w14:textId="77777777" w:rsidR="00410B40" w:rsidRDefault="00410B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23B6E" w14:textId="77777777" w:rsidR="00410B40" w:rsidRPr="00872601" w:rsidRDefault="00410B40" w:rsidP="003D27C2">
    <w:pPr>
      <w:pStyle w:val="Header"/>
      <w:jc w:val="center"/>
      <w:rPr>
        <w:rFonts w:ascii="Georgia" w:hAnsi="Georgia"/>
        <w:b/>
        <w:sz w:val="22"/>
        <w:szCs w:val="22"/>
      </w:rPr>
    </w:pPr>
    <w:r>
      <w:rPr>
        <w:rFonts w:ascii="Georgia" w:hAnsi="Georgia"/>
        <w:b/>
        <w:sz w:val="22"/>
        <w:szCs w:val="22"/>
      </w:rPr>
      <w:t>Pew Hispanic Center 2011</w:t>
    </w:r>
    <w:r w:rsidRPr="00872601">
      <w:rPr>
        <w:rFonts w:ascii="Georgia" w:hAnsi="Georgia"/>
        <w:b/>
        <w:sz w:val="22"/>
        <w:szCs w:val="22"/>
      </w:rPr>
      <w:t xml:space="preserve"> National Survey of Latinos</w:t>
    </w:r>
    <w:r>
      <w:rPr>
        <w:rFonts w:ascii="Georgia" w:hAnsi="Georgia"/>
        <w:b/>
        <w:sz w:val="22"/>
        <w:szCs w:val="22"/>
      </w:rPr>
      <w:t xml:space="preserve"> (NSL2011)</w:t>
    </w:r>
  </w:p>
  <w:p w14:paraId="169EE21A" w14:textId="77777777" w:rsidR="00410B40" w:rsidRDefault="00410B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E5EC2"/>
    <w:multiLevelType w:val="hybridMultilevel"/>
    <w:tmpl w:val="2D28C826"/>
    <w:lvl w:ilvl="0" w:tplc="05525CD2">
      <w:start w:val="1"/>
      <w:numFmt w:val="bullet"/>
      <w:pStyle w:val="bullet"/>
      <w:lvlText w:val=""/>
      <w:lvlJc w:val="left"/>
      <w:pPr>
        <w:tabs>
          <w:tab w:val="num" w:pos="360"/>
        </w:tabs>
        <w:ind w:left="720" w:hanging="360"/>
      </w:pPr>
      <w:rPr>
        <w:rFonts w:ascii="Symbol" w:hAnsi="Symbol" w:cs="Symbol" w:hint="default"/>
        <w:color w:val="9933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CC262EE"/>
    <w:multiLevelType w:val="hybridMultilevel"/>
    <w:tmpl w:val="E2DEFDF0"/>
    <w:lvl w:ilvl="0" w:tplc="62B2E27E">
      <w:start w:val="1"/>
      <w:numFmt w:val="decimal"/>
      <w:pStyle w:val="ListParagraph"/>
      <w:lvlText w:val="%1."/>
      <w:lvlJc w:val="left"/>
      <w:pPr>
        <w:ind w:left="720" w:hanging="648"/>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37A456E4"/>
    <w:multiLevelType w:val="hybridMultilevel"/>
    <w:tmpl w:val="6688D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3B7D55"/>
    <w:multiLevelType w:val="hybridMultilevel"/>
    <w:tmpl w:val="F3CC88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A0D"/>
    <w:rsid w:val="000062C8"/>
    <w:rsid w:val="00030BA4"/>
    <w:rsid w:val="000414A7"/>
    <w:rsid w:val="000453D1"/>
    <w:rsid w:val="00047C10"/>
    <w:rsid w:val="00050F45"/>
    <w:rsid w:val="00054B9C"/>
    <w:rsid w:val="00055593"/>
    <w:rsid w:val="0006139B"/>
    <w:rsid w:val="0006185D"/>
    <w:rsid w:val="00062AF4"/>
    <w:rsid w:val="000651A2"/>
    <w:rsid w:val="00095A73"/>
    <w:rsid w:val="0009669D"/>
    <w:rsid w:val="000C2087"/>
    <w:rsid w:val="000C2EC3"/>
    <w:rsid w:val="000E4321"/>
    <w:rsid w:val="000F705E"/>
    <w:rsid w:val="00104BE6"/>
    <w:rsid w:val="001167CC"/>
    <w:rsid w:val="001557BD"/>
    <w:rsid w:val="00165BAF"/>
    <w:rsid w:val="00165DA2"/>
    <w:rsid w:val="00172582"/>
    <w:rsid w:val="001766A1"/>
    <w:rsid w:val="00180637"/>
    <w:rsid w:val="001A2542"/>
    <w:rsid w:val="001A3388"/>
    <w:rsid w:val="001A3C42"/>
    <w:rsid w:val="001A3E1E"/>
    <w:rsid w:val="001A62DF"/>
    <w:rsid w:val="001A7C72"/>
    <w:rsid w:val="001C2D26"/>
    <w:rsid w:val="001E4438"/>
    <w:rsid w:val="001E50E9"/>
    <w:rsid w:val="002337A8"/>
    <w:rsid w:val="00235A6F"/>
    <w:rsid w:val="002438FA"/>
    <w:rsid w:val="00270EEA"/>
    <w:rsid w:val="002736C9"/>
    <w:rsid w:val="002931DE"/>
    <w:rsid w:val="0029362F"/>
    <w:rsid w:val="00294FB2"/>
    <w:rsid w:val="002A5019"/>
    <w:rsid w:val="002A6BD5"/>
    <w:rsid w:val="002B4FF6"/>
    <w:rsid w:val="002D0CDA"/>
    <w:rsid w:val="002D7050"/>
    <w:rsid w:val="002D7633"/>
    <w:rsid w:val="002F1D98"/>
    <w:rsid w:val="002F2B1E"/>
    <w:rsid w:val="00325AAA"/>
    <w:rsid w:val="00333C16"/>
    <w:rsid w:val="00336280"/>
    <w:rsid w:val="003435A1"/>
    <w:rsid w:val="00344056"/>
    <w:rsid w:val="00350024"/>
    <w:rsid w:val="00356AE1"/>
    <w:rsid w:val="00367BE9"/>
    <w:rsid w:val="003730FB"/>
    <w:rsid w:val="00385BFF"/>
    <w:rsid w:val="00385FF7"/>
    <w:rsid w:val="003910F2"/>
    <w:rsid w:val="00395847"/>
    <w:rsid w:val="003A082C"/>
    <w:rsid w:val="003A1856"/>
    <w:rsid w:val="003B5B81"/>
    <w:rsid w:val="003D010A"/>
    <w:rsid w:val="003D27C2"/>
    <w:rsid w:val="003F1560"/>
    <w:rsid w:val="003F70DD"/>
    <w:rsid w:val="00400CE4"/>
    <w:rsid w:val="00410B40"/>
    <w:rsid w:val="00442047"/>
    <w:rsid w:val="0045294E"/>
    <w:rsid w:val="004601EB"/>
    <w:rsid w:val="00474FBC"/>
    <w:rsid w:val="00485AF4"/>
    <w:rsid w:val="00485BB8"/>
    <w:rsid w:val="00497BDE"/>
    <w:rsid w:val="004A4916"/>
    <w:rsid w:val="004B6FC4"/>
    <w:rsid w:val="004B7594"/>
    <w:rsid w:val="004C280A"/>
    <w:rsid w:val="004D6E25"/>
    <w:rsid w:val="004E315A"/>
    <w:rsid w:val="004F6F42"/>
    <w:rsid w:val="004F7711"/>
    <w:rsid w:val="00501948"/>
    <w:rsid w:val="0050622A"/>
    <w:rsid w:val="00512530"/>
    <w:rsid w:val="005206BA"/>
    <w:rsid w:val="0052190B"/>
    <w:rsid w:val="0052230B"/>
    <w:rsid w:val="00525D0F"/>
    <w:rsid w:val="005342BF"/>
    <w:rsid w:val="00546CC9"/>
    <w:rsid w:val="00552952"/>
    <w:rsid w:val="0056647F"/>
    <w:rsid w:val="005740F4"/>
    <w:rsid w:val="005834F9"/>
    <w:rsid w:val="005A055F"/>
    <w:rsid w:val="005A10EB"/>
    <w:rsid w:val="005A7B58"/>
    <w:rsid w:val="005B522F"/>
    <w:rsid w:val="005C1106"/>
    <w:rsid w:val="005C14DD"/>
    <w:rsid w:val="005C224C"/>
    <w:rsid w:val="005E0162"/>
    <w:rsid w:val="005F356F"/>
    <w:rsid w:val="005F611E"/>
    <w:rsid w:val="00613739"/>
    <w:rsid w:val="00632A8E"/>
    <w:rsid w:val="0063365C"/>
    <w:rsid w:val="006409B8"/>
    <w:rsid w:val="00643DF2"/>
    <w:rsid w:val="0065159A"/>
    <w:rsid w:val="00656B23"/>
    <w:rsid w:val="0066342E"/>
    <w:rsid w:val="00664D06"/>
    <w:rsid w:val="00665751"/>
    <w:rsid w:val="00671AAE"/>
    <w:rsid w:val="006725A2"/>
    <w:rsid w:val="00672AB0"/>
    <w:rsid w:val="0068317B"/>
    <w:rsid w:val="00695AC2"/>
    <w:rsid w:val="00696B74"/>
    <w:rsid w:val="006B3161"/>
    <w:rsid w:val="006C5A21"/>
    <w:rsid w:val="006D3271"/>
    <w:rsid w:val="006D7B27"/>
    <w:rsid w:val="006E457B"/>
    <w:rsid w:val="006F0227"/>
    <w:rsid w:val="006F515E"/>
    <w:rsid w:val="0070541F"/>
    <w:rsid w:val="007163D9"/>
    <w:rsid w:val="00725488"/>
    <w:rsid w:val="00736B48"/>
    <w:rsid w:val="00740CCC"/>
    <w:rsid w:val="00780794"/>
    <w:rsid w:val="00796E45"/>
    <w:rsid w:val="007E2376"/>
    <w:rsid w:val="007E317D"/>
    <w:rsid w:val="008032FC"/>
    <w:rsid w:val="008154A6"/>
    <w:rsid w:val="00830AFB"/>
    <w:rsid w:val="0084232C"/>
    <w:rsid w:val="00846876"/>
    <w:rsid w:val="00886160"/>
    <w:rsid w:val="008A4E1E"/>
    <w:rsid w:val="008A5894"/>
    <w:rsid w:val="00925683"/>
    <w:rsid w:val="00927524"/>
    <w:rsid w:val="0095385E"/>
    <w:rsid w:val="00970D77"/>
    <w:rsid w:val="00971959"/>
    <w:rsid w:val="009834E1"/>
    <w:rsid w:val="009A0945"/>
    <w:rsid w:val="009A54AE"/>
    <w:rsid w:val="009A694A"/>
    <w:rsid w:val="009A7346"/>
    <w:rsid w:val="009B10B7"/>
    <w:rsid w:val="009C337A"/>
    <w:rsid w:val="009D0031"/>
    <w:rsid w:val="009F0B84"/>
    <w:rsid w:val="00A14A8D"/>
    <w:rsid w:val="00A2729A"/>
    <w:rsid w:val="00A31ED0"/>
    <w:rsid w:val="00A3426B"/>
    <w:rsid w:val="00A34536"/>
    <w:rsid w:val="00A4378D"/>
    <w:rsid w:val="00A568BD"/>
    <w:rsid w:val="00A75E03"/>
    <w:rsid w:val="00A777EF"/>
    <w:rsid w:val="00A81A25"/>
    <w:rsid w:val="00A857A6"/>
    <w:rsid w:val="00AB692E"/>
    <w:rsid w:val="00AC0B6B"/>
    <w:rsid w:val="00B3527B"/>
    <w:rsid w:val="00B46A0D"/>
    <w:rsid w:val="00B51F07"/>
    <w:rsid w:val="00B964FC"/>
    <w:rsid w:val="00BB584F"/>
    <w:rsid w:val="00BE3355"/>
    <w:rsid w:val="00BE4953"/>
    <w:rsid w:val="00BE60EF"/>
    <w:rsid w:val="00C009B2"/>
    <w:rsid w:val="00C03EA4"/>
    <w:rsid w:val="00C044AB"/>
    <w:rsid w:val="00C04885"/>
    <w:rsid w:val="00C13188"/>
    <w:rsid w:val="00C15DD9"/>
    <w:rsid w:val="00C2503F"/>
    <w:rsid w:val="00C26360"/>
    <w:rsid w:val="00C34991"/>
    <w:rsid w:val="00C42E03"/>
    <w:rsid w:val="00C52F8F"/>
    <w:rsid w:val="00C53179"/>
    <w:rsid w:val="00C57725"/>
    <w:rsid w:val="00C642A4"/>
    <w:rsid w:val="00C67C95"/>
    <w:rsid w:val="00C708ED"/>
    <w:rsid w:val="00C7179C"/>
    <w:rsid w:val="00C83C31"/>
    <w:rsid w:val="00C84435"/>
    <w:rsid w:val="00C850EA"/>
    <w:rsid w:val="00CA24F4"/>
    <w:rsid w:val="00CA6519"/>
    <w:rsid w:val="00CB149B"/>
    <w:rsid w:val="00CB4A03"/>
    <w:rsid w:val="00CB5573"/>
    <w:rsid w:val="00CC4849"/>
    <w:rsid w:val="00CD2503"/>
    <w:rsid w:val="00CD2595"/>
    <w:rsid w:val="00CE2E47"/>
    <w:rsid w:val="00CF21B1"/>
    <w:rsid w:val="00CF41C7"/>
    <w:rsid w:val="00CF5819"/>
    <w:rsid w:val="00CF6105"/>
    <w:rsid w:val="00CF6EBB"/>
    <w:rsid w:val="00D0198A"/>
    <w:rsid w:val="00D43BDA"/>
    <w:rsid w:val="00D44F93"/>
    <w:rsid w:val="00D50197"/>
    <w:rsid w:val="00D547E3"/>
    <w:rsid w:val="00D60462"/>
    <w:rsid w:val="00D61C12"/>
    <w:rsid w:val="00D756DB"/>
    <w:rsid w:val="00D819D9"/>
    <w:rsid w:val="00D8519F"/>
    <w:rsid w:val="00D9054E"/>
    <w:rsid w:val="00D91A4E"/>
    <w:rsid w:val="00DB5E52"/>
    <w:rsid w:val="00DE6C92"/>
    <w:rsid w:val="00DE7890"/>
    <w:rsid w:val="00E13751"/>
    <w:rsid w:val="00E15509"/>
    <w:rsid w:val="00E64A62"/>
    <w:rsid w:val="00E73C23"/>
    <w:rsid w:val="00EA1C7B"/>
    <w:rsid w:val="00EB525B"/>
    <w:rsid w:val="00EC0AC7"/>
    <w:rsid w:val="00ED1D20"/>
    <w:rsid w:val="00EF10E1"/>
    <w:rsid w:val="00F001B7"/>
    <w:rsid w:val="00F133D8"/>
    <w:rsid w:val="00F21104"/>
    <w:rsid w:val="00F26CAB"/>
    <w:rsid w:val="00F351A1"/>
    <w:rsid w:val="00F41E9C"/>
    <w:rsid w:val="00F531FB"/>
    <w:rsid w:val="00F53305"/>
    <w:rsid w:val="00F558CB"/>
    <w:rsid w:val="00F5751F"/>
    <w:rsid w:val="00F64DC9"/>
    <w:rsid w:val="00F6795E"/>
    <w:rsid w:val="00F73876"/>
    <w:rsid w:val="00F80492"/>
    <w:rsid w:val="00F85908"/>
    <w:rsid w:val="00F91047"/>
    <w:rsid w:val="00FB35C5"/>
    <w:rsid w:val="00FC49A5"/>
    <w:rsid w:val="00FE0E56"/>
    <w:rsid w:val="00FE4514"/>
    <w:rsid w:val="00FE74EB"/>
    <w:rsid w:val="00FF7F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277C3E42"/>
  <w15:docId w15:val="{1FDA8385-B197-42BF-A06E-74402B56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B23"/>
    <w:rPr>
      <w:sz w:val="24"/>
      <w:szCs w:val="24"/>
    </w:rPr>
  </w:style>
  <w:style w:type="paragraph" w:styleId="Heading1">
    <w:name w:val="heading 1"/>
    <w:basedOn w:val="Normal"/>
    <w:next w:val="Normal"/>
    <w:link w:val="Heading1Char"/>
    <w:uiPriority w:val="9"/>
    <w:qFormat/>
    <w:rsid w:val="00D547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1"/>
    <w:uiPriority w:val="9"/>
    <w:qFormat/>
    <w:rsid w:val="0095385E"/>
    <w:pPr>
      <w:keepNext/>
      <w:keepLines/>
      <w:spacing w:before="200" w:line="276" w:lineRule="auto"/>
      <w:outlineLvl w:val="1"/>
    </w:pPr>
    <w:rPr>
      <w:rFonts w:ascii="Cambria" w:hAnsi="Cambria"/>
      <w:b/>
      <w:bCs/>
      <w:color w:val="4F81BD"/>
      <w:sz w:val="26"/>
      <w:szCs w:val="26"/>
    </w:rPr>
  </w:style>
  <w:style w:type="paragraph" w:styleId="Heading3">
    <w:name w:val="heading 3"/>
    <w:basedOn w:val="Normal"/>
    <w:next w:val="Normal"/>
    <w:link w:val="Heading3Char1"/>
    <w:uiPriority w:val="99"/>
    <w:qFormat/>
    <w:rsid w:val="0095385E"/>
    <w:pPr>
      <w:pBdr>
        <w:bottom w:val="single" w:sz="4" w:space="1" w:color="95B3D7"/>
      </w:pBdr>
      <w:spacing w:before="200" w:after="80"/>
      <w:outlineLvl w:val="2"/>
    </w:pPr>
    <w:rPr>
      <w:rFonts w:ascii="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1">
    <w:name w:val="Heading 2 Char1"/>
    <w:basedOn w:val="DefaultParagraphFont"/>
    <w:link w:val="Heading2"/>
    <w:uiPriority w:val="99"/>
    <w:locked/>
    <w:rsid w:val="0095385E"/>
    <w:rPr>
      <w:rFonts w:ascii="Cambria" w:hAnsi="Cambria"/>
      <w:b/>
      <w:bCs/>
      <w:color w:val="4F81BD"/>
      <w:sz w:val="26"/>
      <w:szCs w:val="26"/>
    </w:rPr>
  </w:style>
  <w:style w:type="character" w:customStyle="1" w:styleId="Heading3Char1">
    <w:name w:val="Heading 3 Char1"/>
    <w:basedOn w:val="DefaultParagraphFont"/>
    <w:link w:val="Heading3"/>
    <w:uiPriority w:val="99"/>
    <w:locked/>
    <w:rsid w:val="0095385E"/>
    <w:rPr>
      <w:rFonts w:ascii="Cambria" w:hAnsi="Cambria" w:cs="Cambria"/>
      <w:color w:val="4F81BD"/>
      <w:sz w:val="24"/>
      <w:szCs w:val="24"/>
    </w:rPr>
  </w:style>
  <w:style w:type="paragraph" w:styleId="Header">
    <w:name w:val="header"/>
    <w:basedOn w:val="Normal"/>
    <w:link w:val="HeaderChar"/>
    <w:uiPriority w:val="99"/>
    <w:rsid w:val="005B503A"/>
    <w:pPr>
      <w:tabs>
        <w:tab w:val="center" w:pos="4320"/>
        <w:tab w:val="right" w:pos="8640"/>
      </w:tabs>
    </w:pPr>
  </w:style>
  <w:style w:type="character" w:customStyle="1" w:styleId="HeaderChar">
    <w:name w:val="Header Char"/>
    <w:link w:val="Header"/>
    <w:uiPriority w:val="99"/>
    <w:locked/>
    <w:rsid w:val="00356AE1"/>
    <w:rPr>
      <w:sz w:val="24"/>
      <w:szCs w:val="24"/>
    </w:rPr>
  </w:style>
  <w:style w:type="paragraph" w:styleId="Footer">
    <w:name w:val="footer"/>
    <w:basedOn w:val="Normal"/>
    <w:link w:val="FooterChar1"/>
    <w:uiPriority w:val="99"/>
    <w:rsid w:val="005B503A"/>
    <w:pPr>
      <w:tabs>
        <w:tab w:val="center" w:pos="4320"/>
        <w:tab w:val="right" w:pos="8640"/>
      </w:tabs>
    </w:pPr>
  </w:style>
  <w:style w:type="character" w:customStyle="1" w:styleId="FooterChar1">
    <w:name w:val="Footer Char1"/>
    <w:basedOn w:val="DefaultParagraphFont"/>
    <w:link w:val="Footer"/>
    <w:uiPriority w:val="99"/>
    <w:locked/>
    <w:rsid w:val="0095385E"/>
    <w:rPr>
      <w:sz w:val="24"/>
      <w:szCs w:val="24"/>
    </w:rPr>
  </w:style>
  <w:style w:type="paragraph" w:styleId="EndnoteText">
    <w:name w:val="endnote text"/>
    <w:basedOn w:val="Normal"/>
    <w:link w:val="EndnoteTextChar"/>
    <w:uiPriority w:val="99"/>
    <w:rsid w:val="00356AE1"/>
    <w:rPr>
      <w:rFonts w:ascii="CG Times" w:hAnsi="CG Times"/>
      <w:szCs w:val="20"/>
    </w:rPr>
  </w:style>
  <w:style w:type="character" w:customStyle="1" w:styleId="EndnoteTextChar">
    <w:name w:val="Endnote Text Char"/>
    <w:link w:val="EndnoteText"/>
    <w:uiPriority w:val="99"/>
    <w:rsid w:val="00356AE1"/>
    <w:rPr>
      <w:rFonts w:ascii="CG Times" w:hAnsi="CG Times"/>
      <w:sz w:val="24"/>
    </w:rPr>
  </w:style>
  <w:style w:type="character" w:customStyle="1" w:styleId="Heading2Char">
    <w:name w:val="Heading 2 Char"/>
    <w:basedOn w:val="DefaultParagraphFont"/>
    <w:uiPriority w:val="9"/>
    <w:rsid w:val="0095385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uiPriority w:val="99"/>
    <w:rsid w:val="0095385E"/>
    <w:rPr>
      <w:rFonts w:asciiTheme="majorHAnsi" w:eastAsiaTheme="majorEastAsia" w:hAnsiTheme="majorHAnsi" w:cstheme="majorBidi"/>
      <w:b/>
      <w:bCs/>
      <w:color w:val="4F81BD" w:themeColor="accent1"/>
      <w:sz w:val="24"/>
      <w:szCs w:val="24"/>
    </w:rPr>
  </w:style>
  <w:style w:type="character" w:customStyle="1" w:styleId="HeaderChar1">
    <w:name w:val="Header Char1"/>
    <w:basedOn w:val="DefaultParagraphFont"/>
    <w:uiPriority w:val="99"/>
    <w:locked/>
    <w:rsid w:val="0095385E"/>
    <w:rPr>
      <w:rFonts w:ascii="CG Times" w:hAnsi="CG Times"/>
      <w:sz w:val="24"/>
      <w:szCs w:val="20"/>
    </w:rPr>
  </w:style>
  <w:style w:type="character" w:customStyle="1" w:styleId="FooterChar">
    <w:name w:val="Footer Char"/>
    <w:basedOn w:val="DefaultParagraphFont"/>
    <w:uiPriority w:val="99"/>
    <w:rsid w:val="0095385E"/>
    <w:rPr>
      <w:rFonts w:ascii="CG Times" w:hAnsi="CG Times"/>
      <w:sz w:val="24"/>
      <w:szCs w:val="20"/>
    </w:rPr>
  </w:style>
  <w:style w:type="table" w:customStyle="1" w:styleId="SSRS">
    <w:name w:val="SSRS"/>
    <w:basedOn w:val="TableNormal"/>
    <w:rsid w:val="0095385E"/>
    <w:pPr>
      <w:jc w:val="center"/>
    </w:pPr>
    <w:rPr>
      <w:rFonts w:ascii="Perpetua" w:hAnsi="Perpetua"/>
    </w:rPr>
    <w:tblPr/>
  </w:style>
  <w:style w:type="paragraph" w:styleId="BodyText">
    <w:name w:val="Body Text"/>
    <w:basedOn w:val="Normal"/>
    <w:link w:val="BodyTextChar1"/>
    <w:rsid w:val="0095385E"/>
    <w:rPr>
      <w:rFonts w:ascii="Courier" w:hAnsi="Courier"/>
      <w:color w:val="000080"/>
      <w:sz w:val="18"/>
      <w:szCs w:val="20"/>
    </w:rPr>
  </w:style>
  <w:style w:type="character" w:customStyle="1" w:styleId="BodyTextChar1">
    <w:name w:val="Body Text Char1"/>
    <w:basedOn w:val="DefaultParagraphFont"/>
    <w:link w:val="BodyText"/>
    <w:uiPriority w:val="99"/>
    <w:locked/>
    <w:rsid w:val="0095385E"/>
    <w:rPr>
      <w:rFonts w:ascii="Courier" w:hAnsi="Courier"/>
      <w:color w:val="000080"/>
      <w:sz w:val="18"/>
    </w:rPr>
  </w:style>
  <w:style w:type="character" w:customStyle="1" w:styleId="BodyTextChar">
    <w:name w:val="Body Text Char"/>
    <w:basedOn w:val="DefaultParagraphFont"/>
    <w:rsid w:val="0095385E"/>
    <w:rPr>
      <w:sz w:val="24"/>
      <w:szCs w:val="24"/>
    </w:rPr>
  </w:style>
  <w:style w:type="paragraph" w:styleId="CommentText">
    <w:name w:val="annotation text"/>
    <w:basedOn w:val="Normal"/>
    <w:link w:val="CommentTextChar1"/>
    <w:uiPriority w:val="99"/>
    <w:semiHidden/>
    <w:rsid w:val="0095385E"/>
    <w:rPr>
      <w:rFonts w:ascii="CG Times" w:hAnsi="CG Times"/>
      <w:sz w:val="20"/>
      <w:szCs w:val="20"/>
    </w:rPr>
  </w:style>
  <w:style w:type="character" w:customStyle="1" w:styleId="CommentTextChar1">
    <w:name w:val="Comment Text Char1"/>
    <w:basedOn w:val="DefaultParagraphFont"/>
    <w:link w:val="CommentText"/>
    <w:uiPriority w:val="99"/>
    <w:semiHidden/>
    <w:locked/>
    <w:rsid w:val="0095385E"/>
    <w:rPr>
      <w:rFonts w:ascii="CG Times" w:hAnsi="CG Times"/>
    </w:rPr>
  </w:style>
  <w:style w:type="character" w:customStyle="1" w:styleId="CommentTextChar">
    <w:name w:val="Comment Text Char"/>
    <w:basedOn w:val="DefaultParagraphFont"/>
    <w:uiPriority w:val="99"/>
    <w:semiHidden/>
    <w:rsid w:val="0095385E"/>
  </w:style>
  <w:style w:type="paragraph" w:styleId="NormalWeb">
    <w:name w:val="Normal (Web)"/>
    <w:basedOn w:val="Normal"/>
    <w:rsid w:val="0095385E"/>
    <w:pPr>
      <w:spacing w:before="100" w:beforeAutospacing="1" w:after="100" w:afterAutospacing="1"/>
    </w:pPr>
    <w:rPr>
      <w:color w:val="000033"/>
    </w:rPr>
  </w:style>
  <w:style w:type="character" w:styleId="Strong">
    <w:name w:val="Strong"/>
    <w:basedOn w:val="DefaultParagraphFont"/>
    <w:qFormat/>
    <w:rsid w:val="0095385E"/>
    <w:rPr>
      <w:rFonts w:cs="Times New Roman"/>
      <w:b/>
      <w:bCs/>
    </w:rPr>
  </w:style>
  <w:style w:type="character" w:styleId="PageNumber">
    <w:name w:val="page number"/>
    <w:basedOn w:val="DefaultParagraphFont"/>
    <w:rsid w:val="0095385E"/>
    <w:rPr>
      <w:rFonts w:cs="Times New Roman"/>
    </w:rPr>
  </w:style>
  <w:style w:type="character" w:customStyle="1" w:styleId="CommentSubjectChar1">
    <w:name w:val="Comment Subject Char1"/>
    <w:basedOn w:val="CommentTextChar1"/>
    <w:link w:val="CommentSubject"/>
    <w:uiPriority w:val="99"/>
    <w:semiHidden/>
    <w:locked/>
    <w:rsid w:val="0095385E"/>
    <w:rPr>
      <w:rFonts w:ascii="Calibri" w:hAnsi="Calibri"/>
      <w:b/>
      <w:bCs/>
    </w:rPr>
  </w:style>
  <w:style w:type="paragraph" w:styleId="CommentSubject">
    <w:name w:val="annotation subject"/>
    <w:basedOn w:val="CommentText"/>
    <w:next w:val="CommentText"/>
    <w:link w:val="CommentSubjectChar1"/>
    <w:uiPriority w:val="99"/>
    <w:semiHidden/>
    <w:rsid w:val="0095385E"/>
    <w:pPr>
      <w:spacing w:after="200"/>
    </w:pPr>
    <w:rPr>
      <w:rFonts w:ascii="Calibri" w:hAnsi="Calibri"/>
      <w:b/>
      <w:bCs/>
    </w:rPr>
  </w:style>
  <w:style w:type="character" w:customStyle="1" w:styleId="CommentSubjectChar">
    <w:name w:val="Comment Subject Char"/>
    <w:basedOn w:val="CommentTextChar"/>
    <w:uiPriority w:val="99"/>
    <w:semiHidden/>
    <w:rsid w:val="0095385E"/>
    <w:rPr>
      <w:b/>
      <w:bCs/>
    </w:rPr>
  </w:style>
  <w:style w:type="character" w:customStyle="1" w:styleId="BalloonTextChar1">
    <w:name w:val="Balloon Text Char1"/>
    <w:basedOn w:val="DefaultParagraphFont"/>
    <w:link w:val="BalloonText"/>
    <w:uiPriority w:val="99"/>
    <w:semiHidden/>
    <w:locked/>
    <w:rsid w:val="0095385E"/>
    <w:rPr>
      <w:rFonts w:ascii="Tahoma" w:hAnsi="Tahoma" w:cs="Tahoma"/>
      <w:sz w:val="16"/>
      <w:szCs w:val="16"/>
    </w:rPr>
  </w:style>
  <w:style w:type="paragraph" w:styleId="BalloonText">
    <w:name w:val="Balloon Text"/>
    <w:basedOn w:val="Normal"/>
    <w:link w:val="BalloonTextChar1"/>
    <w:uiPriority w:val="99"/>
    <w:semiHidden/>
    <w:rsid w:val="0095385E"/>
    <w:rPr>
      <w:rFonts w:ascii="Tahoma" w:hAnsi="Tahoma" w:cs="Tahoma"/>
      <w:sz w:val="16"/>
      <w:szCs w:val="16"/>
    </w:rPr>
  </w:style>
  <w:style w:type="character" w:customStyle="1" w:styleId="BalloonTextChar">
    <w:name w:val="Balloon Text Char"/>
    <w:basedOn w:val="DefaultParagraphFont"/>
    <w:uiPriority w:val="99"/>
    <w:semiHidden/>
    <w:rsid w:val="0095385E"/>
    <w:rPr>
      <w:rFonts w:ascii="Tahoma" w:hAnsi="Tahoma" w:cs="Tahoma"/>
      <w:sz w:val="16"/>
      <w:szCs w:val="16"/>
    </w:rPr>
  </w:style>
  <w:style w:type="paragraph" w:styleId="ListParagraph">
    <w:name w:val="List Paragraph"/>
    <w:basedOn w:val="Normal"/>
    <w:uiPriority w:val="34"/>
    <w:qFormat/>
    <w:rsid w:val="0095385E"/>
    <w:pPr>
      <w:numPr>
        <w:numId w:val="1"/>
      </w:numPr>
    </w:pPr>
    <w:rPr>
      <w:rFonts w:ascii="Calibri" w:hAnsi="Calibri" w:cs="Calibri"/>
      <w:sz w:val="22"/>
      <w:szCs w:val="22"/>
    </w:rPr>
  </w:style>
  <w:style w:type="character" w:customStyle="1" w:styleId="EndnoteTextChar1">
    <w:name w:val="Endnote Text Char1"/>
    <w:basedOn w:val="DefaultParagraphFont"/>
    <w:uiPriority w:val="99"/>
    <w:locked/>
    <w:rsid w:val="0095385E"/>
    <w:rPr>
      <w:rFonts w:ascii="CG Times" w:hAnsi="CG Times"/>
      <w:sz w:val="24"/>
      <w:szCs w:val="20"/>
    </w:rPr>
  </w:style>
  <w:style w:type="paragraph" w:styleId="PlainText">
    <w:name w:val="Plain Text"/>
    <w:basedOn w:val="Normal"/>
    <w:link w:val="PlainTextChar1"/>
    <w:uiPriority w:val="99"/>
    <w:rsid w:val="0095385E"/>
    <w:rPr>
      <w:rFonts w:ascii="Consolas" w:hAnsi="Consolas" w:cs="Consolas"/>
      <w:sz w:val="21"/>
      <w:szCs w:val="21"/>
    </w:rPr>
  </w:style>
  <w:style w:type="character" w:customStyle="1" w:styleId="PlainTextChar1">
    <w:name w:val="Plain Text Char1"/>
    <w:basedOn w:val="DefaultParagraphFont"/>
    <w:link w:val="PlainText"/>
    <w:uiPriority w:val="99"/>
    <w:locked/>
    <w:rsid w:val="0095385E"/>
    <w:rPr>
      <w:rFonts w:ascii="Consolas" w:hAnsi="Consolas" w:cs="Consolas"/>
      <w:sz w:val="21"/>
      <w:szCs w:val="21"/>
    </w:rPr>
  </w:style>
  <w:style w:type="character" w:customStyle="1" w:styleId="PlainTextChar">
    <w:name w:val="Plain Text Char"/>
    <w:basedOn w:val="DefaultParagraphFont"/>
    <w:uiPriority w:val="99"/>
    <w:rsid w:val="0095385E"/>
    <w:rPr>
      <w:rFonts w:ascii="Consolas" w:hAnsi="Consolas" w:cs="Consolas"/>
      <w:sz w:val="21"/>
      <w:szCs w:val="21"/>
    </w:rPr>
  </w:style>
  <w:style w:type="paragraph" w:customStyle="1" w:styleId="heading">
    <w:name w:val="heading"/>
    <w:basedOn w:val="Normal"/>
    <w:uiPriority w:val="99"/>
    <w:rsid w:val="0095385E"/>
    <w:pPr>
      <w:spacing w:before="100" w:beforeAutospacing="1" w:after="100" w:afterAutospacing="1"/>
    </w:pPr>
  </w:style>
  <w:style w:type="paragraph" w:styleId="NoSpacing">
    <w:name w:val="No Spacing"/>
    <w:uiPriority w:val="1"/>
    <w:qFormat/>
    <w:rsid w:val="0095385E"/>
    <w:rPr>
      <w:rFonts w:asciiTheme="minorHAnsi" w:eastAsiaTheme="minorHAnsi" w:hAnsiTheme="minorHAnsi" w:cstheme="minorBidi"/>
      <w:sz w:val="22"/>
      <w:szCs w:val="22"/>
    </w:rPr>
  </w:style>
  <w:style w:type="character" w:customStyle="1" w:styleId="apple-style-span">
    <w:name w:val="apple-style-span"/>
    <w:basedOn w:val="DefaultParagraphFont"/>
    <w:rsid w:val="0095385E"/>
  </w:style>
  <w:style w:type="character" w:styleId="Hyperlink">
    <w:name w:val="Hyperlink"/>
    <w:basedOn w:val="DefaultParagraphFont"/>
    <w:unhideWhenUsed/>
    <w:rsid w:val="0095385E"/>
    <w:rPr>
      <w:color w:val="0000FF"/>
      <w:u w:val="single"/>
    </w:rPr>
  </w:style>
  <w:style w:type="character" w:styleId="CommentReference">
    <w:name w:val="annotation reference"/>
    <w:basedOn w:val="DefaultParagraphFont"/>
    <w:uiPriority w:val="99"/>
    <w:semiHidden/>
    <w:unhideWhenUsed/>
    <w:rsid w:val="0095385E"/>
    <w:rPr>
      <w:sz w:val="16"/>
      <w:szCs w:val="16"/>
    </w:rPr>
  </w:style>
  <w:style w:type="table" w:styleId="TableGrid">
    <w:name w:val="Table Grid"/>
    <w:basedOn w:val="TableNormal"/>
    <w:rsid w:val="009538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
    <w:name w:val="content"/>
    <w:basedOn w:val="DefaultParagraphFont"/>
    <w:rsid w:val="0095385E"/>
  </w:style>
  <w:style w:type="paragraph" w:customStyle="1" w:styleId="Quicka">
    <w:name w:val="Quick a."/>
    <w:uiPriority w:val="99"/>
    <w:rsid w:val="0095385E"/>
    <w:pPr>
      <w:autoSpaceDE w:val="0"/>
      <w:autoSpaceDN w:val="0"/>
      <w:adjustRightInd w:val="0"/>
      <w:ind w:left="-1440"/>
    </w:pPr>
    <w:rPr>
      <w:sz w:val="24"/>
      <w:szCs w:val="24"/>
    </w:rPr>
  </w:style>
  <w:style w:type="paragraph" w:customStyle="1" w:styleId="AnswerCategory">
    <w:name w:val="Answer Category"/>
    <w:basedOn w:val="Normal"/>
    <w:link w:val="AnswerCategoryChar"/>
    <w:rsid w:val="0095385E"/>
    <w:pPr>
      <w:keepNext/>
      <w:keepLines/>
      <w:widowControl w:val="0"/>
      <w:ind w:left="1440" w:hanging="720"/>
    </w:pPr>
    <w:rPr>
      <w:rFonts w:ascii="Tahoma" w:hAnsi="Tahoma"/>
      <w:sz w:val="22"/>
      <w:szCs w:val="20"/>
    </w:rPr>
  </w:style>
  <w:style w:type="character" w:customStyle="1" w:styleId="AnswerCategoryChar">
    <w:name w:val="Answer Category Char"/>
    <w:basedOn w:val="DefaultParagraphFont"/>
    <w:link w:val="AnswerCategory"/>
    <w:rsid w:val="0095385E"/>
    <w:rPr>
      <w:rFonts w:ascii="Tahoma" w:hAnsi="Tahoma"/>
      <w:sz w:val="22"/>
    </w:rPr>
  </w:style>
  <w:style w:type="paragraph" w:styleId="BodyTextIndent2">
    <w:name w:val="Body Text Indent 2"/>
    <w:basedOn w:val="Normal"/>
    <w:link w:val="BodyTextIndent2Char"/>
    <w:uiPriority w:val="99"/>
    <w:unhideWhenUsed/>
    <w:rsid w:val="0095385E"/>
    <w:pPr>
      <w:spacing w:after="120" w:line="480" w:lineRule="auto"/>
      <w:ind w:left="360"/>
    </w:pPr>
    <w:rPr>
      <w:rFonts w:ascii="CG Times" w:hAnsi="CG Times"/>
      <w:szCs w:val="20"/>
    </w:rPr>
  </w:style>
  <w:style w:type="character" w:customStyle="1" w:styleId="BodyTextIndent2Char">
    <w:name w:val="Body Text Indent 2 Char"/>
    <w:basedOn w:val="DefaultParagraphFont"/>
    <w:link w:val="BodyTextIndent2"/>
    <w:uiPriority w:val="99"/>
    <w:rsid w:val="0095385E"/>
    <w:rPr>
      <w:rFonts w:ascii="CG Times" w:hAnsi="CG Times"/>
      <w:sz w:val="24"/>
    </w:rPr>
  </w:style>
  <w:style w:type="paragraph" w:styleId="BodyTextIndent3">
    <w:name w:val="Body Text Indent 3"/>
    <w:basedOn w:val="Normal"/>
    <w:link w:val="BodyTextIndent3Char"/>
    <w:uiPriority w:val="99"/>
    <w:rsid w:val="0095385E"/>
    <w:pPr>
      <w:tabs>
        <w:tab w:val="left" w:pos="-1620"/>
        <w:tab w:val="left" w:pos="-1440"/>
        <w:tab w:val="left" w:pos="-720"/>
        <w:tab w:val="left" w:pos="286"/>
        <w:tab w:val="left" w:pos="857"/>
        <w:tab w:val="left" w:pos="1285"/>
        <w:tab w:val="left" w:pos="1440"/>
        <w:tab w:val="left" w:pos="1868"/>
        <w:tab w:val="left" w:pos="2297"/>
        <w:tab w:val="left" w:pos="2725"/>
        <w:tab w:val="left" w:pos="3154"/>
        <w:tab w:val="left" w:pos="3582"/>
        <w:tab w:val="left" w:pos="4010"/>
        <w:tab w:val="left" w:pos="4439"/>
        <w:tab w:val="left" w:pos="4867"/>
        <w:tab w:val="left" w:pos="5296"/>
        <w:tab w:val="left" w:pos="5724"/>
        <w:tab w:val="left" w:pos="6152"/>
        <w:tab w:val="left" w:pos="6581"/>
        <w:tab w:val="left" w:pos="7009"/>
        <w:tab w:val="left" w:pos="7438"/>
        <w:tab w:val="left" w:pos="7866"/>
        <w:tab w:val="left" w:pos="8294"/>
        <w:tab w:val="left" w:pos="8723"/>
        <w:tab w:val="left" w:pos="9151"/>
        <w:tab w:val="left" w:pos="9580"/>
        <w:tab w:val="left" w:pos="10008"/>
        <w:tab w:val="left" w:pos="10436"/>
        <w:tab w:val="left" w:pos="10865"/>
        <w:tab w:val="left" w:pos="11293"/>
        <w:tab w:val="left" w:pos="11722"/>
        <w:tab w:val="left" w:pos="12150"/>
        <w:tab w:val="left" w:pos="12578"/>
        <w:tab w:val="left" w:pos="13007"/>
        <w:tab w:val="left" w:pos="13435"/>
        <w:tab w:val="left" w:pos="13864"/>
      </w:tabs>
      <w:suppressAutoHyphens/>
      <w:ind w:left="900" w:hanging="900"/>
    </w:pPr>
    <w:rPr>
      <w:rFonts w:ascii="CG Times" w:hAnsi="CG Times"/>
      <w:color w:val="000000"/>
      <w:szCs w:val="20"/>
      <w:u w:val="single"/>
    </w:rPr>
  </w:style>
  <w:style w:type="character" w:customStyle="1" w:styleId="BodyTextIndent3Char">
    <w:name w:val="Body Text Indent 3 Char"/>
    <w:basedOn w:val="DefaultParagraphFont"/>
    <w:link w:val="BodyTextIndent3"/>
    <w:uiPriority w:val="99"/>
    <w:rsid w:val="0095385E"/>
    <w:rPr>
      <w:rFonts w:ascii="CG Times" w:hAnsi="CG Times"/>
      <w:color w:val="000000"/>
      <w:sz w:val="24"/>
      <w:u w:val="single"/>
    </w:rPr>
  </w:style>
  <w:style w:type="paragraph" w:styleId="BodyTextIndent">
    <w:name w:val="Body Text Indent"/>
    <w:basedOn w:val="Normal"/>
    <w:link w:val="BodyTextIndentChar"/>
    <w:uiPriority w:val="99"/>
    <w:rsid w:val="0095385E"/>
    <w:pPr>
      <w:spacing w:after="120"/>
      <w:ind w:left="360"/>
    </w:pPr>
    <w:rPr>
      <w:rFonts w:ascii="CG Times" w:hAnsi="CG Times"/>
      <w:szCs w:val="20"/>
    </w:rPr>
  </w:style>
  <w:style w:type="character" w:customStyle="1" w:styleId="BodyTextIndentChar">
    <w:name w:val="Body Text Indent Char"/>
    <w:basedOn w:val="DefaultParagraphFont"/>
    <w:link w:val="BodyTextIndent"/>
    <w:uiPriority w:val="99"/>
    <w:rsid w:val="0095385E"/>
    <w:rPr>
      <w:rFonts w:ascii="CG Times" w:hAnsi="CG Times"/>
      <w:sz w:val="24"/>
    </w:rPr>
  </w:style>
  <w:style w:type="paragraph" w:customStyle="1" w:styleId="DefaultParagraphFontParaChar">
    <w:name w:val="Default Paragraph Font Para Char"/>
    <w:basedOn w:val="Normal"/>
    <w:rsid w:val="0095385E"/>
    <w:rPr>
      <w:rFonts w:ascii="Tahoma" w:hAnsi="Tahoma"/>
      <w:sz w:val="22"/>
      <w:szCs w:val="22"/>
    </w:rPr>
  </w:style>
  <w:style w:type="paragraph" w:customStyle="1" w:styleId="QuestionResponse">
    <w:name w:val="Question Response"/>
    <w:basedOn w:val="Normal"/>
    <w:link w:val="QuestionResponseChar"/>
    <w:uiPriority w:val="99"/>
    <w:rsid w:val="0095385E"/>
    <w:pPr>
      <w:keepNext/>
      <w:keepLines/>
      <w:ind w:left="1440" w:hanging="720"/>
    </w:pPr>
    <w:rPr>
      <w:sz w:val="22"/>
    </w:rPr>
  </w:style>
  <w:style w:type="character" w:customStyle="1" w:styleId="QuestionResponseChar">
    <w:name w:val="Question Response Char"/>
    <w:basedOn w:val="DefaultParagraphFont"/>
    <w:link w:val="QuestionResponse"/>
    <w:uiPriority w:val="99"/>
    <w:rsid w:val="0095385E"/>
    <w:rPr>
      <w:sz w:val="22"/>
      <w:szCs w:val="24"/>
    </w:rPr>
  </w:style>
  <w:style w:type="paragraph" w:customStyle="1" w:styleId="QuestionInstruction">
    <w:name w:val="Question Instruction"/>
    <w:basedOn w:val="Normal"/>
    <w:link w:val="QuestionInstructionChar"/>
    <w:rsid w:val="0095385E"/>
    <w:pPr>
      <w:keepNext/>
      <w:keepLines/>
      <w:spacing w:before="60" w:after="60"/>
      <w:ind w:left="720"/>
    </w:pPr>
    <w:rPr>
      <w:b/>
      <w:sz w:val="22"/>
    </w:rPr>
  </w:style>
  <w:style w:type="character" w:customStyle="1" w:styleId="QuestionInstructionChar">
    <w:name w:val="Question Instruction Char"/>
    <w:basedOn w:val="DefaultParagraphFont"/>
    <w:link w:val="QuestionInstruction"/>
    <w:rsid w:val="0095385E"/>
    <w:rPr>
      <w:b/>
      <w:sz w:val="22"/>
      <w:szCs w:val="24"/>
    </w:rPr>
  </w:style>
  <w:style w:type="character" w:customStyle="1" w:styleId="contentsm1">
    <w:name w:val="contentsm1"/>
    <w:basedOn w:val="DefaultParagraphFont"/>
    <w:uiPriority w:val="99"/>
    <w:rsid w:val="0095385E"/>
    <w:rPr>
      <w:rFonts w:ascii="Arial" w:hAnsi="Arial" w:cs="Arial" w:hint="default"/>
      <w:b w:val="0"/>
      <w:bCs w:val="0"/>
      <w:i w:val="0"/>
      <w:iCs w:val="0"/>
      <w:sz w:val="18"/>
      <w:szCs w:val="18"/>
    </w:rPr>
  </w:style>
  <w:style w:type="paragraph" w:customStyle="1" w:styleId="QuestionResponseLast">
    <w:name w:val="Question Response (Last)"/>
    <w:basedOn w:val="QuestionResponse"/>
    <w:link w:val="QuestionResponseLastChar"/>
    <w:uiPriority w:val="99"/>
    <w:rsid w:val="0095385E"/>
    <w:pPr>
      <w:keepNext w:val="0"/>
      <w:spacing w:after="480"/>
    </w:pPr>
  </w:style>
  <w:style w:type="character" w:customStyle="1" w:styleId="QuestionResponseLastChar">
    <w:name w:val="Question Response (Last) Char"/>
    <w:basedOn w:val="DefaultParagraphFont"/>
    <w:link w:val="QuestionResponseLast"/>
    <w:uiPriority w:val="99"/>
    <w:rsid w:val="0095385E"/>
    <w:rPr>
      <w:sz w:val="22"/>
      <w:szCs w:val="24"/>
    </w:rPr>
  </w:style>
  <w:style w:type="paragraph" w:customStyle="1" w:styleId="QuestionList">
    <w:name w:val="Question List"/>
    <w:basedOn w:val="Normal"/>
    <w:link w:val="QuestionListChar"/>
    <w:rsid w:val="0095385E"/>
    <w:pPr>
      <w:keepNext/>
      <w:keepLines/>
      <w:spacing w:after="60"/>
      <w:ind w:left="1080" w:hanging="360"/>
    </w:pPr>
    <w:rPr>
      <w:sz w:val="22"/>
    </w:rPr>
  </w:style>
  <w:style w:type="character" w:customStyle="1" w:styleId="QuestionListChar">
    <w:name w:val="Question List Char"/>
    <w:basedOn w:val="DefaultParagraphFont"/>
    <w:link w:val="QuestionList"/>
    <w:rsid w:val="0095385E"/>
    <w:rPr>
      <w:sz w:val="22"/>
      <w:szCs w:val="24"/>
    </w:rPr>
  </w:style>
  <w:style w:type="paragraph" w:customStyle="1" w:styleId="QuestionListLast">
    <w:name w:val="Question List (Last)"/>
    <w:basedOn w:val="QuestionList"/>
    <w:uiPriority w:val="99"/>
    <w:rsid w:val="0095385E"/>
    <w:pPr>
      <w:spacing w:after="240"/>
    </w:pPr>
  </w:style>
  <w:style w:type="paragraph" w:customStyle="1" w:styleId="Question">
    <w:name w:val="Question"/>
    <w:aliases w:val="qq Char,qq"/>
    <w:basedOn w:val="Normal"/>
    <w:link w:val="QuestionChar"/>
    <w:rsid w:val="0095385E"/>
    <w:pPr>
      <w:keepNext/>
      <w:keepLines/>
      <w:spacing w:after="240"/>
      <w:ind w:left="720" w:hanging="720"/>
    </w:pPr>
    <w:rPr>
      <w:sz w:val="22"/>
    </w:rPr>
  </w:style>
  <w:style w:type="character" w:customStyle="1" w:styleId="QuestionChar">
    <w:name w:val="Question Char"/>
    <w:basedOn w:val="DefaultParagraphFont"/>
    <w:link w:val="Question"/>
    <w:rsid w:val="0095385E"/>
    <w:rPr>
      <w:sz w:val="22"/>
      <w:szCs w:val="24"/>
    </w:rPr>
  </w:style>
  <w:style w:type="paragraph" w:customStyle="1" w:styleId="Default">
    <w:name w:val="Default"/>
    <w:uiPriority w:val="99"/>
    <w:rsid w:val="0095385E"/>
    <w:pPr>
      <w:autoSpaceDE w:val="0"/>
      <w:autoSpaceDN w:val="0"/>
      <w:adjustRightInd w:val="0"/>
    </w:pPr>
    <w:rPr>
      <w:rFonts w:ascii="Perpetua" w:eastAsiaTheme="minorHAnsi" w:hAnsi="Perpetua" w:cs="Perpetua"/>
      <w:color w:val="000000"/>
      <w:sz w:val="24"/>
      <w:szCs w:val="24"/>
    </w:rPr>
  </w:style>
  <w:style w:type="paragraph" w:styleId="FootnoteText">
    <w:name w:val="footnote text"/>
    <w:basedOn w:val="Normal"/>
    <w:link w:val="FootnoteTextChar"/>
    <w:unhideWhenUsed/>
    <w:rsid w:val="0095385E"/>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rsid w:val="0095385E"/>
    <w:rPr>
      <w:rFonts w:asciiTheme="minorHAnsi" w:eastAsiaTheme="minorHAnsi" w:hAnsiTheme="minorHAnsi" w:cstheme="minorBidi"/>
    </w:rPr>
  </w:style>
  <w:style w:type="character" w:styleId="FootnoteReference">
    <w:name w:val="footnote reference"/>
    <w:basedOn w:val="DefaultParagraphFont"/>
    <w:unhideWhenUsed/>
    <w:rsid w:val="0095385E"/>
    <w:rPr>
      <w:vertAlign w:val="superscript"/>
    </w:rPr>
  </w:style>
  <w:style w:type="paragraph" w:customStyle="1" w:styleId="toplinetextcharcharchar">
    <w:name w:val="toplinetextcharcharchar"/>
    <w:basedOn w:val="Normal"/>
    <w:uiPriority w:val="99"/>
    <w:rsid w:val="0095385E"/>
    <w:rPr>
      <w:rFonts w:ascii="Tahoma" w:hAnsi="Tahoma" w:cs="Tahoma"/>
      <w:sz w:val="22"/>
      <w:szCs w:val="22"/>
    </w:rPr>
  </w:style>
  <w:style w:type="character" w:customStyle="1" w:styleId="apple-converted-space">
    <w:name w:val="apple-converted-space"/>
    <w:basedOn w:val="DefaultParagraphFont"/>
    <w:rsid w:val="0095385E"/>
  </w:style>
  <w:style w:type="paragraph" w:styleId="Revision">
    <w:name w:val="Revision"/>
    <w:hidden/>
    <w:uiPriority w:val="99"/>
    <w:semiHidden/>
    <w:rsid w:val="0095385E"/>
    <w:rPr>
      <w:rFonts w:ascii="CG Times" w:hAnsi="CG Times"/>
      <w:sz w:val="24"/>
    </w:rPr>
  </w:style>
  <w:style w:type="character" w:customStyle="1" w:styleId="Heading1Char">
    <w:name w:val="Heading 1 Char"/>
    <w:basedOn w:val="DefaultParagraphFont"/>
    <w:link w:val="Heading1"/>
    <w:uiPriority w:val="9"/>
    <w:rsid w:val="00D547E3"/>
    <w:rPr>
      <w:rFonts w:asciiTheme="majorHAnsi" w:eastAsiaTheme="majorEastAsia" w:hAnsiTheme="majorHAnsi" w:cstheme="majorBidi"/>
      <w:b/>
      <w:bCs/>
      <w:color w:val="365F91" w:themeColor="accent1" w:themeShade="BF"/>
      <w:sz w:val="28"/>
      <w:szCs w:val="28"/>
    </w:rPr>
  </w:style>
  <w:style w:type="paragraph" w:customStyle="1" w:styleId="BodyText1">
    <w:name w:val="Body Text1"/>
    <w:link w:val="BodytextChar0"/>
    <w:uiPriority w:val="99"/>
    <w:rsid w:val="00D547E3"/>
    <w:pPr>
      <w:spacing w:before="80" w:after="200" w:line="300" w:lineRule="atLeast"/>
      <w:ind w:left="1080" w:right="1080"/>
    </w:pPr>
    <w:rPr>
      <w:sz w:val="24"/>
      <w:szCs w:val="24"/>
    </w:rPr>
  </w:style>
  <w:style w:type="paragraph" w:customStyle="1" w:styleId="bullet">
    <w:name w:val="bullet"/>
    <w:basedOn w:val="BodyText1"/>
    <w:uiPriority w:val="99"/>
    <w:rsid w:val="00D547E3"/>
    <w:pPr>
      <w:numPr>
        <w:numId w:val="2"/>
      </w:numPr>
      <w:tabs>
        <w:tab w:val="clear" w:pos="360"/>
      </w:tabs>
      <w:ind w:hanging="648"/>
    </w:pPr>
  </w:style>
  <w:style w:type="character" w:customStyle="1" w:styleId="BodytextChar0">
    <w:name w:val="Body text Char"/>
    <w:basedOn w:val="DefaultParagraphFont"/>
    <w:link w:val="BodyText1"/>
    <w:uiPriority w:val="99"/>
    <w:locked/>
    <w:rsid w:val="00D547E3"/>
    <w:rPr>
      <w:sz w:val="24"/>
      <w:szCs w:val="24"/>
    </w:rPr>
  </w:style>
  <w:style w:type="paragraph" w:customStyle="1" w:styleId="TableFootnote">
    <w:name w:val="Table Footnote"/>
    <w:uiPriority w:val="10"/>
    <w:qFormat/>
    <w:rsid w:val="00D547E3"/>
    <w:pPr>
      <w:framePr w:hSpace="288" w:vSpace="144" w:wrap="around" w:vAnchor="text" w:hAnchor="margin" w:xAlign="right" w:y="1"/>
      <w:spacing w:before="120" w:after="120" w:line="160" w:lineRule="exact"/>
      <w:suppressOverlap/>
    </w:pPr>
    <w:rPr>
      <w:rFonts w:ascii="Verdana" w:eastAsia="Cambria" w:hAnsi="Verdana"/>
      <w:color w:val="7F7F7F" w:themeColor="text1" w:themeTint="80"/>
      <w:sz w:val="14"/>
      <w:szCs w:val="24"/>
    </w:rPr>
  </w:style>
  <w:style w:type="paragraph" w:customStyle="1" w:styleId="TablePewAttribution">
    <w:name w:val="Table Pew Attribution"/>
    <w:basedOn w:val="TableFootnote"/>
    <w:uiPriority w:val="11"/>
    <w:rsid w:val="00D547E3"/>
    <w:pPr>
      <w:framePr w:wrap="around"/>
      <w:spacing w:after="240"/>
    </w:pPr>
    <w:rPr>
      <w:color w:val="000000" w:themeColor="text1"/>
    </w:rPr>
  </w:style>
  <w:style w:type="paragraph" w:customStyle="1" w:styleId="TableTitle">
    <w:name w:val="Table Title"/>
    <w:uiPriority w:val="6"/>
    <w:qFormat/>
    <w:rsid w:val="00D547E3"/>
    <w:pPr>
      <w:framePr w:hSpace="288" w:vSpace="144" w:wrap="around" w:vAnchor="text" w:hAnchor="page" w:x="1801" w:y="1"/>
      <w:spacing w:before="200" w:after="120" w:line="280" w:lineRule="exact"/>
      <w:suppressOverlap/>
    </w:pPr>
    <w:rPr>
      <w:rFonts w:ascii="Verdana" w:eastAsiaTheme="minorHAnsi" w:hAnsi="Verdana" w:cstheme="minorBidi"/>
      <w:b/>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372649">
      <w:bodyDiv w:val="1"/>
      <w:marLeft w:val="0"/>
      <w:marRight w:val="0"/>
      <w:marTop w:val="0"/>
      <w:marBottom w:val="0"/>
      <w:divBdr>
        <w:top w:val="none" w:sz="0" w:space="0" w:color="auto"/>
        <w:left w:val="none" w:sz="0" w:space="0" w:color="auto"/>
        <w:bottom w:val="none" w:sz="0" w:space="0" w:color="auto"/>
        <w:right w:val="none" w:sz="0" w:space="0" w:color="auto"/>
      </w:divBdr>
    </w:div>
    <w:div w:id="429083071">
      <w:bodyDiv w:val="1"/>
      <w:marLeft w:val="0"/>
      <w:marRight w:val="0"/>
      <w:marTop w:val="0"/>
      <w:marBottom w:val="0"/>
      <w:divBdr>
        <w:top w:val="none" w:sz="0" w:space="0" w:color="auto"/>
        <w:left w:val="none" w:sz="0" w:space="0" w:color="auto"/>
        <w:bottom w:val="none" w:sz="0" w:space="0" w:color="auto"/>
        <w:right w:val="none" w:sz="0" w:space="0" w:color="auto"/>
      </w:divBdr>
    </w:div>
    <w:div w:id="471797159">
      <w:bodyDiv w:val="1"/>
      <w:marLeft w:val="0"/>
      <w:marRight w:val="0"/>
      <w:marTop w:val="0"/>
      <w:marBottom w:val="0"/>
      <w:divBdr>
        <w:top w:val="none" w:sz="0" w:space="0" w:color="auto"/>
        <w:left w:val="none" w:sz="0" w:space="0" w:color="auto"/>
        <w:bottom w:val="none" w:sz="0" w:space="0" w:color="auto"/>
        <w:right w:val="none" w:sz="0" w:space="0" w:color="auto"/>
      </w:divBdr>
    </w:div>
    <w:div w:id="810249709">
      <w:bodyDiv w:val="1"/>
      <w:marLeft w:val="0"/>
      <w:marRight w:val="0"/>
      <w:marTop w:val="0"/>
      <w:marBottom w:val="0"/>
      <w:divBdr>
        <w:top w:val="none" w:sz="0" w:space="0" w:color="auto"/>
        <w:left w:val="none" w:sz="0" w:space="0" w:color="auto"/>
        <w:bottom w:val="none" w:sz="0" w:space="0" w:color="auto"/>
        <w:right w:val="none" w:sz="0" w:space="0" w:color="auto"/>
      </w:divBdr>
    </w:div>
    <w:div w:id="1145243051">
      <w:bodyDiv w:val="1"/>
      <w:marLeft w:val="0"/>
      <w:marRight w:val="0"/>
      <w:marTop w:val="0"/>
      <w:marBottom w:val="0"/>
      <w:divBdr>
        <w:top w:val="none" w:sz="0" w:space="0" w:color="auto"/>
        <w:left w:val="none" w:sz="0" w:space="0" w:color="auto"/>
        <w:bottom w:val="none" w:sz="0" w:space="0" w:color="auto"/>
        <w:right w:val="none" w:sz="0" w:space="0" w:color="auto"/>
      </w:divBdr>
    </w:div>
    <w:div w:id="1326201252">
      <w:bodyDiv w:val="1"/>
      <w:marLeft w:val="0"/>
      <w:marRight w:val="0"/>
      <w:marTop w:val="0"/>
      <w:marBottom w:val="0"/>
      <w:divBdr>
        <w:top w:val="none" w:sz="0" w:space="0" w:color="auto"/>
        <w:left w:val="none" w:sz="0" w:space="0" w:color="auto"/>
        <w:bottom w:val="none" w:sz="0" w:space="0" w:color="auto"/>
        <w:right w:val="none" w:sz="0" w:space="0" w:color="auto"/>
      </w:divBdr>
    </w:div>
    <w:div w:id="1440105711">
      <w:bodyDiv w:val="1"/>
      <w:marLeft w:val="0"/>
      <w:marRight w:val="0"/>
      <w:marTop w:val="0"/>
      <w:marBottom w:val="0"/>
      <w:divBdr>
        <w:top w:val="none" w:sz="0" w:space="0" w:color="auto"/>
        <w:left w:val="none" w:sz="0" w:space="0" w:color="auto"/>
        <w:bottom w:val="none" w:sz="0" w:space="0" w:color="auto"/>
        <w:right w:val="none" w:sz="0" w:space="0" w:color="auto"/>
      </w:divBdr>
    </w:div>
    <w:div w:id="1555307618">
      <w:bodyDiv w:val="1"/>
      <w:marLeft w:val="0"/>
      <w:marRight w:val="0"/>
      <w:marTop w:val="0"/>
      <w:marBottom w:val="0"/>
      <w:divBdr>
        <w:top w:val="none" w:sz="0" w:space="0" w:color="auto"/>
        <w:left w:val="none" w:sz="0" w:space="0" w:color="auto"/>
        <w:bottom w:val="none" w:sz="0" w:space="0" w:color="auto"/>
        <w:right w:val="none" w:sz="0" w:space="0" w:color="auto"/>
      </w:divBdr>
    </w:div>
    <w:div w:id="16901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F167E32-136E-4A69-8B82-F561978B1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100</Pages>
  <Words>16816</Words>
  <Characters>95852</Characters>
  <Application>Microsoft Office Word</Application>
  <DocSecurity>4</DocSecurity>
  <Lines>798</Lines>
  <Paragraphs>224</Paragraphs>
  <ScaleCrop>false</ScaleCrop>
  <HeadingPairs>
    <vt:vector size="2" baseType="variant">
      <vt:variant>
        <vt:lpstr>Title</vt:lpstr>
      </vt:variant>
      <vt:variant>
        <vt:i4>1</vt:i4>
      </vt:variant>
    </vt:vector>
  </HeadingPairs>
  <TitlesOfParts>
    <vt:vector size="1" baseType="lpstr">
      <vt:lpstr>Text goes here</vt:lpstr>
    </vt:vector>
  </TitlesOfParts>
  <Company>ICR</Company>
  <LinksUpToDate>false</LinksUpToDate>
  <CharactersWithSpaces>112444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goes here</dc:title>
  <dc:creator>Micajah McGarity</dc:creator>
  <cp:lastModifiedBy>Lauren Mora</cp:lastModifiedBy>
  <cp:revision>2</cp:revision>
  <cp:lastPrinted>2011-11-07T15:05:00Z</cp:lastPrinted>
  <dcterms:created xsi:type="dcterms:W3CDTF">2021-12-02T17:01:00Z</dcterms:created>
  <dcterms:modified xsi:type="dcterms:W3CDTF">2021-12-02T17:01:00Z</dcterms:modified>
</cp:coreProperties>
</file>