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03BA1C" w14:textId="77777777" w:rsidR="007D08B9" w:rsidRDefault="00520C5D" w:rsidP="007D08B9">
      <w:pPr>
        <w:pStyle w:val="sectionstart"/>
      </w:pPr>
      <w:r>
        <w:t>Pew Internet Survey #1</w:t>
      </w:r>
    </w:p>
    <w:p w14:paraId="1407C414" w14:textId="77777777" w:rsidR="00EB7777" w:rsidRDefault="00520C5D">
      <w:pPr>
        <w:pStyle w:val="sectionstart"/>
      </w:pPr>
      <w:r>
        <w:t>December</w:t>
      </w:r>
      <w:r w:rsidR="00EB7777">
        <w:t xml:space="preserve">, </w:t>
      </w:r>
      <w:r>
        <w:t>2013</w:t>
      </w:r>
    </w:p>
    <w:p w14:paraId="08F9E925" w14:textId="77777777" w:rsidR="00EB7777" w:rsidRDefault="00EB7777">
      <w:pPr>
        <w:pStyle w:val="sectionstart"/>
      </w:pPr>
      <w:r>
        <w:t>- Study Details -</w:t>
      </w:r>
    </w:p>
    <w:p w14:paraId="7671D48E" w14:textId="77777777" w:rsidR="00EB7777" w:rsidRDefault="00EB7777">
      <w:pPr>
        <w:pStyle w:val="basic"/>
      </w:pPr>
    </w:p>
    <w:p w14:paraId="07F43A8F" w14:textId="77777777" w:rsidR="00EB7777" w:rsidRDefault="00EB7777">
      <w:pPr>
        <w:pStyle w:val="basicnote"/>
      </w:pPr>
      <w:r>
        <w:t>Note:  This page may be removed when the questionnaire is sent to the client.  However, it must exist in the version sent to OSD.</w:t>
      </w:r>
    </w:p>
    <w:p w14:paraId="3F7733E0" w14:textId="77777777" w:rsidR="00EB7777" w:rsidRDefault="00EB7777">
      <w:pPr>
        <w:pStyle w:val="basic"/>
      </w:pPr>
    </w:p>
    <w:tbl>
      <w:tblPr>
        <w:tblW w:w="0" w:type="auto"/>
        <w:tblInd w:w="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70"/>
        <w:gridCol w:w="4522"/>
      </w:tblGrid>
      <w:tr w:rsidR="00EB7777" w14:paraId="464F45F2" w14:textId="77777777">
        <w:tc>
          <w:tcPr>
            <w:tcW w:w="3570" w:type="dxa"/>
          </w:tcPr>
          <w:p w14:paraId="5B0DED7E" w14:textId="77777777" w:rsidR="00EB7777" w:rsidRDefault="00EB7777">
            <w:pPr>
              <w:pStyle w:val="basic"/>
              <w:rPr>
                <w:b/>
                <w:bCs/>
              </w:rPr>
            </w:pPr>
            <w:r>
              <w:rPr>
                <w:b/>
                <w:bCs/>
              </w:rPr>
              <w:t>SNO</w:t>
            </w:r>
          </w:p>
        </w:tc>
        <w:tc>
          <w:tcPr>
            <w:tcW w:w="4522" w:type="dxa"/>
          </w:tcPr>
          <w:p w14:paraId="405CE1CD" w14:textId="77777777" w:rsidR="00EB7777" w:rsidRDefault="00872CE7">
            <w:pPr>
              <w:pStyle w:val="basic"/>
              <w:rPr>
                <w:b/>
                <w:bCs/>
              </w:rPr>
            </w:pPr>
            <w:r>
              <w:rPr>
                <w:color w:val="000000"/>
                <w:sz w:val="18"/>
                <w:szCs w:val="18"/>
              </w:rPr>
              <w:t>18335</w:t>
            </w:r>
          </w:p>
        </w:tc>
      </w:tr>
      <w:tr w:rsidR="00EB7777" w14:paraId="2E5D1ED1" w14:textId="77777777">
        <w:tc>
          <w:tcPr>
            <w:tcW w:w="3570" w:type="dxa"/>
          </w:tcPr>
          <w:p w14:paraId="6A3B31E6" w14:textId="77777777" w:rsidR="00EB7777" w:rsidRDefault="00EB7777">
            <w:pPr>
              <w:pStyle w:val="basic"/>
              <w:rPr>
                <w:b/>
                <w:bCs/>
              </w:rPr>
            </w:pPr>
            <w:r>
              <w:rPr>
                <w:b/>
                <w:bCs/>
              </w:rPr>
              <w:t>Survey Name</w:t>
            </w:r>
          </w:p>
        </w:tc>
        <w:tc>
          <w:tcPr>
            <w:tcW w:w="4522" w:type="dxa"/>
          </w:tcPr>
          <w:p w14:paraId="7BF62E5A" w14:textId="77777777" w:rsidR="00EB7777" w:rsidRDefault="00872CE7">
            <w:pPr>
              <w:pStyle w:val="basic"/>
              <w:rPr>
                <w:b/>
                <w:bCs/>
              </w:rPr>
            </w:pPr>
            <w:r>
              <w:rPr>
                <w:b/>
                <w:bCs/>
              </w:rPr>
              <w:t>Pew Internet Survey #1</w:t>
            </w:r>
          </w:p>
        </w:tc>
      </w:tr>
      <w:tr w:rsidR="00EB7777" w14:paraId="43B75DA4" w14:textId="77777777">
        <w:tc>
          <w:tcPr>
            <w:tcW w:w="3570" w:type="dxa"/>
          </w:tcPr>
          <w:p w14:paraId="457415F6" w14:textId="77777777" w:rsidR="00EB7777" w:rsidRDefault="00EB7777">
            <w:pPr>
              <w:pStyle w:val="basic"/>
              <w:rPr>
                <w:b/>
                <w:bCs/>
              </w:rPr>
            </w:pPr>
            <w:r>
              <w:rPr>
                <w:b/>
                <w:bCs/>
              </w:rPr>
              <w:t>Client Name</w:t>
            </w:r>
          </w:p>
        </w:tc>
        <w:tc>
          <w:tcPr>
            <w:tcW w:w="4522" w:type="dxa"/>
          </w:tcPr>
          <w:p w14:paraId="117B56A3" w14:textId="77777777" w:rsidR="00EB7777" w:rsidRDefault="00872CE7">
            <w:pPr>
              <w:pStyle w:val="basic"/>
              <w:rPr>
                <w:b/>
                <w:bCs/>
              </w:rPr>
            </w:pPr>
            <w:r>
              <w:rPr>
                <w:b/>
                <w:bCs/>
              </w:rPr>
              <w:t>Pew Research Center</w:t>
            </w:r>
          </w:p>
        </w:tc>
      </w:tr>
      <w:tr w:rsidR="00EB7777" w14:paraId="1472FA4C" w14:textId="77777777">
        <w:tc>
          <w:tcPr>
            <w:tcW w:w="3570" w:type="dxa"/>
          </w:tcPr>
          <w:p w14:paraId="6C903FC8" w14:textId="77777777" w:rsidR="00EB7777" w:rsidRDefault="00EB7777">
            <w:pPr>
              <w:pStyle w:val="basic"/>
              <w:rPr>
                <w:b/>
                <w:bCs/>
              </w:rPr>
            </w:pPr>
            <w:r>
              <w:rPr>
                <w:b/>
                <w:bCs/>
              </w:rPr>
              <w:t>Great Plains Project Number</w:t>
            </w:r>
          </w:p>
        </w:tc>
        <w:tc>
          <w:tcPr>
            <w:tcW w:w="4522" w:type="dxa"/>
          </w:tcPr>
          <w:p w14:paraId="74EBC860" w14:textId="77777777" w:rsidR="00EB7777" w:rsidRDefault="00872CE7">
            <w:pPr>
              <w:pStyle w:val="basic"/>
              <w:rPr>
                <w:b/>
                <w:bCs/>
              </w:rPr>
            </w:pPr>
            <w:r>
              <w:rPr>
                <w:b/>
                <w:bCs/>
              </w:rPr>
              <w:t>C526711063</w:t>
            </w:r>
          </w:p>
        </w:tc>
      </w:tr>
      <w:tr w:rsidR="00EB7777" w14:paraId="3A104F76" w14:textId="77777777">
        <w:tc>
          <w:tcPr>
            <w:tcW w:w="3570" w:type="dxa"/>
          </w:tcPr>
          <w:p w14:paraId="19F8ECFC" w14:textId="77777777" w:rsidR="00EB7777" w:rsidRDefault="00EB7777">
            <w:pPr>
              <w:pStyle w:val="basic"/>
              <w:rPr>
                <w:b/>
                <w:bCs/>
              </w:rPr>
            </w:pPr>
            <w:r>
              <w:rPr>
                <w:b/>
                <w:bCs/>
              </w:rPr>
              <w:t>Project Director Name</w:t>
            </w:r>
          </w:p>
        </w:tc>
        <w:tc>
          <w:tcPr>
            <w:tcW w:w="4522" w:type="dxa"/>
          </w:tcPr>
          <w:p w14:paraId="7DA83BF0" w14:textId="77777777" w:rsidR="00EB7777" w:rsidRDefault="00872CE7">
            <w:pPr>
              <w:pStyle w:val="basic"/>
              <w:rPr>
                <w:b/>
                <w:bCs/>
              </w:rPr>
            </w:pPr>
            <w:r>
              <w:rPr>
                <w:b/>
                <w:bCs/>
              </w:rPr>
              <w:t>Jwo</w:t>
            </w:r>
          </w:p>
        </w:tc>
      </w:tr>
      <w:tr w:rsidR="00EB7777" w14:paraId="59F7E765" w14:textId="77777777">
        <w:tc>
          <w:tcPr>
            <w:tcW w:w="3570" w:type="dxa"/>
          </w:tcPr>
          <w:p w14:paraId="1EC543A7" w14:textId="77777777" w:rsidR="00EB7777" w:rsidRDefault="00EB7777">
            <w:pPr>
              <w:pStyle w:val="basic"/>
              <w:rPr>
                <w:b/>
                <w:bCs/>
              </w:rPr>
            </w:pPr>
            <w:r>
              <w:rPr>
                <w:b/>
                <w:bCs/>
              </w:rPr>
              <w:t>Team/Area Name</w:t>
            </w:r>
          </w:p>
        </w:tc>
        <w:tc>
          <w:tcPr>
            <w:tcW w:w="4522" w:type="dxa"/>
          </w:tcPr>
          <w:p w14:paraId="10C112B8" w14:textId="77777777" w:rsidR="00EB7777" w:rsidRDefault="00872CE7">
            <w:pPr>
              <w:pStyle w:val="basic"/>
              <w:rPr>
                <w:b/>
                <w:bCs/>
              </w:rPr>
            </w:pPr>
            <w:r>
              <w:rPr>
                <w:b/>
                <w:bCs/>
              </w:rPr>
              <w:t>Dennis</w:t>
            </w:r>
          </w:p>
        </w:tc>
      </w:tr>
    </w:tbl>
    <w:p w14:paraId="167503A2" w14:textId="77777777" w:rsidR="00EB7777" w:rsidRDefault="00EB7777">
      <w:pPr>
        <w:pStyle w:val="basic"/>
        <w:rPr>
          <w:b/>
          <w:bCs/>
        </w:rPr>
      </w:pPr>
    </w:p>
    <w:tbl>
      <w:tblPr>
        <w:tblW w:w="0" w:type="auto"/>
        <w:tblInd w:w="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70"/>
        <w:gridCol w:w="4522"/>
      </w:tblGrid>
      <w:tr w:rsidR="00EB7777" w14:paraId="2988881B" w14:textId="77777777">
        <w:tc>
          <w:tcPr>
            <w:tcW w:w="3570" w:type="dxa"/>
          </w:tcPr>
          <w:p w14:paraId="22190D95" w14:textId="77777777" w:rsidR="00EB7777" w:rsidRDefault="00EB7777">
            <w:pPr>
              <w:pStyle w:val="basic"/>
              <w:rPr>
                <w:b/>
                <w:bCs/>
              </w:rPr>
            </w:pPr>
            <w:proofErr w:type="spellStart"/>
            <w:r>
              <w:rPr>
                <w:b/>
                <w:bCs/>
              </w:rPr>
              <w:t>Samvar</w:t>
            </w:r>
            <w:proofErr w:type="spellEnd"/>
            <w:r>
              <w:rPr>
                <w:b/>
                <w:bCs/>
              </w:rPr>
              <w:t xml:space="preserve"> </w:t>
            </w:r>
          </w:p>
          <w:p w14:paraId="362ADBA8" w14:textId="77777777" w:rsidR="00EB7777" w:rsidRDefault="00EB7777">
            <w:pPr>
              <w:pStyle w:val="basic"/>
              <w:rPr>
                <w:b/>
                <w:bCs/>
              </w:rPr>
            </w:pPr>
            <w:r>
              <w:t xml:space="preserve">(Include name, type and response values.  “None” means none.  Blank means standard demos.  This must match </w:t>
            </w:r>
            <w:proofErr w:type="spellStart"/>
            <w:r>
              <w:t>SurveyMan</w:t>
            </w:r>
            <w:proofErr w:type="spellEnd"/>
            <w:r>
              <w:t>.)</w:t>
            </w:r>
          </w:p>
        </w:tc>
        <w:tc>
          <w:tcPr>
            <w:tcW w:w="4522" w:type="dxa"/>
          </w:tcPr>
          <w:p w14:paraId="25397D4C" w14:textId="77777777" w:rsidR="00EB7777" w:rsidRDefault="00EB7777">
            <w:pPr>
              <w:pStyle w:val="basic"/>
              <w:rPr>
                <w:b/>
                <w:bCs/>
              </w:rPr>
            </w:pPr>
          </w:p>
        </w:tc>
      </w:tr>
      <w:tr w:rsidR="00EB7777" w14:paraId="44F071BA" w14:textId="77777777">
        <w:tc>
          <w:tcPr>
            <w:tcW w:w="3570" w:type="dxa"/>
          </w:tcPr>
          <w:p w14:paraId="75DA2FD3" w14:textId="77777777" w:rsidR="00EB7777" w:rsidRDefault="00EB7777">
            <w:pPr>
              <w:pStyle w:val="basic"/>
              <w:rPr>
                <w:b/>
                <w:bCs/>
              </w:rPr>
            </w:pPr>
            <w:r>
              <w:rPr>
                <w:b/>
                <w:bCs/>
              </w:rPr>
              <w:t>Specified Pre-coding Required</w:t>
            </w:r>
          </w:p>
        </w:tc>
        <w:tc>
          <w:tcPr>
            <w:tcW w:w="4522" w:type="dxa"/>
          </w:tcPr>
          <w:p w14:paraId="4E699E73" w14:textId="77777777" w:rsidR="00EB7777" w:rsidRDefault="00EB7777">
            <w:pPr>
              <w:pStyle w:val="basic"/>
              <w:rPr>
                <w:b/>
                <w:bCs/>
              </w:rPr>
            </w:pPr>
          </w:p>
        </w:tc>
      </w:tr>
      <w:tr w:rsidR="00EB7777" w14:paraId="2753BAEC" w14:textId="77777777">
        <w:tc>
          <w:tcPr>
            <w:tcW w:w="3570" w:type="dxa"/>
          </w:tcPr>
          <w:p w14:paraId="5747BF24" w14:textId="77777777" w:rsidR="00EB7777" w:rsidRDefault="00EB7777">
            <w:pPr>
              <w:pStyle w:val="basic"/>
              <w:rPr>
                <w:b/>
                <w:bCs/>
              </w:rPr>
            </w:pPr>
            <w:r>
              <w:rPr>
                <w:b/>
                <w:bCs/>
              </w:rPr>
              <w:t xml:space="preserve">Timing Template Required </w:t>
            </w:r>
            <w:r>
              <w:t>(y/n)</w:t>
            </w:r>
          </w:p>
        </w:tc>
        <w:tc>
          <w:tcPr>
            <w:tcW w:w="4522" w:type="dxa"/>
          </w:tcPr>
          <w:p w14:paraId="767CA85C" w14:textId="77777777" w:rsidR="00EB7777" w:rsidRDefault="00EB7777">
            <w:pPr>
              <w:pStyle w:val="basic"/>
              <w:rPr>
                <w:b/>
                <w:bCs/>
              </w:rPr>
            </w:pPr>
            <w:r>
              <w:rPr>
                <w:b/>
                <w:bCs/>
              </w:rPr>
              <w:t>Enabled by default</w:t>
            </w:r>
          </w:p>
        </w:tc>
      </w:tr>
      <w:tr w:rsidR="00EB7777" w14:paraId="76226649" w14:textId="77777777">
        <w:tc>
          <w:tcPr>
            <w:tcW w:w="3570" w:type="dxa"/>
          </w:tcPr>
          <w:p w14:paraId="5236BFFB" w14:textId="77777777" w:rsidR="00EB7777" w:rsidRDefault="00EB7777">
            <w:pPr>
              <w:pStyle w:val="basic"/>
              <w:rPr>
                <w:b/>
                <w:bCs/>
              </w:rPr>
            </w:pPr>
            <w:r>
              <w:rPr>
                <w:b/>
                <w:bCs/>
              </w:rPr>
              <w:t>Multi-Media</w:t>
            </w:r>
          </w:p>
        </w:tc>
        <w:tc>
          <w:tcPr>
            <w:tcW w:w="4522" w:type="dxa"/>
          </w:tcPr>
          <w:p w14:paraId="196FEEA1" w14:textId="77777777" w:rsidR="00EB7777" w:rsidRDefault="00EB7777">
            <w:pPr>
              <w:pStyle w:val="basic"/>
              <w:rPr>
                <w:b/>
                <w:bCs/>
              </w:rPr>
            </w:pPr>
          </w:p>
        </w:tc>
      </w:tr>
    </w:tbl>
    <w:p w14:paraId="20BAE985" w14:textId="77777777" w:rsidR="00EB7777" w:rsidRDefault="00EB7777">
      <w:pPr>
        <w:pStyle w:val="basic"/>
      </w:pPr>
    </w:p>
    <w:p w14:paraId="3D9D557B" w14:textId="77777777" w:rsidR="00EB7777" w:rsidRDefault="00EB7777">
      <w:pPr>
        <w:pStyle w:val="basic"/>
        <w:ind w:left="1442" w:hanging="1442"/>
        <w:rPr>
          <w:b/>
          <w:bCs/>
        </w:rPr>
      </w:pPr>
      <w:r>
        <w:rPr>
          <w:b/>
          <w:bCs/>
          <w:color w:val="FF0000"/>
        </w:rPr>
        <w:t>Important</w:t>
      </w:r>
      <w:r>
        <w:rPr>
          <w:b/>
          <w:bCs/>
        </w:rPr>
        <w:t>:</w:t>
      </w:r>
      <w:r>
        <w:rPr>
          <w:b/>
          <w:bCs/>
        </w:rPr>
        <w:tab/>
        <w:t xml:space="preserve">Do not change Question numbers after Version 1; to add a new question, use alpha characters (e.g., 3a, 3b, </w:t>
      </w:r>
      <w:proofErr w:type="gramStart"/>
      <w:r>
        <w:rPr>
          <w:b/>
          <w:bCs/>
        </w:rPr>
        <w:t>3c</w:t>
      </w:r>
      <w:proofErr w:type="gramEnd"/>
      <w:r>
        <w:rPr>
          <w:b/>
          <w:bCs/>
        </w:rPr>
        <w:t>.)  Changing question numbers will cause delays and potentially errors in the program.</w:t>
      </w:r>
    </w:p>
    <w:p w14:paraId="57E51212" w14:textId="77777777" w:rsidR="00EB7777" w:rsidRDefault="00EB7777">
      <w:pPr>
        <w:pStyle w:val="basic"/>
        <w:sectPr w:rsidR="00EB7777" w:rsidSect="00015917">
          <w:headerReference w:type="default" r:id="rId9"/>
          <w:footerReference w:type="default" r:id="rId10"/>
          <w:headerReference w:type="first" r:id="rId11"/>
          <w:footerReference w:type="first" r:id="rId12"/>
          <w:pgSz w:w="12240" w:h="15840" w:code="1"/>
          <w:pgMar w:top="1440" w:right="1440" w:bottom="1440" w:left="1440" w:header="720" w:footer="504" w:gutter="0"/>
          <w:cols w:space="720"/>
          <w:titlePg/>
        </w:sectPr>
      </w:pPr>
    </w:p>
    <w:p w14:paraId="09F313D6" w14:textId="77777777" w:rsidR="00520C5D" w:rsidRDefault="00520C5D" w:rsidP="00520C5D">
      <w:pPr>
        <w:pStyle w:val="sectionstart"/>
      </w:pPr>
      <w:r>
        <w:lastRenderedPageBreak/>
        <w:t>Pew Internet Survey #1</w:t>
      </w:r>
    </w:p>
    <w:p w14:paraId="4D4C9D4F" w14:textId="77777777" w:rsidR="00EB7777" w:rsidRDefault="00520C5D">
      <w:pPr>
        <w:pStyle w:val="sectionstart"/>
      </w:pPr>
      <w:r>
        <w:t>December</w:t>
      </w:r>
      <w:r w:rsidR="00EB7777">
        <w:t xml:space="preserve">, </w:t>
      </w:r>
      <w:r>
        <w:t>2013</w:t>
      </w:r>
    </w:p>
    <w:p w14:paraId="0F3BABC1" w14:textId="77777777" w:rsidR="00EB7777" w:rsidRDefault="00EB7777">
      <w:pPr>
        <w:pStyle w:val="sectionstart"/>
      </w:pPr>
      <w:r>
        <w:t>- Questionnaire -</w:t>
      </w:r>
    </w:p>
    <w:p w14:paraId="274D8EFC" w14:textId="77777777" w:rsidR="00287A90" w:rsidRDefault="00287A90" w:rsidP="00872CE7">
      <w:pPr>
        <w:pStyle w:val="basicinstruction"/>
      </w:pPr>
      <w:r>
        <w:t xml:space="preserve">global programming note: </w:t>
      </w:r>
    </w:p>
    <w:p w14:paraId="07C7E8BD" w14:textId="77777777" w:rsidR="00287A90" w:rsidRDefault="00287A90" w:rsidP="00872CE7">
      <w:pPr>
        <w:pStyle w:val="basicinstruction"/>
      </w:pPr>
      <w:r>
        <w:t>Include enlarged “next” and “back” buttons</w:t>
      </w:r>
    </w:p>
    <w:p w14:paraId="7F38CC99" w14:textId="1B385FD2" w:rsidR="00872CE7" w:rsidRDefault="00872CE7" w:rsidP="00872CE7">
      <w:pPr>
        <w:pStyle w:val="basicinstruction"/>
      </w:pPr>
      <w:r>
        <w:t>record respondent OS and web BROWSER</w:t>
      </w:r>
    </w:p>
    <w:p w14:paraId="410E0058" w14:textId="77777777" w:rsidR="00872CE7" w:rsidRDefault="00872CE7" w:rsidP="00015917">
      <w:pPr>
        <w:pStyle w:val="basicinstruction"/>
      </w:pPr>
    </w:p>
    <w:p w14:paraId="51300610" w14:textId="77777777" w:rsidR="005030B3" w:rsidRDefault="005030B3" w:rsidP="00015917">
      <w:pPr>
        <w:pStyle w:val="basicinstruction"/>
      </w:pPr>
    </w:p>
    <w:p w14:paraId="3A656257" w14:textId="77777777" w:rsidR="00015917" w:rsidRDefault="00015917" w:rsidP="00015917">
      <w:pPr>
        <w:pStyle w:val="basicinstruction"/>
      </w:pPr>
      <w:r>
        <w:t>[</w:t>
      </w:r>
      <w:proofErr w:type="spellStart"/>
      <w:r w:rsidR="002C5F3A">
        <w:t>sp</w:t>
      </w:r>
      <w:proofErr w:type="spellEnd"/>
      <w:r w:rsidR="003366FE">
        <w:t>; prompt</w:t>
      </w:r>
      <w:r>
        <w:t>]</w:t>
      </w:r>
    </w:p>
    <w:p w14:paraId="5E7A64DE" w14:textId="77777777" w:rsidR="003366FE" w:rsidRDefault="003366FE" w:rsidP="002C5F3A">
      <w:pPr>
        <w:rPr>
          <w:bCs/>
          <w:iCs/>
          <w:color w:val="000000"/>
        </w:rPr>
      </w:pPr>
      <w:proofErr w:type="gramStart"/>
      <w:r>
        <w:rPr>
          <w:bCs/>
          <w:iCs/>
          <w:color w:val="000000"/>
        </w:rPr>
        <w:t>Consent.</w:t>
      </w:r>
      <w:proofErr w:type="gramEnd"/>
      <w:r>
        <w:rPr>
          <w:bCs/>
          <w:iCs/>
          <w:color w:val="000000"/>
        </w:rPr>
        <w:t xml:space="preserve"> </w:t>
      </w:r>
    </w:p>
    <w:p w14:paraId="187C7A82" w14:textId="3BC61D7C" w:rsidR="002C5F3A" w:rsidRDefault="002C5F3A" w:rsidP="002C5F3A">
      <w:pPr>
        <w:rPr>
          <w:bCs/>
          <w:iCs/>
          <w:color w:val="000000"/>
        </w:rPr>
      </w:pPr>
      <w:r>
        <w:rPr>
          <w:bCs/>
          <w:iCs/>
          <w:color w:val="000000"/>
        </w:rPr>
        <w:t xml:space="preserve">You are </w:t>
      </w:r>
      <w:r w:rsidRPr="004E2B92">
        <w:rPr>
          <w:bCs/>
          <w:iCs/>
          <w:color w:val="000000"/>
        </w:rPr>
        <w:t xml:space="preserve">invited to join a special group of </w:t>
      </w:r>
      <w:commentRangeStart w:id="6"/>
      <w:r w:rsidRPr="004E2B92">
        <w:rPr>
          <w:bCs/>
          <w:iCs/>
          <w:color w:val="000000"/>
        </w:rPr>
        <w:t>400</w:t>
      </w:r>
      <w:commentRangeEnd w:id="6"/>
      <w:r w:rsidR="00E805B8">
        <w:rPr>
          <w:rStyle w:val="CommentReference"/>
          <w:rFonts w:ascii="Calibri" w:hAnsi="Calibri"/>
        </w:rPr>
        <w:commentReference w:id="6"/>
      </w:r>
      <w:r w:rsidRPr="004E2B92">
        <w:rPr>
          <w:bCs/>
          <w:iCs/>
          <w:color w:val="000000"/>
        </w:rPr>
        <w:t xml:space="preserve"> fellow </w:t>
      </w:r>
      <w:proofErr w:type="spellStart"/>
      <w:r w:rsidRPr="004E2B92">
        <w:rPr>
          <w:bCs/>
          <w:iCs/>
          <w:color w:val="000000"/>
        </w:rPr>
        <w:t>KnowledgePanel</w:t>
      </w:r>
      <w:proofErr w:type="spellEnd"/>
      <w:r w:rsidRPr="004E2B92">
        <w:rPr>
          <w:bCs/>
          <w:iCs/>
          <w:color w:val="000000"/>
        </w:rPr>
        <w:t>® members</w:t>
      </w:r>
      <w:r w:rsidR="00CD4AE3">
        <w:rPr>
          <w:bCs/>
          <w:iCs/>
          <w:color w:val="000000"/>
        </w:rPr>
        <w:t xml:space="preserve"> for </w:t>
      </w:r>
      <w:r w:rsidR="005030B3">
        <w:rPr>
          <w:bCs/>
          <w:iCs/>
          <w:color w:val="000000"/>
        </w:rPr>
        <w:t>a study by the Pew Research Center, which we will call the</w:t>
      </w:r>
      <w:r w:rsidR="00CD4AE3">
        <w:rPr>
          <w:bCs/>
          <w:iCs/>
          <w:color w:val="000000"/>
        </w:rPr>
        <w:t xml:space="preserve"> </w:t>
      </w:r>
      <w:r w:rsidR="00CD4AE3" w:rsidRPr="00CD4AE3">
        <w:rPr>
          <w:b/>
          <w:bCs/>
          <w:iCs/>
          <w:color w:val="000000"/>
        </w:rPr>
        <w:t>PRC Study</w:t>
      </w:r>
      <w:r w:rsidRPr="004E2B92">
        <w:rPr>
          <w:bCs/>
          <w:iCs/>
          <w:color w:val="000000"/>
        </w:rPr>
        <w:t xml:space="preserve">. This panel will receive 4 online surveys about </w:t>
      </w:r>
      <w:r w:rsidRPr="00EA7499">
        <w:rPr>
          <w:bCs/>
          <w:iCs/>
        </w:rPr>
        <w:t>current issues, some of which relate to</w:t>
      </w:r>
      <w:r w:rsidRPr="004E2B92">
        <w:rPr>
          <w:bCs/>
          <w:iCs/>
          <w:color w:val="1F497D"/>
        </w:rPr>
        <w:t xml:space="preserve"> </w:t>
      </w:r>
      <w:r w:rsidRPr="004E2B92">
        <w:rPr>
          <w:bCs/>
          <w:iCs/>
          <w:color w:val="000000"/>
        </w:rPr>
        <w:t>technology</w:t>
      </w:r>
      <w:r w:rsidRPr="004E2B92">
        <w:rPr>
          <w:bCs/>
          <w:iCs/>
          <w:color w:val="1F497D"/>
        </w:rPr>
        <w:t xml:space="preserve">. </w:t>
      </w:r>
      <w:r w:rsidRPr="00DE6809">
        <w:rPr>
          <w:bCs/>
          <w:iCs/>
        </w:rPr>
        <w:t>These surveys will occur</w:t>
      </w:r>
      <w:r>
        <w:rPr>
          <w:bCs/>
          <w:iCs/>
          <w:strike/>
        </w:rPr>
        <w:t xml:space="preserve"> </w:t>
      </w:r>
      <w:r w:rsidRPr="00DE6809">
        <w:rPr>
          <w:bCs/>
          <w:iCs/>
        </w:rPr>
        <w:t>over the course of a year – once every 3 months. If you decide to join</w:t>
      </w:r>
      <w:r>
        <w:rPr>
          <w:bCs/>
          <w:iCs/>
        </w:rPr>
        <w:t xml:space="preserve"> now</w:t>
      </w:r>
      <w:r w:rsidRPr="00DE6809">
        <w:rPr>
          <w:bCs/>
          <w:iCs/>
        </w:rPr>
        <w:t>, you will c</w:t>
      </w:r>
      <w:r>
        <w:rPr>
          <w:bCs/>
          <w:iCs/>
          <w:color w:val="000000"/>
        </w:rPr>
        <w:t>ontinue on to the first survey.</w:t>
      </w:r>
    </w:p>
    <w:p w14:paraId="7A74893E" w14:textId="77777777" w:rsidR="002C5F3A" w:rsidRPr="004E2B92" w:rsidRDefault="002C5F3A" w:rsidP="002C5F3A">
      <w:pPr>
        <w:rPr>
          <w:bCs/>
          <w:iCs/>
          <w:color w:val="000000"/>
        </w:rPr>
      </w:pPr>
    </w:p>
    <w:p w14:paraId="63C1FC51" w14:textId="77777777" w:rsidR="002C5F3A" w:rsidRDefault="002C5F3A" w:rsidP="002C5F3A">
      <w:pPr>
        <w:rPr>
          <w:bCs/>
          <w:iCs/>
          <w:color w:val="000000"/>
        </w:rPr>
      </w:pPr>
      <w:r w:rsidRPr="004E2B92">
        <w:rPr>
          <w:bCs/>
          <w:iCs/>
          <w:color w:val="000000"/>
        </w:rPr>
        <w:t xml:space="preserve">In addition to the online surveys, approximately </w:t>
      </w:r>
      <w:r>
        <w:rPr>
          <w:bCs/>
          <w:iCs/>
          <w:color w:val="000000"/>
        </w:rPr>
        <w:t>once a</w:t>
      </w:r>
      <w:r w:rsidRPr="004E2B92">
        <w:rPr>
          <w:bCs/>
          <w:iCs/>
          <w:color w:val="000000"/>
        </w:rPr>
        <w:t xml:space="preserve"> month we will invite 10-12 individuals from this special group to participate in </w:t>
      </w:r>
      <w:r>
        <w:rPr>
          <w:bCs/>
          <w:iCs/>
          <w:color w:val="000000"/>
        </w:rPr>
        <w:t xml:space="preserve">a </w:t>
      </w:r>
      <w:r w:rsidRPr="004E2B92">
        <w:rPr>
          <w:bCs/>
          <w:iCs/>
          <w:color w:val="000000"/>
        </w:rPr>
        <w:t xml:space="preserve">45-60 minute </w:t>
      </w:r>
      <w:r>
        <w:rPr>
          <w:bCs/>
          <w:iCs/>
          <w:color w:val="000000"/>
        </w:rPr>
        <w:t xml:space="preserve">online </w:t>
      </w:r>
      <w:r w:rsidRPr="004E2B92">
        <w:rPr>
          <w:bCs/>
          <w:iCs/>
          <w:color w:val="000000"/>
        </w:rPr>
        <w:t>focus group chat</w:t>
      </w:r>
      <w:r>
        <w:rPr>
          <w:bCs/>
          <w:iCs/>
          <w:color w:val="000000"/>
        </w:rPr>
        <w:t>.</w:t>
      </w:r>
      <w:r w:rsidRPr="004E2B92">
        <w:rPr>
          <w:bCs/>
          <w:iCs/>
          <w:color w:val="000000"/>
        </w:rPr>
        <w:t xml:space="preserve"> You do not need any special equipment or software </w:t>
      </w:r>
      <w:r>
        <w:rPr>
          <w:bCs/>
          <w:iCs/>
          <w:color w:val="000000"/>
        </w:rPr>
        <w:t xml:space="preserve">on </w:t>
      </w:r>
      <w:r w:rsidRPr="004E2B92">
        <w:rPr>
          <w:bCs/>
          <w:iCs/>
          <w:color w:val="000000"/>
        </w:rPr>
        <w:t>your computer to participate</w:t>
      </w:r>
      <w:r>
        <w:rPr>
          <w:bCs/>
          <w:iCs/>
          <w:color w:val="000000"/>
        </w:rPr>
        <w:t xml:space="preserve"> in these online chats</w:t>
      </w:r>
      <w:r w:rsidRPr="004E2B92">
        <w:rPr>
          <w:bCs/>
          <w:iCs/>
          <w:color w:val="000000"/>
        </w:rPr>
        <w:t>.</w:t>
      </w:r>
      <w:r>
        <w:rPr>
          <w:bCs/>
          <w:iCs/>
          <w:color w:val="000000"/>
        </w:rPr>
        <w:t xml:space="preserve"> </w:t>
      </w:r>
      <w:r w:rsidRPr="004E2B92">
        <w:rPr>
          <w:bCs/>
          <w:iCs/>
          <w:color w:val="000000"/>
        </w:rPr>
        <w:t xml:space="preserve">If selected, you would have the opportunity to </w:t>
      </w:r>
      <w:r>
        <w:rPr>
          <w:bCs/>
          <w:iCs/>
        </w:rPr>
        <w:t xml:space="preserve">discuss </w:t>
      </w:r>
      <w:r w:rsidRPr="00A44A11">
        <w:rPr>
          <w:bCs/>
          <w:iCs/>
        </w:rPr>
        <w:t>some</w:t>
      </w:r>
      <w:r>
        <w:rPr>
          <w:bCs/>
          <w:iCs/>
        </w:rPr>
        <w:t xml:space="preserve"> of these</w:t>
      </w:r>
      <w:r w:rsidRPr="00A44A11">
        <w:rPr>
          <w:bCs/>
          <w:iCs/>
        </w:rPr>
        <w:t xml:space="preserve"> issues</w:t>
      </w:r>
      <w:r>
        <w:rPr>
          <w:bCs/>
          <w:iCs/>
        </w:rPr>
        <w:t xml:space="preserve"> in greater detail</w:t>
      </w:r>
      <w:r>
        <w:rPr>
          <w:bCs/>
          <w:iCs/>
          <w:color w:val="000000"/>
        </w:rPr>
        <w:t>.</w:t>
      </w:r>
      <w:r w:rsidR="00151D59">
        <w:rPr>
          <w:bCs/>
          <w:iCs/>
          <w:color w:val="000000"/>
        </w:rPr>
        <w:t xml:space="preserve"> </w:t>
      </w:r>
      <w:r>
        <w:rPr>
          <w:bCs/>
          <w:iCs/>
          <w:color w:val="000000"/>
        </w:rPr>
        <w:t>I</w:t>
      </w:r>
      <w:r w:rsidRPr="004E2B92">
        <w:rPr>
          <w:bCs/>
          <w:iCs/>
          <w:color w:val="000000"/>
        </w:rPr>
        <w:t>n return</w:t>
      </w:r>
      <w:r>
        <w:rPr>
          <w:bCs/>
          <w:iCs/>
          <w:color w:val="000000"/>
        </w:rPr>
        <w:t>,</w:t>
      </w:r>
      <w:r w:rsidRPr="004E2B92">
        <w:rPr>
          <w:bCs/>
          <w:iCs/>
          <w:color w:val="000000"/>
        </w:rPr>
        <w:t xml:space="preserve"> we will give you 35,000 points</w:t>
      </w:r>
      <w:r>
        <w:rPr>
          <w:bCs/>
          <w:iCs/>
          <w:color w:val="000000"/>
        </w:rPr>
        <w:t xml:space="preserve"> per focus group</w:t>
      </w:r>
      <w:r w:rsidRPr="004E2B92">
        <w:rPr>
          <w:bCs/>
          <w:iCs/>
          <w:color w:val="000000"/>
        </w:rPr>
        <w:t xml:space="preserve">. That’s $35 for just an hour of your time! We can’t guarantee that you would be selected to participate in </w:t>
      </w:r>
      <w:r>
        <w:rPr>
          <w:bCs/>
          <w:iCs/>
          <w:color w:val="000000"/>
        </w:rPr>
        <w:t xml:space="preserve">any of </w:t>
      </w:r>
      <w:r w:rsidRPr="004E2B92">
        <w:rPr>
          <w:bCs/>
          <w:iCs/>
          <w:color w:val="000000"/>
        </w:rPr>
        <w:t xml:space="preserve">the </w:t>
      </w:r>
      <w:bookmarkStart w:id="7" w:name="_GoBack"/>
      <w:bookmarkEnd w:id="7"/>
      <w:r w:rsidRPr="004E2B92">
        <w:rPr>
          <w:bCs/>
          <w:iCs/>
          <w:color w:val="000000"/>
        </w:rPr>
        <w:t xml:space="preserve">monthly </w:t>
      </w:r>
      <w:r w:rsidR="00CD4AE3" w:rsidRPr="00CD4AE3">
        <w:rPr>
          <w:b/>
          <w:bCs/>
          <w:iCs/>
          <w:color w:val="000000"/>
        </w:rPr>
        <w:t>PRC Focus G</w:t>
      </w:r>
      <w:r w:rsidRPr="00CD4AE3">
        <w:rPr>
          <w:b/>
          <w:bCs/>
          <w:iCs/>
          <w:color w:val="000000"/>
        </w:rPr>
        <w:t>roups</w:t>
      </w:r>
      <w:r w:rsidRPr="004E2B92">
        <w:rPr>
          <w:bCs/>
          <w:iCs/>
          <w:color w:val="000000"/>
        </w:rPr>
        <w:t xml:space="preserve">, but there is a possibility that you could be selected for one or more over the course of </w:t>
      </w:r>
      <w:r>
        <w:rPr>
          <w:bCs/>
          <w:iCs/>
          <w:color w:val="000000"/>
        </w:rPr>
        <w:t>this yearlong study.</w:t>
      </w:r>
    </w:p>
    <w:p w14:paraId="23F9A5BD" w14:textId="77777777" w:rsidR="002C5F3A" w:rsidRPr="004E2B92" w:rsidRDefault="002C5F3A" w:rsidP="002C5F3A">
      <w:pPr>
        <w:rPr>
          <w:bCs/>
          <w:iCs/>
          <w:color w:val="000000"/>
        </w:rPr>
      </w:pPr>
    </w:p>
    <w:p w14:paraId="3B58163B" w14:textId="77777777" w:rsidR="002C5F3A" w:rsidRDefault="002C5F3A" w:rsidP="002C5F3A">
      <w:pPr>
        <w:rPr>
          <w:bCs/>
          <w:iCs/>
          <w:color w:val="000000"/>
        </w:rPr>
      </w:pPr>
      <w:r w:rsidRPr="004E2B92">
        <w:rPr>
          <w:bCs/>
          <w:iCs/>
          <w:color w:val="000000"/>
        </w:rPr>
        <w:t xml:space="preserve">Are you interested in </w:t>
      </w:r>
      <w:r w:rsidR="00CD4AE3">
        <w:rPr>
          <w:bCs/>
          <w:iCs/>
          <w:color w:val="000000"/>
        </w:rPr>
        <w:t xml:space="preserve">the </w:t>
      </w:r>
      <w:r w:rsidR="00CD4AE3" w:rsidRPr="00CD4AE3">
        <w:rPr>
          <w:b/>
          <w:bCs/>
          <w:iCs/>
          <w:color w:val="000000"/>
        </w:rPr>
        <w:t>PRC Study</w:t>
      </w:r>
      <w:r w:rsidR="00CD4AE3">
        <w:rPr>
          <w:bCs/>
          <w:iCs/>
          <w:color w:val="000000"/>
        </w:rPr>
        <w:t xml:space="preserve"> to </w:t>
      </w:r>
      <w:r w:rsidRPr="004E2B92">
        <w:rPr>
          <w:bCs/>
          <w:iCs/>
          <w:color w:val="000000"/>
        </w:rPr>
        <w:t>becom</w:t>
      </w:r>
      <w:r w:rsidR="00CD4AE3">
        <w:rPr>
          <w:bCs/>
          <w:iCs/>
          <w:color w:val="000000"/>
        </w:rPr>
        <w:t>e</w:t>
      </w:r>
      <w:r w:rsidRPr="004E2B92">
        <w:rPr>
          <w:bCs/>
          <w:iCs/>
          <w:color w:val="000000"/>
        </w:rPr>
        <w:t xml:space="preserve"> part of th</w:t>
      </w:r>
      <w:r>
        <w:rPr>
          <w:bCs/>
          <w:iCs/>
          <w:color w:val="000000"/>
        </w:rPr>
        <w:t>is special</w:t>
      </w:r>
      <w:r w:rsidRPr="004E2B92">
        <w:rPr>
          <w:bCs/>
          <w:iCs/>
          <w:color w:val="000000"/>
        </w:rPr>
        <w:t xml:space="preserve"> panel which will include 4 online surveys and the potential for additional </w:t>
      </w:r>
      <w:r>
        <w:rPr>
          <w:bCs/>
          <w:iCs/>
          <w:color w:val="000000"/>
        </w:rPr>
        <w:t xml:space="preserve">45-60 minute </w:t>
      </w:r>
      <w:r w:rsidRPr="004E2B92">
        <w:rPr>
          <w:bCs/>
          <w:iCs/>
          <w:color w:val="000000"/>
        </w:rPr>
        <w:t>focus groups?</w:t>
      </w:r>
    </w:p>
    <w:p w14:paraId="3D59B5B8" w14:textId="77777777" w:rsidR="002C5F3A" w:rsidRPr="004E2B92" w:rsidRDefault="002C5F3A" w:rsidP="002C5F3A">
      <w:pPr>
        <w:rPr>
          <w:bCs/>
          <w:iCs/>
          <w:color w:val="000000"/>
        </w:rPr>
      </w:pPr>
    </w:p>
    <w:p w14:paraId="359D16FB" w14:textId="77777777" w:rsidR="002C5F3A" w:rsidRDefault="002C5F3A" w:rsidP="00151D59">
      <w:pPr>
        <w:pStyle w:val="ListParagraph"/>
        <w:numPr>
          <w:ilvl w:val="0"/>
          <w:numId w:val="47"/>
        </w:numPr>
        <w:contextualSpacing w:val="0"/>
        <w:rPr>
          <w:bCs/>
          <w:iCs/>
          <w:color w:val="000000"/>
        </w:rPr>
      </w:pPr>
      <w:r w:rsidRPr="004E2B92">
        <w:rPr>
          <w:bCs/>
          <w:iCs/>
          <w:color w:val="000000"/>
        </w:rPr>
        <w:t xml:space="preserve">Yes </w:t>
      </w:r>
    </w:p>
    <w:p w14:paraId="66876B6E" w14:textId="77777777" w:rsidR="002C5F3A" w:rsidRPr="004E2B92" w:rsidRDefault="002C5F3A" w:rsidP="00151D59">
      <w:pPr>
        <w:pStyle w:val="ListParagraph"/>
        <w:numPr>
          <w:ilvl w:val="0"/>
          <w:numId w:val="47"/>
        </w:numPr>
        <w:contextualSpacing w:val="0"/>
        <w:rPr>
          <w:bCs/>
          <w:iCs/>
          <w:color w:val="000000"/>
        </w:rPr>
      </w:pPr>
      <w:r w:rsidRPr="003E57AE">
        <w:rPr>
          <w:bCs/>
          <w:iCs/>
          <w:color w:val="000000"/>
        </w:rPr>
        <w:t xml:space="preserve">No </w:t>
      </w:r>
    </w:p>
    <w:p w14:paraId="74314967" w14:textId="77777777" w:rsidR="00015917" w:rsidRDefault="003366FE" w:rsidP="003366FE">
      <w:pPr>
        <w:pStyle w:val="basicinstruction"/>
      </w:pPr>
      <w:r>
        <w:t>[Terminate if Consent=2 or Refused]</w:t>
      </w:r>
    </w:p>
    <w:p w14:paraId="21D9EA95" w14:textId="77777777" w:rsidR="005030B3" w:rsidRPr="0081795F" w:rsidRDefault="005030B3" w:rsidP="00015917">
      <w:pPr>
        <w:adjustRightInd w:val="0"/>
        <w:snapToGrid w:val="0"/>
        <w:ind w:left="1440" w:hanging="1440"/>
        <w:jc w:val="both"/>
        <w:rPr>
          <w:rFonts w:ascii="Calibri" w:hAnsi="Calibri" w:cs="Courier New"/>
          <w:b/>
          <w:u w:val="single"/>
        </w:rPr>
      </w:pPr>
    </w:p>
    <w:p w14:paraId="40091AD7" w14:textId="77777777" w:rsidR="00015917" w:rsidRPr="0081795F" w:rsidRDefault="00015917" w:rsidP="00015917">
      <w:pPr>
        <w:rPr>
          <w:rFonts w:ascii="Calibri" w:hAnsi="Calibri"/>
        </w:rPr>
      </w:pPr>
    </w:p>
    <w:p w14:paraId="3857733C" w14:textId="77777777" w:rsidR="00015917" w:rsidRDefault="00151D59" w:rsidP="00905726">
      <w:pPr>
        <w:pStyle w:val="basicinstruction"/>
      </w:pPr>
      <w:r>
        <w:t>[display]</w:t>
      </w:r>
    </w:p>
    <w:p w14:paraId="0DECA96E" w14:textId="77777777" w:rsidR="005030B3" w:rsidRDefault="00151D59" w:rsidP="00015917">
      <w:pPr>
        <w:rPr>
          <w:rFonts w:ascii="Calibri" w:hAnsi="Calibri"/>
        </w:rPr>
      </w:pPr>
      <w:r>
        <w:rPr>
          <w:rFonts w:ascii="Calibri" w:hAnsi="Calibri"/>
        </w:rPr>
        <w:t xml:space="preserve">Thank you for your interest in joining this very special group of </w:t>
      </w:r>
      <w:proofErr w:type="spellStart"/>
      <w:r>
        <w:rPr>
          <w:rFonts w:ascii="Calibri" w:hAnsi="Calibri"/>
        </w:rPr>
        <w:t>KnowledgePanel</w:t>
      </w:r>
      <w:proofErr w:type="spellEnd"/>
      <w:r>
        <w:rPr>
          <w:rFonts w:ascii="Calibri" w:hAnsi="Calibri"/>
        </w:rPr>
        <w:t>® members</w:t>
      </w:r>
      <w:r w:rsidR="00CD4AE3">
        <w:rPr>
          <w:rFonts w:ascii="Calibri" w:hAnsi="Calibri"/>
        </w:rPr>
        <w:t xml:space="preserve"> for the </w:t>
      </w:r>
      <w:r w:rsidR="00CD4AE3" w:rsidRPr="00CD4AE3">
        <w:rPr>
          <w:rFonts w:ascii="Calibri" w:hAnsi="Calibri"/>
          <w:b/>
        </w:rPr>
        <w:t>PRC Study</w:t>
      </w:r>
      <w:r>
        <w:rPr>
          <w:rFonts w:ascii="Calibri" w:hAnsi="Calibri"/>
        </w:rPr>
        <w:t xml:space="preserve">! </w:t>
      </w:r>
    </w:p>
    <w:p w14:paraId="4B2C9243" w14:textId="77777777" w:rsidR="005030B3" w:rsidRDefault="005030B3" w:rsidP="00015917">
      <w:pPr>
        <w:rPr>
          <w:rFonts w:ascii="Calibri" w:hAnsi="Calibri"/>
        </w:rPr>
      </w:pPr>
    </w:p>
    <w:p w14:paraId="07F4021D" w14:textId="77777777" w:rsidR="00151D59" w:rsidRPr="0081795F" w:rsidRDefault="00151D59" w:rsidP="00015917">
      <w:pPr>
        <w:rPr>
          <w:rFonts w:ascii="Calibri" w:hAnsi="Calibri"/>
        </w:rPr>
      </w:pPr>
      <w:r>
        <w:rPr>
          <w:rFonts w:ascii="Calibri" w:hAnsi="Calibri"/>
        </w:rPr>
        <w:t>You will now start the first of 4 online surveys about current issues, some of which relate to technology.</w:t>
      </w:r>
    </w:p>
    <w:p w14:paraId="3701C9FC" w14:textId="77777777" w:rsidR="00015917" w:rsidRPr="0081795F" w:rsidRDefault="00015917" w:rsidP="00015917">
      <w:pPr>
        <w:rPr>
          <w:rFonts w:ascii="Calibri" w:hAnsi="Calibri"/>
        </w:rPr>
      </w:pPr>
    </w:p>
    <w:p w14:paraId="5AAE8BE8" w14:textId="77777777" w:rsidR="00151D59" w:rsidRDefault="005030B3" w:rsidP="00905726">
      <w:pPr>
        <w:pStyle w:val="basicinstruction"/>
      </w:pPr>
      <w:r>
        <w:br w:type="column"/>
      </w:r>
      <w:r w:rsidR="00151D59">
        <w:lastRenderedPageBreak/>
        <w:t>[Intro screen</w:t>
      </w:r>
      <w:r w:rsidR="00905726">
        <w:t xml:space="preserve"> Display</w:t>
      </w:r>
      <w:r w:rsidR="00151D59">
        <w:t>]</w:t>
      </w:r>
      <w:r w:rsidR="00151D59" w:rsidRPr="004034A5">
        <w:t xml:space="preserve"> </w:t>
      </w:r>
    </w:p>
    <w:p w14:paraId="753A286E" w14:textId="77777777" w:rsidR="00151D59" w:rsidRPr="004034A5" w:rsidRDefault="00151D59" w:rsidP="00151D59">
      <w:pPr>
        <w:pStyle w:val="NoSpacing"/>
        <w:rPr>
          <w:bCs/>
        </w:rPr>
      </w:pPr>
      <w:r w:rsidRPr="004034A5">
        <w:rPr>
          <w:bCs/>
        </w:rPr>
        <w:t xml:space="preserve">In this survey, we want to explore some important questions with you about life today. </w:t>
      </w:r>
    </w:p>
    <w:p w14:paraId="532E0C68" w14:textId="77777777" w:rsidR="00151D59" w:rsidRPr="004034A5" w:rsidRDefault="00151D59" w:rsidP="00151D59">
      <w:pPr>
        <w:pStyle w:val="NoSpacing"/>
      </w:pPr>
    </w:p>
    <w:p w14:paraId="289EC2C8" w14:textId="77777777" w:rsidR="00151D59" w:rsidRPr="004034A5" w:rsidRDefault="00151D59" w:rsidP="00151D59">
      <w:pPr>
        <w:pStyle w:val="NoSpacing"/>
      </w:pPr>
      <w:r w:rsidRPr="004034A5">
        <w:t>First, we would like to ask you about your community and some of the things you think about the world.</w:t>
      </w:r>
    </w:p>
    <w:p w14:paraId="6DA333B1" w14:textId="77777777" w:rsidR="005030B3" w:rsidRDefault="005030B3" w:rsidP="00905726">
      <w:pPr>
        <w:pStyle w:val="basicinstruction"/>
      </w:pPr>
    </w:p>
    <w:p w14:paraId="2903009E" w14:textId="77777777" w:rsidR="005030B3" w:rsidRDefault="005030B3" w:rsidP="00905726">
      <w:pPr>
        <w:pStyle w:val="basicinstruction"/>
      </w:pPr>
    </w:p>
    <w:p w14:paraId="733B75DA" w14:textId="77777777" w:rsidR="0091519B" w:rsidRDefault="0091519B" w:rsidP="00905726">
      <w:pPr>
        <w:pStyle w:val="basicinstruction"/>
      </w:pPr>
      <w:r>
        <w:t>[show Q1, Q2, Q3 on the same screen]</w:t>
      </w:r>
    </w:p>
    <w:p w14:paraId="4B251ED6" w14:textId="77777777" w:rsidR="00151D59" w:rsidRPr="004034A5" w:rsidRDefault="00151D59" w:rsidP="0091519B">
      <w:pPr>
        <w:pStyle w:val="basicinstruction"/>
        <w:ind w:left="720"/>
      </w:pPr>
      <w:r>
        <w:t>[</w:t>
      </w:r>
      <w:proofErr w:type="spellStart"/>
      <w:r>
        <w:t>sp</w:t>
      </w:r>
      <w:proofErr w:type="spellEnd"/>
      <w:r>
        <w:t>]</w:t>
      </w:r>
    </w:p>
    <w:p w14:paraId="6A1CCE48" w14:textId="77777777" w:rsidR="00151D59" w:rsidRDefault="00151D59" w:rsidP="0091519B">
      <w:pPr>
        <w:pStyle w:val="NoSpacing"/>
        <w:ind w:left="720"/>
        <w:rPr>
          <w:rFonts w:cs="Tahoma"/>
        </w:rPr>
      </w:pPr>
      <w:r w:rsidRPr="004034A5">
        <w:rPr>
          <w:rFonts w:cs="Tahoma"/>
        </w:rPr>
        <w:t>Q1</w:t>
      </w:r>
      <w:r w:rsidRPr="004034A5">
        <w:rPr>
          <w:rFonts w:cs="Tahoma"/>
        </w:rPr>
        <w:tab/>
        <w:t>Overall, are you satisfied or dissatisfied with the way things are going in this country today?</w:t>
      </w:r>
    </w:p>
    <w:p w14:paraId="6E22987D" w14:textId="77777777" w:rsidR="00151D59" w:rsidRPr="004034A5" w:rsidRDefault="00151D59" w:rsidP="0091519B">
      <w:pPr>
        <w:pStyle w:val="NoSpacing"/>
        <w:ind w:left="720"/>
        <w:rPr>
          <w:rFonts w:cs="Tahoma"/>
        </w:rPr>
      </w:pPr>
      <w:r w:rsidRPr="004034A5">
        <w:rPr>
          <w:rFonts w:cs="Tahoma"/>
        </w:rPr>
        <w:t xml:space="preserve"> </w:t>
      </w:r>
    </w:p>
    <w:p w14:paraId="4040E8AC" w14:textId="77777777" w:rsidR="00151D59" w:rsidRPr="004034A5" w:rsidRDefault="00151D59" w:rsidP="0091519B">
      <w:pPr>
        <w:pStyle w:val="NoSpacing"/>
        <w:ind w:left="1440"/>
        <w:rPr>
          <w:rFonts w:cs="Tahoma"/>
        </w:rPr>
      </w:pPr>
      <w:r w:rsidRPr="004034A5">
        <w:rPr>
          <w:rFonts w:cs="Tahoma"/>
        </w:rPr>
        <w:t>1</w:t>
      </w:r>
      <w:r w:rsidRPr="004034A5">
        <w:rPr>
          <w:rFonts w:cs="Tahoma"/>
        </w:rPr>
        <w:tab/>
        <w:t>Satisfied</w:t>
      </w:r>
    </w:p>
    <w:p w14:paraId="152AF2AB" w14:textId="77777777" w:rsidR="00151D59" w:rsidRPr="004034A5" w:rsidRDefault="00151D59" w:rsidP="0091519B">
      <w:pPr>
        <w:pStyle w:val="NoSpacing"/>
        <w:ind w:left="1440"/>
        <w:rPr>
          <w:rFonts w:cs="Tahoma"/>
        </w:rPr>
      </w:pPr>
      <w:r w:rsidRPr="004034A5">
        <w:rPr>
          <w:rFonts w:cs="Tahoma"/>
        </w:rPr>
        <w:t>2</w:t>
      </w:r>
      <w:r w:rsidRPr="004034A5">
        <w:rPr>
          <w:rFonts w:cs="Tahoma"/>
        </w:rPr>
        <w:tab/>
        <w:t>Dissatisfied</w:t>
      </w:r>
    </w:p>
    <w:p w14:paraId="2BAC37FB" w14:textId="77777777" w:rsidR="00151D59" w:rsidRPr="004034A5" w:rsidRDefault="00151D59" w:rsidP="0091519B">
      <w:pPr>
        <w:pStyle w:val="NoSpacing"/>
        <w:ind w:left="720"/>
      </w:pPr>
    </w:p>
    <w:p w14:paraId="08EC51F5" w14:textId="77777777" w:rsidR="00151D59" w:rsidRPr="004034A5" w:rsidRDefault="00151D59" w:rsidP="0091519B">
      <w:pPr>
        <w:pStyle w:val="NoSpacing"/>
        <w:ind w:left="720"/>
      </w:pPr>
    </w:p>
    <w:p w14:paraId="6D10D933" w14:textId="77777777" w:rsidR="00151D59" w:rsidRPr="004034A5" w:rsidRDefault="00151D59" w:rsidP="0091519B">
      <w:pPr>
        <w:pStyle w:val="basicinstruction"/>
        <w:ind w:left="720"/>
      </w:pPr>
      <w:r>
        <w:t>[</w:t>
      </w:r>
      <w:proofErr w:type="spellStart"/>
      <w:r>
        <w:t>sp</w:t>
      </w:r>
      <w:proofErr w:type="spellEnd"/>
      <w:r>
        <w:t>]</w:t>
      </w:r>
    </w:p>
    <w:p w14:paraId="3A697862" w14:textId="77777777" w:rsidR="00151D59" w:rsidRDefault="00151D59" w:rsidP="0091519B">
      <w:pPr>
        <w:pStyle w:val="NoSpacing"/>
        <w:ind w:left="720"/>
        <w:rPr>
          <w:i/>
          <w:iCs/>
        </w:rPr>
      </w:pPr>
      <w:r w:rsidRPr="004034A5">
        <w:t>Q</w:t>
      </w:r>
      <w:r>
        <w:t>2</w:t>
      </w:r>
      <w:r w:rsidRPr="004034A5">
        <w:tab/>
        <w:t xml:space="preserve">How much of the time do you think you can trust the </w:t>
      </w:r>
      <w:r w:rsidRPr="009D10D8">
        <w:rPr>
          <w:b/>
        </w:rPr>
        <w:t>government</w:t>
      </w:r>
      <w:r w:rsidRPr="004034A5">
        <w:t xml:space="preserve"> in Washington to do what is right? </w:t>
      </w:r>
    </w:p>
    <w:p w14:paraId="7B3C0F01" w14:textId="77777777" w:rsidR="00151D59" w:rsidRPr="004034A5" w:rsidRDefault="00151D59" w:rsidP="0091519B">
      <w:pPr>
        <w:pStyle w:val="NoSpacing"/>
        <w:ind w:left="720"/>
        <w:rPr>
          <w:i/>
          <w:iCs/>
        </w:rPr>
      </w:pPr>
    </w:p>
    <w:p w14:paraId="4A189D89" w14:textId="77777777" w:rsidR="00151D59" w:rsidRPr="004034A5" w:rsidRDefault="00151D59" w:rsidP="0091519B">
      <w:pPr>
        <w:pStyle w:val="NoSpacing"/>
        <w:ind w:left="1440"/>
      </w:pPr>
      <w:r w:rsidRPr="004034A5">
        <w:t>1</w:t>
      </w:r>
      <w:r w:rsidRPr="004034A5">
        <w:tab/>
        <w:t>Just about always</w:t>
      </w:r>
    </w:p>
    <w:p w14:paraId="2D607A7F" w14:textId="77777777" w:rsidR="00151D59" w:rsidRPr="004034A5" w:rsidRDefault="00151D59" w:rsidP="0091519B">
      <w:pPr>
        <w:pStyle w:val="NoSpacing"/>
        <w:ind w:left="1440"/>
      </w:pPr>
      <w:r w:rsidRPr="004034A5">
        <w:t>2</w:t>
      </w:r>
      <w:r w:rsidRPr="004034A5">
        <w:tab/>
        <w:t>Most of the time</w:t>
      </w:r>
    </w:p>
    <w:p w14:paraId="694818ED" w14:textId="77777777" w:rsidR="00151D59" w:rsidRPr="004034A5" w:rsidRDefault="00151D59" w:rsidP="0091519B">
      <w:pPr>
        <w:pStyle w:val="NoSpacing"/>
        <w:ind w:left="1440"/>
      </w:pPr>
      <w:r w:rsidRPr="004034A5">
        <w:t>3</w:t>
      </w:r>
      <w:r w:rsidRPr="004034A5">
        <w:tab/>
        <w:t>Only some of the time</w:t>
      </w:r>
    </w:p>
    <w:p w14:paraId="0DF11E2F" w14:textId="77777777" w:rsidR="00151D59" w:rsidRPr="004034A5" w:rsidRDefault="00151D59" w:rsidP="0091519B">
      <w:pPr>
        <w:pStyle w:val="NoSpacing"/>
        <w:ind w:left="1440"/>
      </w:pPr>
      <w:r w:rsidRPr="004034A5">
        <w:t>4</w:t>
      </w:r>
      <w:r w:rsidRPr="004034A5">
        <w:tab/>
        <w:t xml:space="preserve">Never </w:t>
      </w:r>
    </w:p>
    <w:p w14:paraId="761F9BA1" w14:textId="77777777" w:rsidR="00151D59" w:rsidRPr="004034A5" w:rsidRDefault="00151D59" w:rsidP="0091519B">
      <w:pPr>
        <w:pStyle w:val="NoSpacing"/>
        <w:ind w:left="720"/>
      </w:pPr>
    </w:p>
    <w:p w14:paraId="35A27649" w14:textId="77777777" w:rsidR="00151D59" w:rsidRPr="004034A5" w:rsidRDefault="00151D59" w:rsidP="0091519B">
      <w:pPr>
        <w:pStyle w:val="NoSpacing"/>
        <w:ind w:left="720"/>
      </w:pPr>
    </w:p>
    <w:p w14:paraId="34A09FAB" w14:textId="77777777" w:rsidR="00151D59" w:rsidRPr="004034A5" w:rsidRDefault="00151D59" w:rsidP="0091519B">
      <w:pPr>
        <w:pStyle w:val="basicinstruction"/>
        <w:ind w:left="720"/>
      </w:pPr>
      <w:r>
        <w:t>[</w:t>
      </w:r>
      <w:proofErr w:type="spellStart"/>
      <w:r>
        <w:t>sp</w:t>
      </w:r>
      <w:proofErr w:type="spellEnd"/>
      <w:r>
        <w:t>]</w:t>
      </w:r>
    </w:p>
    <w:p w14:paraId="111A3219" w14:textId="77777777" w:rsidR="00151D59" w:rsidRDefault="00151D59" w:rsidP="0091519B">
      <w:pPr>
        <w:pStyle w:val="NoSpacing"/>
        <w:ind w:left="720"/>
      </w:pPr>
      <w:r w:rsidRPr="004034A5">
        <w:t>Q3</w:t>
      </w:r>
      <w:r w:rsidRPr="004034A5">
        <w:tab/>
        <w:t>How much of the time do you think you can tr</w:t>
      </w:r>
      <w:r>
        <w:t xml:space="preserve">ust </w:t>
      </w:r>
      <w:r w:rsidRPr="009D10D8">
        <w:rPr>
          <w:b/>
        </w:rPr>
        <w:t xml:space="preserve">advertisers </w:t>
      </w:r>
      <w:r w:rsidRPr="004034A5">
        <w:t>to do what is right</w:t>
      </w:r>
      <w:r>
        <w:t>?</w:t>
      </w:r>
    </w:p>
    <w:p w14:paraId="3500ADCB" w14:textId="77777777" w:rsidR="00151D59" w:rsidRDefault="00151D59" w:rsidP="0091519B">
      <w:pPr>
        <w:pStyle w:val="NoSpacing"/>
        <w:ind w:left="720"/>
      </w:pPr>
    </w:p>
    <w:p w14:paraId="76180DE0" w14:textId="77777777" w:rsidR="00151D59" w:rsidRPr="004034A5" w:rsidRDefault="00151D59" w:rsidP="0091519B">
      <w:pPr>
        <w:pStyle w:val="NoSpacing"/>
        <w:ind w:left="1440"/>
      </w:pPr>
      <w:r w:rsidRPr="004034A5">
        <w:t>1</w:t>
      </w:r>
      <w:r w:rsidRPr="004034A5">
        <w:tab/>
        <w:t>Just about always</w:t>
      </w:r>
    </w:p>
    <w:p w14:paraId="13D92F02" w14:textId="77777777" w:rsidR="00151D59" w:rsidRPr="004034A5" w:rsidRDefault="00151D59" w:rsidP="0091519B">
      <w:pPr>
        <w:pStyle w:val="NoSpacing"/>
        <w:ind w:left="1440"/>
      </w:pPr>
      <w:r w:rsidRPr="004034A5">
        <w:t>2</w:t>
      </w:r>
      <w:r w:rsidRPr="004034A5">
        <w:tab/>
        <w:t>Most of the time</w:t>
      </w:r>
    </w:p>
    <w:p w14:paraId="0DED111C" w14:textId="77777777" w:rsidR="00151D59" w:rsidRPr="004034A5" w:rsidRDefault="00151D59" w:rsidP="0091519B">
      <w:pPr>
        <w:pStyle w:val="NoSpacing"/>
        <w:ind w:left="1440"/>
      </w:pPr>
      <w:r w:rsidRPr="004034A5">
        <w:t>3</w:t>
      </w:r>
      <w:r w:rsidRPr="004034A5">
        <w:tab/>
        <w:t>Only some of the time</w:t>
      </w:r>
    </w:p>
    <w:p w14:paraId="5AB6072F" w14:textId="77777777" w:rsidR="00151D59" w:rsidRPr="004034A5" w:rsidRDefault="00151D59" w:rsidP="0091519B">
      <w:pPr>
        <w:pStyle w:val="NoSpacing"/>
        <w:ind w:left="1440"/>
      </w:pPr>
      <w:r w:rsidRPr="004034A5">
        <w:t>4</w:t>
      </w:r>
      <w:r w:rsidRPr="004034A5">
        <w:tab/>
        <w:t xml:space="preserve">Never </w:t>
      </w:r>
    </w:p>
    <w:p w14:paraId="143E6FC4" w14:textId="77777777" w:rsidR="00151D59" w:rsidRDefault="00151D59" w:rsidP="00151D59">
      <w:pPr>
        <w:pStyle w:val="NoSpacing"/>
      </w:pPr>
    </w:p>
    <w:p w14:paraId="3A5275F0" w14:textId="77777777" w:rsidR="00151D59" w:rsidRDefault="00151D59" w:rsidP="00151D59">
      <w:pPr>
        <w:pStyle w:val="NoSpacing"/>
      </w:pPr>
    </w:p>
    <w:p w14:paraId="088359D3" w14:textId="77777777" w:rsidR="0091519B" w:rsidRDefault="0091519B" w:rsidP="00905726">
      <w:pPr>
        <w:pStyle w:val="basicinstruction"/>
      </w:pPr>
    </w:p>
    <w:p w14:paraId="32199AC4" w14:textId="77777777" w:rsidR="00151D59" w:rsidRPr="004034A5" w:rsidRDefault="00151D59" w:rsidP="00905726">
      <w:pPr>
        <w:pStyle w:val="basicinstruction"/>
      </w:pPr>
      <w:r>
        <w:t>[small textbox]</w:t>
      </w:r>
    </w:p>
    <w:p w14:paraId="1B532400" w14:textId="77777777" w:rsidR="00151D59" w:rsidRPr="004034A5" w:rsidRDefault="00151D59" w:rsidP="00164BEF">
      <w:pPr>
        <w:pStyle w:val="NoSpacing"/>
        <w:ind w:left="720" w:hanging="720"/>
      </w:pPr>
      <w:r w:rsidRPr="00151D59">
        <w:rPr>
          <w:color w:val="000000"/>
        </w:rPr>
        <w:t>Q5</w:t>
      </w:r>
      <w:r w:rsidRPr="00151D59">
        <w:rPr>
          <w:color w:val="000000"/>
        </w:rPr>
        <w:tab/>
        <w:t xml:space="preserve">When you hear the word “privacy,” what comes to mind for you? Tell us the first few words that pop into your head. </w:t>
      </w:r>
    </w:p>
    <w:p w14:paraId="5F98E2D3" w14:textId="77777777" w:rsidR="00151D59" w:rsidRDefault="00151D59" w:rsidP="00151D59">
      <w:pPr>
        <w:pStyle w:val="NoSpacing"/>
      </w:pPr>
    </w:p>
    <w:p w14:paraId="074295CB" w14:textId="77777777" w:rsidR="00151D59" w:rsidRDefault="00151D59" w:rsidP="00905726">
      <w:pPr>
        <w:pStyle w:val="NoSpacing"/>
        <w:ind w:left="720"/>
      </w:pPr>
      <w:r>
        <w:t>[OPEN-END – limited to one line]</w:t>
      </w:r>
    </w:p>
    <w:p w14:paraId="207937C2" w14:textId="77777777" w:rsidR="00151D59" w:rsidRDefault="00151D59" w:rsidP="00151D59">
      <w:pPr>
        <w:pStyle w:val="NoSpacing"/>
      </w:pPr>
    </w:p>
    <w:p w14:paraId="655CCAFE" w14:textId="77777777" w:rsidR="00151D59" w:rsidRDefault="00151D59" w:rsidP="00151D59">
      <w:pPr>
        <w:pStyle w:val="NoSpacing"/>
      </w:pPr>
    </w:p>
    <w:p w14:paraId="33E450FC" w14:textId="77777777" w:rsidR="00151D59" w:rsidRPr="004034A5" w:rsidRDefault="00151D59" w:rsidP="00905726">
      <w:pPr>
        <w:pStyle w:val="basicinstruction"/>
      </w:pPr>
      <w:r>
        <w:t>[</w:t>
      </w:r>
      <w:proofErr w:type="spellStart"/>
      <w:r>
        <w:t>sp</w:t>
      </w:r>
      <w:proofErr w:type="spellEnd"/>
      <w:r>
        <w:t>]</w:t>
      </w:r>
    </w:p>
    <w:p w14:paraId="59039DCD" w14:textId="77777777" w:rsidR="00151D59" w:rsidRPr="004034A5" w:rsidRDefault="00151D59" w:rsidP="00164BEF">
      <w:pPr>
        <w:pStyle w:val="NoSpacing"/>
        <w:ind w:left="720" w:hanging="720"/>
      </w:pPr>
      <w:r>
        <w:t>Q6    Do you feel as though you</w:t>
      </w:r>
      <w:r w:rsidRPr="004034A5">
        <w:t xml:space="preserve"> </w:t>
      </w:r>
      <w:r>
        <w:t xml:space="preserve">already do enough to protect the </w:t>
      </w:r>
      <w:r w:rsidRPr="004034A5">
        <w:t>privacy</w:t>
      </w:r>
      <w:r>
        <w:t xml:space="preserve"> of your personal information</w:t>
      </w:r>
      <w:r w:rsidRPr="004034A5">
        <w:t xml:space="preserve"> online, or do you feel as though you </w:t>
      </w:r>
      <w:r>
        <w:t>would like to</w:t>
      </w:r>
      <w:r w:rsidRPr="004034A5">
        <w:t xml:space="preserve"> do more?</w:t>
      </w:r>
    </w:p>
    <w:p w14:paraId="7AC99B88" w14:textId="77777777" w:rsidR="00151D59" w:rsidRPr="004034A5" w:rsidRDefault="00151D59" w:rsidP="00164BEF">
      <w:pPr>
        <w:pStyle w:val="NoSpacing"/>
        <w:ind w:left="720" w:hanging="720"/>
      </w:pPr>
    </w:p>
    <w:p w14:paraId="2360BD59" w14:textId="77777777" w:rsidR="00151D59" w:rsidRPr="004034A5" w:rsidRDefault="00151D59" w:rsidP="00151D59">
      <w:pPr>
        <w:pStyle w:val="NoSpacing"/>
      </w:pPr>
      <w:r>
        <w:t>1</w:t>
      </w:r>
      <w:r>
        <w:tab/>
      </w:r>
      <w:r w:rsidRPr="004034A5">
        <w:t xml:space="preserve">I </w:t>
      </w:r>
      <w:r>
        <w:t xml:space="preserve">already do enough </w:t>
      </w:r>
    </w:p>
    <w:p w14:paraId="514CCC6F" w14:textId="77777777" w:rsidR="00151D59" w:rsidRDefault="00151D59" w:rsidP="00151D59">
      <w:pPr>
        <w:pStyle w:val="NoSpacing"/>
      </w:pPr>
      <w:r>
        <w:t>2</w:t>
      </w:r>
      <w:r>
        <w:tab/>
      </w:r>
      <w:r w:rsidRPr="004034A5">
        <w:t xml:space="preserve">I </w:t>
      </w:r>
      <w:r>
        <w:t>would like to</w:t>
      </w:r>
      <w:r w:rsidRPr="004034A5">
        <w:t xml:space="preserve"> do more</w:t>
      </w:r>
    </w:p>
    <w:p w14:paraId="0A4B94A5" w14:textId="77777777" w:rsidR="0091519B" w:rsidRDefault="00151D59" w:rsidP="0091519B">
      <w:pPr>
        <w:pStyle w:val="basicinstruction"/>
      </w:pPr>
      <w:r>
        <w:br w:type="column"/>
      </w:r>
      <w:r w:rsidR="0091519B">
        <w:lastRenderedPageBreak/>
        <w:t>[</w:t>
      </w:r>
      <w:proofErr w:type="spellStart"/>
      <w:r w:rsidR="0091519B">
        <w:t>sp</w:t>
      </w:r>
      <w:proofErr w:type="spellEnd"/>
      <w:r w:rsidR="0091519B">
        <w:t>; show all Q7a through Q7f items on the same page]</w:t>
      </w:r>
    </w:p>
    <w:p w14:paraId="10923B03" w14:textId="77777777" w:rsidR="00151D59" w:rsidRDefault="00151D59" w:rsidP="00164BEF">
      <w:pPr>
        <w:pStyle w:val="NoSpacing"/>
        <w:ind w:left="720" w:hanging="720"/>
      </w:pPr>
      <w:r>
        <w:t>Q7</w:t>
      </w:r>
      <w:r w:rsidRPr="004034A5">
        <w:tab/>
        <w:t xml:space="preserve">Thinking about your daily life, </w:t>
      </w:r>
      <w:r>
        <w:t>when you have private information that you would like to share with another trusted person or organization, how secure do you feel…</w:t>
      </w:r>
    </w:p>
    <w:p w14:paraId="54EE96FD" w14:textId="77777777" w:rsidR="00151D59" w:rsidRDefault="00151D59" w:rsidP="00151D59">
      <w:pPr>
        <w:pStyle w:val="NoSpacing"/>
      </w:pPr>
    </w:p>
    <w:p w14:paraId="60234AE4" w14:textId="77777777" w:rsidR="00151D59" w:rsidRDefault="00151D59" w:rsidP="00151D59">
      <w:pPr>
        <w:pStyle w:val="NoSpacing"/>
        <w:numPr>
          <w:ilvl w:val="0"/>
          <w:numId w:val="46"/>
        </w:numPr>
      </w:pPr>
      <w:r>
        <w:t xml:space="preserve">Using a landline telephone </w:t>
      </w:r>
    </w:p>
    <w:p w14:paraId="44FCE4A5" w14:textId="77777777" w:rsidR="00151D59" w:rsidRDefault="00151D59" w:rsidP="00151D59">
      <w:pPr>
        <w:pStyle w:val="NoSpacing"/>
        <w:ind w:left="720"/>
      </w:pPr>
    </w:p>
    <w:p w14:paraId="34DC6349" w14:textId="77777777" w:rsidR="00151D59" w:rsidRDefault="00151D59" w:rsidP="00151D59">
      <w:pPr>
        <w:pStyle w:val="NoSpacing"/>
        <w:ind w:left="720"/>
      </w:pPr>
      <w:r>
        <w:t>1 Very secure</w:t>
      </w:r>
    </w:p>
    <w:p w14:paraId="05D9BD17" w14:textId="77777777" w:rsidR="00151D59" w:rsidRDefault="00151D59" w:rsidP="00151D59">
      <w:pPr>
        <w:pStyle w:val="NoSpacing"/>
        <w:ind w:left="720"/>
      </w:pPr>
      <w:r>
        <w:t>2 Somewhat secure</w:t>
      </w:r>
    </w:p>
    <w:p w14:paraId="0D37DF78" w14:textId="77777777" w:rsidR="00151D59" w:rsidRDefault="00151D59" w:rsidP="00151D59">
      <w:pPr>
        <w:pStyle w:val="NoSpacing"/>
        <w:ind w:left="720"/>
      </w:pPr>
      <w:r>
        <w:t>3 Not very secure</w:t>
      </w:r>
    </w:p>
    <w:p w14:paraId="3384B657" w14:textId="77777777" w:rsidR="00151D59" w:rsidRDefault="00151D59" w:rsidP="00151D59">
      <w:pPr>
        <w:pStyle w:val="NoSpacing"/>
        <w:ind w:left="720"/>
      </w:pPr>
      <w:r>
        <w:t>4 Not at all secure</w:t>
      </w:r>
    </w:p>
    <w:p w14:paraId="055406D8" w14:textId="77777777" w:rsidR="00151D59" w:rsidRDefault="00151D59" w:rsidP="00151D59">
      <w:pPr>
        <w:pStyle w:val="NoSpacing"/>
        <w:ind w:left="720"/>
      </w:pPr>
    </w:p>
    <w:p w14:paraId="03973AC7" w14:textId="77777777" w:rsidR="00151D59" w:rsidRDefault="00151D59" w:rsidP="00151D59">
      <w:pPr>
        <w:pStyle w:val="NoSpacing"/>
        <w:numPr>
          <w:ilvl w:val="0"/>
          <w:numId w:val="46"/>
        </w:numPr>
      </w:pPr>
      <w:r>
        <w:t xml:space="preserve">Calling on your cell phone </w:t>
      </w:r>
    </w:p>
    <w:p w14:paraId="5BB6A182" w14:textId="77777777" w:rsidR="00151D59" w:rsidRDefault="00151D59" w:rsidP="00151D59">
      <w:pPr>
        <w:pStyle w:val="NoSpacing"/>
      </w:pPr>
    </w:p>
    <w:p w14:paraId="085EE16E" w14:textId="77777777" w:rsidR="00151D59" w:rsidRDefault="00151D59" w:rsidP="00151D59">
      <w:pPr>
        <w:pStyle w:val="NoSpacing"/>
        <w:ind w:left="720"/>
      </w:pPr>
      <w:r>
        <w:t>1 Very secure</w:t>
      </w:r>
    </w:p>
    <w:p w14:paraId="3AFAED56" w14:textId="77777777" w:rsidR="00151D59" w:rsidRDefault="00151D59" w:rsidP="00151D59">
      <w:pPr>
        <w:pStyle w:val="NoSpacing"/>
        <w:ind w:left="720"/>
      </w:pPr>
      <w:r>
        <w:t>2 Somewhat secure</w:t>
      </w:r>
    </w:p>
    <w:p w14:paraId="476FD4CF" w14:textId="77777777" w:rsidR="00151D59" w:rsidRDefault="00151D59" w:rsidP="00151D59">
      <w:pPr>
        <w:pStyle w:val="NoSpacing"/>
        <w:ind w:left="720"/>
      </w:pPr>
      <w:r>
        <w:t>3 Not very secure</w:t>
      </w:r>
    </w:p>
    <w:p w14:paraId="2843D780" w14:textId="77777777" w:rsidR="00151D59" w:rsidRDefault="00151D59" w:rsidP="00151D59">
      <w:pPr>
        <w:pStyle w:val="NoSpacing"/>
        <w:ind w:left="720"/>
      </w:pPr>
      <w:r>
        <w:t>4 Not at all secure</w:t>
      </w:r>
    </w:p>
    <w:p w14:paraId="4DAF1C38" w14:textId="77777777" w:rsidR="00151D59" w:rsidRDefault="00151D59" w:rsidP="00151D59">
      <w:pPr>
        <w:pStyle w:val="NoSpacing"/>
      </w:pPr>
    </w:p>
    <w:p w14:paraId="51DA7E90" w14:textId="77777777" w:rsidR="00151D59" w:rsidRDefault="00151D59" w:rsidP="00151D59">
      <w:pPr>
        <w:pStyle w:val="NoSpacing"/>
        <w:ind w:left="720"/>
      </w:pPr>
    </w:p>
    <w:p w14:paraId="46363B92" w14:textId="77777777" w:rsidR="00151D59" w:rsidRDefault="00151D59" w:rsidP="00151D59">
      <w:pPr>
        <w:pStyle w:val="NoSpacing"/>
        <w:numPr>
          <w:ilvl w:val="0"/>
          <w:numId w:val="46"/>
        </w:numPr>
      </w:pPr>
      <w:r>
        <w:t xml:space="preserve">Sending text messages </w:t>
      </w:r>
    </w:p>
    <w:p w14:paraId="2998210A" w14:textId="77777777" w:rsidR="00151D59" w:rsidRDefault="00151D59" w:rsidP="00151D59">
      <w:pPr>
        <w:pStyle w:val="NoSpacing"/>
      </w:pPr>
    </w:p>
    <w:p w14:paraId="4C383DAC" w14:textId="77777777" w:rsidR="00151D59" w:rsidRDefault="00151D59" w:rsidP="00151D59">
      <w:pPr>
        <w:pStyle w:val="NoSpacing"/>
        <w:ind w:left="720"/>
      </w:pPr>
      <w:r>
        <w:t>1 Very secure</w:t>
      </w:r>
    </w:p>
    <w:p w14:paraId="24A2BC70" w14:textId="77777777" w:rsidR="00151D59" w:rsidRDefault="00151D59" w:rsidP="00151D59">
      <w:pPr>
        <w:pStyle w:val="NoSpacing"/>
        <w:ind w:left="720"/>
      </w:pPr>
      <w:r>
        <w:t>2 Somewhat secure</w:t>
      </w:r>
    </w:p>
    <w:p w14:paraId="1223DD12" w14:textId="77777777" w:rsidR="00151D59" w:rsidRDefault="00151D59" w:rsidP="00151D59">
      <w:pPr>
        <w:pStyle w:val="NoSpacing"/>
        <w:ind w:left="720"/>
      </w:pPr>
      <w:r>
        <w:t>3 Not very secure</w:t>
      </w:r>
    </w:p>
    <w:p w14:paraId="04E4C0DA" w14:textId="77777777" w:rsidR="00151D59" w:rsidRDefault="00151D59" w:rsidP="00151D59">
      <w:pPr>
        <w:pStyle w:val="NoSpacing"/>
        <w:ind w:left="720"/>
      </w:pPr>
      <w:r>
        <w:t>4 Not at all secure</w:t>
      </w:r>
    </w:p>
    <w:p w14:paraId="56C71F58" w14:textId="77777777" w:rsidR="00151D59" w:rsidRDefault="00151D59" w:rsidP="00151D59">
      <w:pPr>
        <w:pStyle w:val="NoSpacing"/>
      </w:pPr>
    </w:p>
    <w:p w14:paraId="300A5CFE" w14:textId="77777777" w:rsidR="00151D59" w:rsidRDefault="00151D59" w:rsidP="00151D59">
      <w:pPr>
        <w:pStyle w:val="NoSpacing"/>
        <w:numPr>
          <w:ilvl w:val="0"/>
          <w:numId w:val="46"/>
        </w:numPr>
      </w:pPr>
      <w:r>
        <w:t>Sending email</w:t>
      </w:r>
    </w:p>
    <w:p w14:paraId="189E56F0" w14:textId="77777777" w:rsidR="00151D59" w:rsidRDefault="00151D59" w:rsidP="00151D59">
      <w:pPr>
        <w:pStyle w:val="NoSpacing"/>
      </w:pPr>
    </w:p>
    <w:p w14:paraId="0D7A06CA" w14:textId="77777777" w:rsidR="00151D59" w:rsidRDefault="00151D59" w:rsidP="00151D59">
      <w:pPr>
        <w:pStyle w:val="NoSpacing"/>
        <w:ind w:left="720"/>
      </w:pPr>
      <w:r>
        <w:t>1 Very secure</w:t>
      </w:r>
    </w:p>
    <w:p w14:paraId="1D631F71" w14:textId="77777777" w:rsidR="00151D59" w:rsidRDefault="00151D59" w:rsidP="00151D59">
      <w:pPr>
        <w:pStyle w:val="NoSpacing"/>
        <w:ind w:left="720"/>
      </w:pPr>
      <w:r>
        <w:t>2 Somewhat secure</w:t>
      </w:r>
    </w:p>
    <w:p w14:paraId="7EBA0465" w14:textId="77777777" w:rsidR="00151D59" w:rsidRDefault="00151D59" w:rsidP="00151D59">
      <w:pPr>
        <w:pStyle w:val="NoSpacing"/>
        <w:ind w:left="720"/>
      </w:pPr>
      <w:r>
        <w:t>3 Not very secure</w:t>
      </w:r>
    </w:p>
    <w:p w14:paraId="4147886F" w14:textId="77777777" w:rsidR="00151D59" w:rsidRDefault="00151D59" w:rsidP="00151D59">
      <w:pPr>
        <w:pStyle w:val="NoSpacing"/>
        <w:ind w:left="720"/>
      </w:pPr>
      <w:r>
        <w:t>4 Not at all secure</w:t>
      </w:r>
    </w:p>
    <w:p w14:paraId="7049D9F8" w14:textId="77777777" w:rsidR="00151D59" w:rsidRDefault="00151D59" w:rsidP="00151D59">
      <w:pPr>
        <w:pStyle w:val="NoSpacing"/>
      </w:pPr>
    </w:p>
    <w:p w14:paraId="5C3C0284" w14:textId="77777777" w:rsidR="00151D59" w:rsidRDefault="00151D59" w:rsidP="00151D59">
      <w:pPr>
        <w:pStyle w:val="NoSpacing"/>
        <w:numPr>
          <w:ilvl w:val="0"/>
          <w:numId w:val="46"/>
        </w:numPr>
      </w:pPr>
      <w:r>
        <w:t>Using chat or instant messenger</w:t>
      </w:r>
    </w:p>
    <w:p w14:paraId="053972E0" w14:textId="77777777" w:rsidR="00151D59" w:rsidRDefault="00151D59" w:rsidP="00151D59">
      <w:pPr>
        <w:pStyle w:val="NoSpacing"/>
      </w:pPr>
    </w:p>
    <w:p w14:paraId="07F8A497" w14:textId="77777777" w:rsidR="00151D59" w:rsidRDefault="00151D59" w:rsidP="00151D59">
      <w:pPr>
        <w:pStyle w:val="NoSpacing"/>
        <w:ind w:left="720"/>
      </w:pPr>
      <w:r>
        <w:t>1 Very secure</w:t>
      </w:r>
    </w:p>
    <w:p w14:paraId="68CEE495" w14:textId="77777777" w:rsidR="00151D59" w:rsidRDefault="00151D59" w:rsidP="00151D59">
      <w:pPr>
        <w:pStyle w:val="NoSpacing"/>
        <w:ind w:left="720"/>
      </w:pPr>
      <w:r>
        <w:t>2 Somewhat secure</w:t>
      </w:r>
    </w:p>
    <w:p w14:paraId="64241D04" w14:textId="77777777" w:rsidR="00151D59" w:rsidRDefault="00151D59" w:rsidP="00151D59">
      <w:pPr>
        <w:pStyle w:val="NoSpacing"/>
        <w:ind w:left="720"/>
      </w:pPr>
      <w:r>
        <w:t>3 Not very secure</w:t>
      </w:r>
    </w:p>
    <w:p w14:paraId="587A0A14" w14:textId="77777777" w:rsidR="00151D59" w:rsidRDefault="00151D59" w:rsidP="00151D59">
      <w:pPr>
        <w:pStyle w:val="NoSpacing"/>
        <w:ind w:left="720"/>
      </w:pPr>
      <w:r>
        <w:t>4 Not at all secure</w:t>
      </w:r>
    </w:p>
    <w:p w14:paraId="5CE1831F" w14:textId="77777777" w:rsidR="00151D59" w:rsidRDefault="00151D59" w:rsidP="00151D59">
      <w:pPr>
        <w:pStyle w:val="NoSpacing"/>
      </w:pPr>
    </w:p>
    <w:p w14:paraId="52701EA4" w14:textId="77777777" w:rsidR="00151D59" w:rsidRDefault="00151D59" w:rsidP="00151D59">
      <w:pPr>
        <w:pStyle w:val="NoSpacing"/>
        <w:numPr>
          <w:ilvl w:val="0"/>
          <w:numId w:val="46"/>
        </w:numPr>
      </w:pPr>
      <w:r>
        <w:t>Using social media sites to communicate</w:t>
      </w:r>
    </w:p>
    <w:p w14:paraId="32546660" w14:textId="77777777" w:rsidR="00151D59" w:rsidRDefault="00151D59" w:rsidP="00151D59">
      <w:pPr>
        <w:pStyle w:val="NoSpacing"/>
      </w:pPr>
    </w:p>
    <w:p w14:paraId="6AE840D2" w14:textId="77777777" w:rsidR="00151D59" w:rsidRDefault="00151D59" w:rsidP="00151D59">
      <w:pPr>
        <w:pStyle w:val="NoSpacing"/>
        <w:ind w:left="720"/>
      </w:pPr>
      <w:r>
        <w:t>1 Very secure</w:t>
      </w:r>
    </w:p>
    <w:p w14:paraId="6B0BB139" w14:textId="77777777" w:rsidR="00151D59" w:rsidRDefault="00151D59" w:rsidP="00151D59">
      <w:pPr>
        <w:pStyle w:val="NoSpacing"/>
        <w:ind w:left="720"/>
      </w:pPr>
      <w:r>
        <w:t>2 Somewhat secure</w:t>
      </w:r>
    </w:p>
    <w:p w14:paraId="3A9AB824" w14:textId="77777777" w:rsidR="00151D59" w:rsidRDefault="00151D59" w:rsidP="00151D59">
      <w:pPr>
        <w:pStyle w:val="NoSpacing"/>
        <w:ind w:left="720"/>
      </w:pPr>
      <w:r>
        <w:t>3 Not very secure</w:t>
      </w:r>
    </w:p>
    <w:p w14:paraId="5C970E39" w14:textId="77777777" w:rsidR="00151D59" w:rsidRPr="004034A5" w:rsidRDefault="00151D59" w:rsidP="00151D59">
      <w:pPr>
        <w:pStyle w:val="NoSpacing"/>
        <w:ind w:left="720"/>
      </w:pPr>
      <w:r>
        <w:t>4 Not at all secure</w:t>
      </w:r>
    </w:p>
    <w:p w14:paraId="2A09960C" w14:textId="77777777" w:rsidR="00151D59" w:rsidRPr="004034A5" w:rsidRDefault="00151D59" w:rsidP="00151D59">
      <w:pPr>
        <w:pStyle w:val="NoSpacing"/>
      </w:pPr>
    </w:p>
    <w:p w14:paraId="4CCE0F11" w14:textId="77777777" w:rsidR="00151D59" w:rsidRPr="004034A5" w:rsidRDefault="00151D59" w:rsidP="00151D59">
      <w:pPr>
        <w:pStyle w:val="NoSpacing"/>
      </w:pPr>
    </w:p>
    <w:p w14:paraId="1824EEAC" w14:textId="77777777" w:rsidR="00151D59" w:rsidRDefault="0091519B" w:rsidP="0091519B">
      <w:pPr>
        <w:pStyle w:val="basicinstruction"/>
      </w:pPr>
      <w:r>
        <w:lastRenderedPageBreak/>
        <w:t>[</w:t>
      </w:r>
      <w:proofErr w:type="spellStart"/>
      <w:r>
        <w:t>sp</w:t>
      </w:r>
      <w:proofErr w:type="spellEnd"/>
      <w:r>
        <w:t>; show all Q8a through Q8f items on the same page]</w:t>
      </w:r>
    </w:p>
    <w:p w14:paraId="5BE4FAC0" w14:textId="77777777" w:rsidR="00151D59" w:rsidRPr="004034A5" w:rsidRDefault="00151D59" w:rsidP="00164BEF">
      <w:pPr>
        <w:pStyle w:val="NoSpacing"/>
        <w:ind w:left="720" w:hanging="720"/>
        <w:rPr>
          <w:bCs/>
        </w:rPr>
      </w:pPr>
      <w:r>
        <w:rPr>
          <w:bCs/>
        </w:rPr>
        <w:t xml:space="preserve">Q8   </w:t>
      </w:r>
      <w:r w:rsidRPr="004034A5">
        <w:rPr>
          <w:bCs/>
        </w:rPr>
        <w:t xml:space="preserve">We’d now like to know how you feel about a range of information that others might learn about you in daily life. For each kind of information, please indicate how sensitive you consider that information to be—even if some people and organizations already have access to it. </w:t>
      </w:r>
    </w:p>
    <w:p w14:paraId="7A746F6A" w14:textId="77777777" w:rsidR="00151D59" w:rsidRPr="004034A5" w:rsidRDefault="00151D59" w:rsidP="00151D59">
      <w:pPr>
        <w:pStyle w:val="NoSpacing"/>
        <w:rPr>
          <w:bCs/>
        </w:rPr>
      </w:pPr>
    </w:p>
    <w:p w14:paraId="5FE32347" w14:textId="77777777" w:rsidR="00151D59" w:rsidRDefault="00151D59" w:rsidP="0091519B">
      <w:pPr>
        <w:pStyle w:val="NoSpacing"/>
        <w:ind w:left="720"/>
      </w:pPr>
      <w:r>
        <w:t>a.</w:t>
      </w:r>
      <w:r w:rsidRPr="004034A5">
        <w:tab/>
        <w:t>Your basic purchasing habits – things like the foods and clothes and stores you prefer</w:t>
      </w:r>
    </w:p>
    <w:p w14:paraId="27CD38AE" w14:textId="77777777" w:rsidR="00151D59" w:rsidRDefault="00151D59" w:rsidP="0091519B">
      <w:pPr>
        <w:pStyle w:val="NoSpacing"/>
        <w:ind w:left="720"/>
      </w:pPr>
    </w:p>
    <w:p w14:paraId="0704358B" w14:textId="77777777" w:rsidR="00151D59" w:rsidRDefault="00151D59" w:rsidP="0091519B">
      <w:pPr>
        <w:pStyle w:val="NoSpacing"/>
        <w:ind w:left="720"/>
      </w:pPr>
      <w:r>
        <w:tab/>
        <w:t>1 Very sensitive</w:t>
      </w:r>
    </w:p>
    <w:p w14:paraId="4786D02A" w14:textId="77777777" w:rsidR="00151D59" w:rsidRDefault="00151D59" w:rsidP="0091519B">
      <w:pPr>
        <w:pStyle w:val="NoSpacing"/>
        <w:ind w:left="720"/>
      </w:pPr>
      <w:r>
        <w:tab/>
        <w:t>2 Somewhat sensitive</w:t>
      </w:r>
    </w:p>
    <w:p w14:paraId="19ECBDB7" w14:textId="77777777" w:rsidR="00151D59" w:rsidRDefault="00151D59" w:rsidP="0091519B">
      <w:pPr>
        <w:pStyle w:val="NoSpacing"/>
        <w:ind w:left="720"/>
      </w:pPr>
      <w:r>
        <w:tab/>
        <w:t>3 Not too sensitive</w:t>
      </w:r>
    </w:p>
    <w:p w14:paraId="2A36E2E2" w14:textId="77777777" w:rsidR="00151D59" w:rsidRDefault="00151D59" w:rsidP="0091519B">
      <w:pPr>
        <w:pStyle w:val="NoSpacing"/>
        <w:ind w:left="720"/>
      </w:pPr>
      <w:r>
        <w:tab/>
        <w:t>4 Not at all sensitive</w:t>
      </w:r>
    </w:p>
    <w:p w14:paraId="16AAC3EF" w14:textId="77777777" w:rsidR="00151D59" w:rsidRPr="004034A5" w:rsidRDefault="00151D59" w:rsidP="0091519B">
      <w:pPr>
        <w:pStyle w:val="NoSpacing"/>
        <w:ind w:left="720"/>
      </w:pPr>
    </w:p>
    <w:p w14:paraId="302B5468" w14:textId="77777777" w:rsidR="00151D59" w:rsidRDefault="00151D59" w:rsidP="0091519B">
      <w:pPr>
        <w:pStyle w:val="NoSpacing"/>
        <w:ind w:left="720"/>
      </w:pPr>
      <w:r>
        <w:t>b.</w:t>
      </w:r>
      <w:r w:rsidRPr="004034A5">
        <w:tab/>
        <w:t>Who your friends are and what they are like</w:t>
      </w:r>
    </w:p>
    <w:p w14:paraId="0951F68C" w14:textId="77777777" w:rsidR="00151D59" w:rsidRDefault="00151D59" w:rsidP="0091519B">
      <w:pPr>
        <w:pStyle w:val="NoSpacing"/>
        <w:ind w:left="720"/>
      </w:pPr>
    </w:p>
    <w:p w14:paraId="286C0764" w14:textId="77777777" w:rsidR="00151D59" w:rsidRDefault="00151D59" w:rsidP="0091519B">
      <w:pPr>
        <w:pStyle w:val="NoSpacing"/>
        <w:ind w:left="720"/>
      </w:pPr>
      <w:r>
        <w:tab/>
        <w:t>1 Very sensitive</w:t>
      </w:r>
    </w:p>
    <w:p w14:paraId="53645973" w14:textId="77777777" w:rsidR="00151D59" w:rsidRDefault="00151D59" w:rsidP="0091519B">
      <w:pPr>
        <w:pStyle w:val="NoSpacing"/>
        <w:ind w:left="720"/>
      </w:pPr>
      <w:r>
        <w:tab/>
        <w:t>2 Somewhat sensitive</w:t>
      </w:r>
    </w:p>
    <w:p w14:paraId="4BC86D9D" w14:textId="77777777" w:rsidR="00151D59" w:rsidRDefault="00151D59" w:rsidP="0091519B">
      <w:pPr>
        <w:pStyle w:val="NoSpacing"/>
        <w:ind w:left="720"/>
      </w:pPr>
      <w:r>
        <w:tab/>
        <w:t>3 Not too sensitive</w:t>
      </w:r>
    </w:p>
    <w:p w14:paraId="6321FBE5" w14:textId="77777777" w:rsidR="00151D59" w:rsidRDefault="00151D59" w:rsidP="0091519B">
      <w:pPr>
        <w:pStyle w:val="NoSpacing"/>
        <w:ind w:left="720"/>
      </w:pPr>
      <w:r>
        <w:tab/>
        <w:t>4 Not at all sensitive</w:t>
      </w:r>
    </w:p>
    <w:p w14:paraId="29C9748F" w14:textId="77777777" w:rsidR="00151D59" w:rsidRDefault="00151D59" w:rsidP="0091519B">
      <w:pPr>
        <w:pStyle w:val="NoSpacing"/>
        <w:ind w:left="720"/>
      </w:pPr>
    </w:p>
    <w:p w14:paraId="308948CC" w14:textId="77777777" w:rsidR="00151D59" w:rsidRDefault="00151D59" w:rsidP="0091519B">
      <w:pPr>
        <w:pStyle w:val="NoSpacing"/>
        <w:ind w:left="1440" w:hanging="720"/>
      </w:pPr>
      <w:r>
        <w:t>c.</w:t>
      </w:r>
      <w:r w:rsidRPr="004034A5">
        <w:t xml:space="preserve"> </w:t>
      </w:r>
      <w:r w:rsidRPr="004034A5">
        <w:tab/>
        <w:t>Details of your physical location over a period of time, gathered from the GP</w:t>
      </w:r>
      <w:r>
        <w:t>S data from your cell phone</w:t>
      </w:r>
    </w:p>
    <w:p w14:paraId="1DBA9274" w14:textId="77777777" w:rsidR="00151D59" w:rsidRDefault="00151D59" w:rsidP="0091519B">
      <w:pPr>
        <w:pStyle w:val="NoSpacing"/>
        <w:ind w:left="720"/>
      </w:pPr>
    </w:p>
    <w:p w14:paraId="1991258A" w14:textId="77777777" w:rsidR="00151D59" w:rsidRDefault="00151D59" w:rsidP="0091519B">
      <w:pPr>
        <w:pStyle w:val="NoSpacing"/>
        <w:ind w:left="720"/>
      </w:pPr>
      <w:r>
        <w:tab/>
        <w:t>1 Very sensitive</w:t>
      </w:r>
    </w:p>
    <w:p w14:paraId="7059D7DA" w14:textId="77777777" w:rsidR="00151D59" w:rsidRDefault="00151D59" w:rsidP="0091519B">
      <w:pPr>
        <w:pStyle w:val="NoSpacing"/>
        <w:ind w:left="720"/>
      </w:pPr>
      <w:r>
        <w:tab/>
        <w:t>2 Somewhat sensitive</w:t>
      </w:r>
    </w:p>
    <w:p w14:paraId="41BAB34B" w14:textId="77777777" w:rsidR="00151D59" w:rsidRDefault="00151D59" w:rsidP="0091519B">
      <w:pPr>
        <w:pStyle w:val="NoSpacing"/>
        <w:ind w:left="720"/>
      </w:pPr>
      <w:r>
        <w:tab/>
        <w:t>3 Not too sensitive</w:t>
      </w:r>
    </w:p>
    <w:p w14:paraId="327D09B5" w14:textId="77777777" w:rsidR="00151D59" w:rsidRDefault="00151D59" w:rsidP="0091519B">
      <w:pPr>
        <w:pStyle w:val="NoSpacing"/>
        <w:ind w:left="720"/>
      </w:pPr>
      <w:r>
        <w:tab/>
        <w:t>4 Not at all sensitive</w:t>
      </w:r>
    </w:p>
    <w:p w14:paraId="01EA26D8" w14:textId="77777777" w:rsidR="00151D59" w:rsidRPr="004034A5" w:rsidRDefault="00151D59" w:rsidP="0091519B">
      <w:pPr>
        <w:pStyle w:val="NoSpacing"/>
        <w:ind w:left="720"/>
      </w:pPr>
    </w:p>
    <w:p w14:paraId="7363D5D4" w14:textId="77777777" w:rsidR="00151D59" w:rsidRPr="004034A5" w:rsidRDefault="00151D59" w:rsidP="0091519B">
      <w:pPr>
        <w:pStyle w:val="NoSpacing"/>
        <w:ind w:left="720"/>
      </w:pPr>
    </w:p>
    <w:p w14:paraId="580F0CD1" w14:textId="77777777" w:rsidR="00151D59" w:rsidRDefault="00151D59" w:rsidP="0091519B">
      <w:pPr>
        <w:pStyle w:val="NoSpacing"/>
        <w:ind w:left="720"/>
      </w:pPr>
      <w:r>
        <w:t>e.</w:t>
      </w:r>
      <w:r w:rsidRPr="004034A5">
        <w:tab/>
        <w:t>The state of your health and the medicines you take</w:t>
      </w:r>
    </w:p>
    <w:p w14:paraId="546B8FDB" w14:textId="77777777" w:rsidR="00151D59" w:rsidRDefault="00151D59" w:rsidP="0091519B">
      <w:pPr>
        <w:pStyle w:val="NoSpacing"/>
        <w:ind w:left="720"/>
      </w:pPr>
    </w:p>
    <w:p w14:paraId="3D7AADE9" w14:textId="77777777" w:rsidR="00151D59" w:rsidRDefault="00151D59" w:rsidP="0091519B">
      <w:pPr>
        <w:pStyle w:val="NoSpacing"/>
        <w:ind w:left="720"/>
      </w:pPr>
      <w:r>
        <w:tab/>
        <w:t>1 Very sensitive</w:t>
      </w:r>
    </w:p>
    <w:p w14:paraId="266E85F5" w14:textId="77777777" w:rsidR="00151D59" w:rsidRDefault="00151D59" w:rsidP="0091519B">
      <w:pPr>
        <w:pStyle w:val="NoSpacing"/>
        <w:ind w:left="720"/>
      </w:pPr>
      <w:r>
        <w:tab/>
        <w:t>2 Somewhat sensitive</w:t>
      </w:r>
    </w:p>
    <w:p w14:paraId="7915D853" w14:textId="77777777" w:rsidR="00151D59" w:rsidRDefault="00151D59" w:rsidP="0091519B">
      <w:pPr>
        <w:pStyle w:val="NoSpacing"/>
        <w:ind w:left="720"/>
      </w:pPr>
      <w:r>
        <w:tab/>
        <w:t>3 Not too sensitive</w:t>
      </w:r>
    </w:p>
    <w:p w14:paraId="5618DD90" w14:textId="77777777" w:rsidR="00151D59" w:rsidRDefault="00151D59" w:rsidP="0091519B">
      <w:pPr>
        <w:pStyle w:val="NoSpacing"/>
        <w:ind w:left="720"/>
      </w:pPr>
      <w:r>
        <w:tab/>
        <w:t>4 Not at all sensitive</w:t>
      </w:r>
    </w:p>
    <w:p w14:paraId="12F8CF6E" w14:textId="77777777" w:rsidR="00151D59" w:rsidRPr="004034A5" w:rsidRDefault="00151D59" w:rsidP="0091519B">
      <w:pPr>
        <w:pStyle w:val="NoSpacing"/>
        <w:ind w:left="720"/>
      </w:pPr>
    </w:p>
    <w:p w14:paraId="6E3A7AF0" w14:textId="77777777" w:rsidR="00151D59" w:rsidRDefault="00151D59" w:rsidP="0091519B">
      <w:pPr>
        <w:pStyle w:val="NoSpacing"/>
        <w:ind w:left="720"/>
      </w:pPr>
      <w:r>
        <w:t>f.</w:t>
      </w:r>
      <w:r w:rsidRPr="004034A5">
        <w:tab/>
        <w:t>Your political views and the candidates you support</w:t>
      </w:r>
    </w:p>
    <w:p w14:paraId="548B2A12" w14:textId="77777777" w:rsidR="00151D59" w:rsidRDefault="00151D59" w:rsidP="0091519B">
      <w:pPr>
        <w:pStyle w:val="NoSpacing"/>
        <w:ind w:left="720"/>
      </w:pPr>
    </w:p>
    <w:p w14:paraId="79D9C921" w14:textId="77777777" w:rsidR="00151D59" w:rsidRDefault="00151D59" w:rsidP="0091519B">
      <w:pPr>
        <w:pStyle w:val="NoSpacing"/>
        <w:ind w:left="720"/>
      </w:pPr>
      <w:r>
        <w:tab/>
        <w:t>1 Very sensitive</w:t>
      </w:r>
    </w:p>
    <w:p w14:paraId="3305F9F7" w14:textId="77777777" w:rsidR="00151D59" w:rsidRDefault="00151D59" w:rsidP="0091519B">
      <w:pPr>
        <w:pStyle w:val="NoSpacing"/>
        <w:ind w:left="720"/>
      </w:pPr>
      <w:r>
        <w:tab/>
        <w:t>2 Somewhat sensitive</w:t>
      </w:r>
    </w:p>
    <w:p w14:paraId="07533FB1" w14:textId="77777777" w:rsidR="00151D59" w:rsidRDefault="00151D59" w:rsidP="0091519B">
      <w:pPr>
        <w:pStyle w:val="NoSpacing"/>
        <w:ind w:left="720"/>
      </w:pPr>
      <w:r>
        <w:tab/>
        <w:t>3 Not too sensitive</w:t>
      </w:r>
    </w:p>
    <w:p w14:paraId="1FBF1D4E" w14:textId="77777777" w:rsidR="00151D59" w:rsidRDefault="00151D59" w:rsidP="0091519B">
      <w:pPr>
        <w:pStyle w:val="NoSpacing"/>
        <w:ind w:left="720"/>
      </w:pPr>
      <w:r>
        <w:tab/>
        <w:t>4 Not at all sensitive</w:t>
      </w:r>
    </w:p>
    <w:p w14:paraId="01D3EF10" w14:textId="77777777" w:rsidR="0091519B" w:rsidRDefault="0091519B" w:rsidP="0091519B">
      <w:pPr>
        <w:pStyle w:val="basicinstruction"/>
      </w:pPr>
      <w:r>
        <w:br w:type="column"/>
      </w:r>
      <w:r>
        <w:lastRenderedPageBreak/>
        <w:t>[</w:t>
      </w:r>
      <w:proofErr w:type="spellStart"/>
      <w:r>
        <w:t>sp</w:t>
      </w:r>
      <w:proofErr w:type="spellEnd"/>
      <w:r>
        <w:t>; show all Q8g through Q8l items on the same page]</w:t>
      </w:r>
    </w:p>
    <w:p w14:paraId="3A86F55B" w14:textId="70850A22" w:rsidR="0091519B" w:rsidRPr="004034A5" w:rsidRDefault="0091519B" w:rsidP="00164BEF">
      <w:pPr>
        <w:pStyle w:val="NoSpacing"/>
        <w:ind w:left="720" w:hanging="720"/>
        <w:rPr>
          <w:bCs/>
        </w:rPr>
      </w:pPr>
      <w:r>
        <w:rPr>
          <w:bCs/>
        </w:rPr>
        <w:t xml:space="preserve">Q8   </w:t>
      </w:r>
      <w:r w:rsidRPr="004034A5">
        <w:rPr>
          <w:bCs/>
        </w:rPr>
        <w:t xml:space="preserve">For each kind of information, please indicate how sensitive you consider that information to be—even if some people and organizations already have access to it. </w:t>
      </w:r>
    </w:p>
    <w:p w14:paraId="667F74E8" w14:textId="77777777" w:rsidR="00151D59" w:rsidRPr="004034A5" w:rsidRDefault="00151D59" w:rsidP="0091519B">
      <w:pPr>
        <w:pStyle w:val="NoSpacing"/>
        <w:ind w:left="720"/>
      </w:pPr>
    </w:p>
    <w:p w14:paraId="46EEA0E0" w14:textId="77777777" w:rsidR="00151D59" w:rsidRPr="004034A5" w:rsidRDefault="00151D59" w:rsidP="0091519B">
      <w:pPr>
        <w:pStyle w:val="NoSpacing"/>
        <w:ind w:left="720"/>
      </w:pPr>
    </w:p>
    <w:p w14:paraId="4B9E98DA" w14:textId="77777777" w:rsidR="00151D59" w:rsidRDefault="00151D59" w:rsidP="0091519B">
      <w:pPr>
        <w:pStyle w:val="NoSpacing"/>
        <w:ind w:left="720"/>
      </w:pPr>
      <w:proofErr w:type="spellStart"/>
      <w:r>
        <w:t>i</w:t>
      </w:r>
      <w:proofErr w:type="spellEnd"/>
      <w:r>
        <w:t>.</w:t>
      </w:r>
      <w:r w:rsidRPr="004034A5">
        <w:tab/>
        <w:t xml:space="preserve">The media you like – such as your tastes </w:t>
      </w:r>
      <w:r w:rsidR="00B6096C">
        <w:t xml:space="preserve">in </w:t>
      </w:r>
      <w:r w:rsidRPr="004034A5">
        <w:t xml:space="preserve">music, movies, books, websites, </w:t>
      </w:r>
      <w:proofErr w:type="gramStart"/>
      <w:r w:rsidRPr="004034A5">
        <w:t>magazines</w:t>
      </w:r>
      <w:proofErr w:type="gramEnd"/>
    </w:p>
    <w:p w14:paraId="1E5AB71E" w14:textId="77777777" w:rsidR="00151D59" w:rsidRDefault="00151D59" w:rsidP="0091519B">
      <w:pPr>
        <w:pStyle w:val="NoSpacing"/>
        <w:ind w:left="720"/>
      </w:pPr>
    </w:p>
    <w:p w14:paraId="192FBE29" w14:textId="77777777" w:rsidR="00151D59" w:rsidRDefault="00151D59" w:rsidP="0091519B">
      <w:pPr>
        <w:pStyle w:val="NoSpacing"/>
        <w:ind w:left="720"/>
      </w:pPr>
      <w:r>
        <w:tab/>
        <w:t>1 Very sensitive</w:t>
      </w:r>
    </w:p>
    <w:p w14:paraId="579EF094" w14:textId="77777777" w:rsidR="00151D59" w:rsidRDefault="00151D59" w:rsidP="0091519B">
      <w:pPr>
        <w:pStyle w:val="NoSpacing"/>
        <w:ind w:left="720"/>
      </w:pPr>
      <w:r>
        <w:tab/>
        <w:t>2 Somewhat sensitive</w:t>
      </w:r>
    </w:p>
    <w:p w14:paraId="078034C3" w14:textId="77777777" w:rsidR="00151D59" w:rsidRDefault="00151D59" w:rsidP="0091519B">
      <w:pPr>
        <w:pStyle w:val="NoSpacing"/>
        <w:ind w:left="720"/>
      </w:pPr>
      <w:r>
        <w:tab/>
        <w:t>3 Not too sensitive</w:t>
      </w:r>
    </w:p>
    <w:p w14:paraId="5C74CBE5" w14:textId="77777777" w:rsidR="00151D59" w:rsidRDefault="00151D59" w:rsidP="0091519B">
      <w:pPr>
        <w:pStyle w:val="NoSpacing"/>
        <w:ind w:left="720"/>
      </w:pPr>
      <w:r>
        <w:tab/>
        <w:t>4 Not at all sensitive</w:t>
      </w:r>
    </w:p>
    <w:p w14:paraId="07BEECBB" w14:textId="77777777" w:rsidR="00151D59" w:rsidRPr="004034A5" w:rsidRDefault="00151D59" w:rsidP="0091519B">
      <w:pPr>
        <w:pStyle w:val="NoSpacing"/>
        <w:ind w:left="720"/>
      </w:pPr>
    </w:p>
    <w:p w14:paraId="428C81EC" w14:textId="77777777" w:rsidR="00151D59" w:rsidRDefault="00151D59" w:rsidP="0091519B">
      <w:pPr>
        <w:pStyle w:val="NoSpacing"/>
        <w:ind w:left="720"/>
      </w:pPr>
      <w:r>
        <w:t>j.</w:t>
      </w:r>
      <w:r w:rsidRPr="004034A5">
        <w:tab/>
        <w:t>The</w:t>
      </w:r>
      <w:r>
        <w:t xml:space="preserve"> numbers you have called or texted from your phone</w:t>
      </w:r>
    </w:p>
    <w:p w14:paraId="23611939" w14:textId="77777777" w:rsidR="00151D59" w:rsidRDefault="00151D59" w:rsidP="0091519B">
      <w:pPr>
        <w:pStyle w:val="NoSpacing"/>
        <w:ind w:left="720"/>
      </w:pPr>
    </w:p>
    <w:p w14:paraId="5F11550E" w14:textId="77777777" w:rsidR="00151D59" w:rsidRDefault="00151D59" w:rsidP="0091519B">
      <w:pPr>
        <w:pStyle w:val="NoSpacing"/>
        <w:ind w:left="720"/>
      </w:pPr>
      <w:r>
        <w:tab/>
        <w:t>1 Very sensitive</w:t>
      </w:r>
    </w:p>
    <w:p w14:paraId="36F8E084" w14:textId="77777777" w:rsidR="00151D59" w:rsidRDefault="00151D59" w:rsidP="0091519B">
      <w:pPr>
        <w:pStyle w:val="NoSpacing"/>
        <w:ind w:left="720"/>
      </w:pPr>
      <w:r>
        <w:tab/>
        <w:t>2 Somewhat sensitive</w:t>
      </w:r>
    </w:p>
    <w:p w14:paraId="04C9E70C" w14:textId="77777777" w:rsidR="00151D59" w:rsidRDefault="00151D59" w:rsidP="0091519B">
      <w:pPr>
        <w:pStyle w:val="NoSpacing"/>
        <w:ind w:left="720"/>
      </w:pPr>
      <w:r>
        <w:tab/>
        <w:t>3 Not too sensitive</w:t>
      </w:r>
    </w:p>
    <w:p w14:paraId="50B16896" w14:textId="77777777" w:rsidR="00151D59" w:rsidRDefault="00151D59" w:rsidP="0091519B">
      <w:pPr>
        <w:pStyle w:val="NoSpacing"/>
        <w:ind w:left="720"/>
      </w:pPr>
      <w:r>
        <w:tab/>
        <w:t>4 Not at all sensitive</w:t>
      </w:r>
    </w:p>
    <w:p w14:paraId="4106294B" w14:textId="77777777" w:rsidR="00151D59" w:rsidRDefault="00151D59" w:rsidP="0091519B">
      <w:pPr>
        <w:pStyle w:val="NoSpacing"/>
        <w:ind w:left="720"/>
      </w:pPr>
    </w:p>
    <w:p w14:paraId="246B042E" w14:textId="77777777" w:rsidR="00151D59" w:rsidRPr="004034A5" w:rsidRDefault="00151D59" w:rsidP="0091519B">
      <w:pPr>
        <w:pStyle w:val="NoSpacing"/>
        <w:ind w:left="720"/>
      </w:pPr>
      <w:r w:rsidRPr="004034A5">
        <w:t xml:space="preserve"> </w:t>
      </w:r>
    </w:p>
    <w:p w14:paraId="388C1BB3" w14:textId="77777777" w:rsidR="00151D59" w:rsidRDefault="00151D59" w:rsidP="0091519B">
      <w:pPr>
        <w:pStyle w:val="NoSpacing"/>
        <w:ind w:left="720"/>
      </w:pPr>
      <w:r>
        <w:t>k.</w:t>
      </w:r>
      <w:r w:rsidRPr="004034A5">
        <w:tab/>
        <w:t xml:space="preserve">Your religious and spiritual views </w:t>
      </w:r>
    </w:p>
    <w:p w14:paraId="720F6456" w14:textId="77777777" w:rsidR="00151D59" w:rsidRDefault="00151D59" w:rsidP="0091519B">
      <w:pPr>
        <w:pStyle w:val="NoSpacing"/>
        <w:ind w:left="720"/>
      </w:pPr>
    </w:p>
    <w:p w14:paraId="53892DED" w14:textId="77777777" w:rsidR="00151D59" w:rsidRDefault="00151D59" w:rsidP="0091519B">
      <w:pPr>
        <w:pStyle w:val="NoSpacing"/>
        <w:ind w:left="720"/>
      </w:pPr>
      <w:r>
        <w:tab/>
        <w:t>1 Very sensitive</w:t>
      </w:r>
    </w:p>
    <w:p w14:paraId="50B3D282" w14:textId="77777777" w:rsidR="00151D59" w:rsidRDefault="00151D59" w:rsidP="0091519B">
      <w:pPr>
        <w:pStyle w:val="NoSpacing"/>
        <w:ind w:left="720"/>
      </w:pPr>
      <w:r>
        <w:tab/>
        <w:t>2 Somewhat sensitive</w:t>
      </w:r>
    </w:p>
    <w:p w14:paraId="1D9FB745" w14:textId="77777777" w:rsidR="00151D59" w:rsidRDefault="00151D59" w:rsidP="0091519B">
      <w:pPr>
        <w:pStyle w:val="NoSpacing"/>
        <w:ind w:left="720"/>
      </w:pPr>
      <w:r>
        <w:tab/>
        <w:t>3 Not too sensitive</w:t>
      </w:r>
    </w:p>
    <w:p w14:paraId="13469714" w14:textId="77777777" w:rsidR="00151D59" w:rsidRDefault="00151D59" w:rsidP="0091519B">
      <w:pPr>
        <w:pStyle w:val="NoSpacing"/>
        <w:ind w:left="720"/>
      </w:pPr>
      <w:r>
        <w:tab/>
        <w:t>4 Not at all sensitive</w:t>
      </w:r>
    </w:p>
    <w:p w14:paraId="161E98E9" w14:textId="77777777" w:rsidR="00151D59" w:rsidRPr="004034A5" w:rsidRDefault="00151D59" w:rsidP="0091519B">
      <w:pPr>
        <w:pStyle w:val="NoSpacing"/>
        <w:ind w:left="720"/>
      </w:pPr>
    </w:p>
    <w:p w14:paraId="2EDCD06D" w14:textId="77777777" w:rsidR="00151D59" w:rsidRDefault="00151D59" w:rsidP="0091519B">
      <w:pPr>
        <w:pStyle w:val="NoSpacing"/>
        <w:ind w:left="1440" w:hanging="720"/>
      </w:pPr>
      <w:r>
        <w:t>l.</w:t>
      </w:r>
      <w:r w:rsidRPr="004034A5">
        <w:tab/>
        <w:t>Your relationship history, including people you have dated or were romantically involved with in the past</w:t>
      </w:r>
    </w:p>
    <w:p w14:paraId="6834BEC3" w14:textId="77777777" w:rsidR="00151D59" w:rsidRDefault="00151D59" w:rsidP="0091519B">
      <w:pPr>
        <w:pStyle w:val="NoSpacing"/>
        <w:ind w:left="720"/>
      </w:pPr>
    </w:p>
    <w:p w14:paraId="4A871E86" w14:textId="77777777" w:rsidR="00151D59" w:rsidRDefault="00151D59" w:rsidP="0091519B">
      <w:pPr>
        <w:pStyle w:val="NoSpacing"/>
        <w:ind w:left="720"/>
      </w:pPr>
      <w:r>
        <w:tab/>
        <w:t>1 Very sensitive</w:t>
      </w:r>
    </w:p>
    <w:p w14:paraId="3CAAD2CC" w14:textId="77777777" w:rsidR="00151D59" w:rsidRDefault="00151D59" w:rsidP="0091519B">
      <w:pPr>
        <w:pStyle w:val="NoSpacing"/>
        <w:ind w:left="720"/>
      </w:pPr>
      <w:r>
        <w:tab/>
        <w:t>2 Somewhat sensitive</w:t>
      </w:r>
    </w:p>
    <w:p w14:paraId="0065A6F8" w14:textId="77777777" w:rsidR="00151D59" w:rsidRDefault="00151D59" w:rsidP="0091519B">
      <w:pPr>
        <w:pStyle w:val="NoSpacing"/>
        <w:ind w:left="720"/>
      </w:pPr>
      <w:r>
        <w:tab/>
        <w:t>3 Not too sensitive</w:t>
      </w:r>
    </w:p>
    <w:p w14:paraId="56C316D0" w14:textId="77777777" w:rsidR="00151D59" w:rsidRDefault="00151D59" w:rsidP="0091519B">
      <w:pPr>
        <w:pStyle w:val="NoSpacing"/>
        <w:ind w:left="720"/>
      </w:pPr>
      <w:r>
        <w:tab/>
        <w:t>4 Not at all sensitive</w:t>
      </w:r>
    </w:p>
    <w:p w14:paraId="154F158A" w14:textId="77777777" w:rsidR="0091519B" w:rsidRDefault="0091519B" w:rsidP="0091519B">
      <w:pPr>
        <w:pStyle w:val="basicinstruction"/>
      </w:pPr>
      <w:r>
        <w:t>[</w:t>
      </w:r>
      <w:proofErr w:type="spellStart"/>
      <w:r>
        <w:t>sp</w:t>
      </w:r>
      <w:proofErr w:type="spellEnd"/>
      <w:r>
        <w:t>; show all Q8m through Q8s items on the same page]</w:t>
      </w:r>
    </w:p>
    <w:p w14:paraId="15FA072F" w14:textId="3AE2B95B" w:rsidR="0091519B" w:rsidRPr="004034A5" w:rsidRDefault="0091519B" w:rsidP="00164BEF">
      <w:pPr>
        <w:pStyle w:val="NoSpacing"/>
        <w:ind w:left="720" w:hanging="720"/>
        <w:rPr>
          <w:bCs/>
        </w:rPr>
      </w:pPr>
      <w:r>
        <w:rPr>
          <w:bCs/>
        </w:rPr>
        <w:t xml:space="preserve">Q8   </w:t>
      </w:r>
      <w:r w:rsidRPr="004034A5">
        <w:rPr>
          <w:bCs/>
        </w:rPr>
        <w:t xml:space="preserve">For each kind of information, please indicate how sensitive you consider that information to be—even if some people and organizations already have access to it. </w:t>
      </w:r>
    </w:p>
    <w:p w14:paraId="33F24475" w14:textId="77777777" w:rsidR="00151D59" w:rsidRPr="004034A5" w:rsidRDefault="00151D59" w:rsidP="0091519B">
      <w:pPr>
        <w:pStyle w:val="NoSpacing"/>
        <w:ind w:left="720"/>
      </w:pPr>
    </w:p>
    <w:p w14:paraId="703900B0" w14:textId="77777777" w:rsidR="00151D59" w:rsidRDefault="00151D59" w:rsidP="0091519B">
      <w:pPr>
        <w:pStyle w:val="NoSpacing"/>
        <w:ind w:left="720"/>
      </w:pPr>
      <w:r>
        <w:t>m.</w:t>
      </w:r>
      <w:r w:rsidRPr="004034A5">
        <w:tab/>
        <w:t xml:space="preserve">Your birth date </w:t>
      </w:r>
    </w:p>
    <w:p w14:paraId="55DC4504" w14:textId="77777777" w:rsidR="00151D59" w:rsidRDefault="00151D59" w:rsidP="0091519B">
      <w:pPr>
        <w:pStyle w:val="NoSpacing"/>
        <w:ind w:left="720"/>
      </w:pPr>
    </w:p>
    <w:p w14:paraId="7E5085A3" w14:textId="77777777" w:rsidR="00151D59" w:rsidRDefault="00151D59" w:rsidP="0091519B">
      <w:pPr>
        <w:pStyle w:val="NoSpacing"/>
        <w:ind w:left="720"/>
      </w:pPr>
      <w:r>
        <w:tab/>
        <w:t>1 Very sensitive</w:t>
      </w:r>
    </w:p>
    <w:p w14:paraId="7223C096" w14:textId="77777777" w:rsidR="00151D59" w:rsidRDefault="00151D59" w:rsidP="0091519B">
      <w:pPr>
        <w:pStyle w:val="NoSpacing"/>
        <w:ind w:left="720"/>
      </w:pPr>
      <w:r>
        <w:tab/>
        <w:t>2 Somewhat sensitive</w:t>
      </w:r>
    </w:p>
    <w:p w14:paraId="60A03CCA" w14:textId="77777777" w:rsidR="00151D59" w:rsidRDefault="00151D59" w:rsidP="0091519B">
      <w:pPr>
        <w:pStyle w:val="NoSpacing"/>
        <w:ind w:left="720"/>
      </w:pPr>
      <w:r>
        <w:tab/>
        <w:t>3 Not too sensitive</w:t>
      </w:r>
    </w:p>
    <w:p w14:paraId="7E490CC9" w14:textId="77777777" w:rsidR="00151D59" w:rsidRDefault="00151D59" w:rsidP="0091519B">
      <w:pPr>
        <w:pStyle w:val="NoSpacing"/>
        <w:ind w:left="720"/>
      </w:pPr>
      <w:r>
        <w:tab/>
        <w:t>4 Not at all sensitive</w:t>
      </w:r>
    </w:p>
    <w:p w14:paraId="537C8171" w14:textId="77777777" w:rsidR="00151D59" w:rsidRPr="004034A5" w:rsidRDefault="00151D59" w:rsidP="0091519B">
      <w:pPr>
        <w:pStyle w:val="NoSpacing"/>
        <w:ind w:left="720"/>
      </w:pPr>
    </w:p>
    <w:p w14:paraId="6A7EA0CB" w14:textId="77777777" w:rsidR="00151D59" w:rsidRDefault="00151D59" w:rsidP="0091519B">
      <w:pPr>
        <w:pStyle w:val="NoSpacing"/>
        <w:ind w:left="720"/>
      </w:pPr>
      <w:r>
        <w:t>n.</w:t>
      </w:r>
      <w:r w:rsidRPr="004034A5">
        <w:tab/>
        <w:t>Your social security number</w:t>
      </w:r>
    </w:p>
    <w:p w14:paraId="16EB764C" w14:textId="77777777" w:rsidR="00151D59" w:rsidRDefault="00151D59" w:rsidP="0091519B">
      <w:pPr>
        <w:pStyle w:val="NoSpacing"/>
        <w:ind w:left="720"/>
      </w:pPr>
    </w:p>
    <w:p w14:paraId="62260053" w14:textId="77777777" w:rsidR="00151D59" w:rsidRDefault="00151D59" w:rsidP="0091519B">
      <w:pPr>
        <w:pStyle w:val="NoSpacing"/>
        <w:ind w:left="720"/>
      </w:pPr>
      <w:r>
        <w:tab/>
        <w:t>1 Very sensitive</w:t>
      </w:r>
    </w:p>
    <w:p w14:paraId="66E74B43" w14:textId="77777777" w:rsidR="00151D59" w:rsidRDefault="00151D59" w:rsidP="0091519B">
      <w:pPr>
        <w:pStyle w:val="NoSpacing"/>
        <w:ind w:left="720"/>
      </w:pPr>
      <w:r>
        <w:lastRenderedPageBreak/>
        <w:tab/>
        <w:t>2 Somewhat sensitive</w:t>
      </w:r>
    </w:p>
    <w:p w14:paraId="523F44BF" w14:textId="77777777" w:rsidR="00151D59" w:rsidRDefault="00151D59" w:rsidP="0091519B">
      <w:pPr>
        <w:pStyle w:val="NoSpacing"/>
        <w:ind w:left="720"/>
      </w:pPr>
      <w:r>
        <w:tab/>
        <w:t>3 Not too sensitive</w:t>
      </w:r>
    </w:p>
    <w:p w14:paraId="603D3371" w14:textId="77777777" w:rsidR="00151D59" w:rsidRDefault="00151D59" w:rsidP="0091519B">
      <w:pPr>
        <w:pStyle w:val="NoSpacing"/>
        <w:ind w:left="720"/>
      </w:pPr>
      <w:r>
        <w:tab/>
        <w:t>4 Not at all sensitive</w:t>
      </w:r>
    </w:p>
    <w:p w14:paraId="26EB7103" w14:textId="77777777" w:rsidR="00151D59" w:rsidRPr="004034A5" w:rsidRDefault="00151D59" w:rsidP="0091519B">
      <w:pPr>
        <w:pStyle w:val="NoSpacing"/>
        <w:ind w:left="720"/>
      </w:pPr>
    </w:p>
    <w:p w14:paraId="315B3657" w14:textId="77777777" w:rsidR="00151D59" w:rsidRDefault="00151D59" w:rsidP="0091519B">
      <w:pPr>
        <w:pStyle w:val="NoSpacing"/>
        <w:ind w:left="720"/>
      </w:pPr>
      <w:r>
        <w:t>o.</w:t>
      </w:r>
      <w:r w:rsidRPr="004034A5">
        <w:t xml:space="preserve"> </w:t>
      </w:r>
      <w:r w:rsidRPr="004034A5">
        <w:tab/>
      </w:r>
      <w:r>
        <w:t>The websites you have visited</w:t>
      </w:r>
    </w:p>
    <w:p w14:paraId="13406E91" w14:textId="77777777" w:rsidR="00151D59" w:rsidRDefault="00151D59" w:rsidP="0091519B">
      <w:pPr>
        <w:pStyle w:val="NoSpacing"/>
        <w:ind w:left="720"/>
      </w:pPr>
    </w:p>
    <w:p w14:paraId="29DE64AD" w14:textId="77777777" w:rsidR="00151D59" w:rsidRDefault="00151D59" w:rsidP="0091519B">
      <w:pPr>
        <w:pStyle w:val="NoSpacing"/>
        <w:ind w:left="720"/>
      </w:pPr>
      <w:r>
        <w:tab/>
        <w:t>1 Very sensitive</w:t>
      </w:r>
    </w:p>
    <w:p w14:paraId="53C91CEF" w14:textId="77777777" w:rsidR="00151D59" w:rsidRDefault="00151D59" w:rsidP="0091519B">
      <w:pPr>
        <w:pStyle w:val="NoSpacing"/>
        <w:ind w:left="720"/>
      </w:pPr>
      <w:r>
        <w:tab/>
        <w:t>2 Somewhat sensitive</w:t>
      </w:r>
    </w:p>
    <w:p w14:paraId="6567DFBA" w14:textId="77777777" w:rsidR="00151D59" w:rsidRDefault="00151D59" w:rsidP="0091519B">
      <w:pPr>
        <w:pStyle w:val="NoSpacing"/>
        <w:ind w:left="720"/>
      </w:pPr>
      <w:r>
        <w:tab/>
        <w:t>3 Not too sensitive</w:t>
      </w:r>
    </w:p>
    <w:p w14:paraId="5CFED9C8" w14:textId="77777777" w:rsidR="00151D59" w:rsidRDefault="00151D59" w:rsidP="0091519B">
      <w:pPr>
        <w:pStyle w:val="NoSpacing"/>
        <w:ind w:left="720"/>
      </w:pPr>
      <w:r>
        <w:tab/>
        <w:t>4 Not at all sensitive</w:t>
      </w:r>
    </w:p>
    <w:p w14:paraId="37F5A71F" w14:textId="77777777" w:rsidR="00151D59" w:rsidRDefault="00151D59" w:rsidP="0091519B">
      <w:pPr>
        <w:pStyle w:val="NoSpacing"/>
        <w:ind w:left="720"/>
      </w:pPr>
    </w:p>
    <w:p w14:paraId="66192574" w14:textId="77777777" w:rsidR="00151D59" w:rsidRDefault="00151D59" w:rsidP="0091519B">
      <w:pPr>
        <w:pStyle w:val="NoSpacing"/>
        <w:ind w:left="720"/>
      </w:pPr>
      <w:r>
        <w:t>p.</w:t>
      </w:r>
      <w:r w:rsidRPr="004034A5">
        <w:tab/>
      </w:r>
      <w:r>
        <w:t>Searches you have made using online search engines</w:t>
      </w:r>
    </w:p>
    <w:p w14:paraId="6DBEC122" w14:textId="77777777" w:rsidR="00151D59" w:rsidRDefault="00151D59" w:rsidP="0091519B">
      <w:pPr>
        <w:pStyle w:val="NoSpacing"/>
        <w:ind w:left="720"/>
      </w:pPr>
    </w:p>
    <w:p w14:paraId="4A042811" w14:textId="77777777" w:rsidR="00151D59" w:rsidRDefault="00151D59" w:rsidP="0091519B">
      <w:pPr>
        <w:pStyle w:val="NoSpacing"/>
        <w:ind w:left="720"/>
      </w:pPr>
      <w:r>
        <w:tab/>
        <w:t>1 Very sensitive</w:t>
      </w:r>
    </w:p>
    <w:p w14:paraId="1C81F19D" w14:textId="77777777" w:rsidR="00151D59" w:rsidRDefault="00151D59" w:rsidP="0091519B">
      <w:pPr>
        <w:pStyle w:val="NoSpacing"/>
        <w:ind w:left="720"/>
      </w:pPr>
      <w:r>
        <w:tab/>
        <w:t>2 Somewhat sensitive</w:t>
      </w:r>
    </w:p>
    <w:p w14:paraId="401EDAEB" w14:textId="77777777" w:rsidR="00151D59" w:rsidRDefault="00151D59" w:rsidP="0091519B">
      <w:pPr>
        <w:pStyle w:val="NoSpacing"/>
        <w:ind w:left="720"/>
      </w:pPr>
      <w:r>
        <w:tab/>
        <w:t>3 Not too sensitive</w:t>
      </w:r>
    </w:p>
    <w:p w14:paraId="7AC13CC3" w14:textId="77777777" w:rsidR="00151D59" w:rsidRDefault="00151D59" w:rsidP="0091519B">
      <w:pPr>
        <w:pStyle w:val="NoSpacing"/>
        <w:ind w:left="720"/>
      </w:pPr>
      <w:r>
        <w:tab/>
        <w:t>4 Not at all sensitive</w:t>
      </w:r>
    </w:p>
    <w:p w14:paraId="62450B69" w14:textId="77777777" w:rsidR="00151D59" w:rsidRPr="004034A5" w:rsidRDefault="00151D59" w:rsidP="0091519B">
      <w:pPr>
        <w:pStyle w:val="NoSpacing"/>
        <w:ind w:left="720"/>
      </w:pPr>
    </w:p>
    <w:p w14:paraId="0DD39DAE" w14:textId="77777777" w:rsidR="00151D59" w:rsidRDefault="00151D59" w:rsidP="0091519B">
      <w:pPr>
        <w:pStyle w:val="NoSpacing"/>
        <w:ind w:left="720"/>
      </w:pPr>
      <w:r>
        <w:t>q.</w:t>
      </w:r>
      <w:r w:rsidRPr="004034A5">
        <w:tab/>
        <w:t>The content of your email messages</w:t>
      </w:r>
    </w:p>
    <w:p w14:paraId="0A54CA38" w14:textId="77777777" w:rsidR="00151D59" w:rsidRDefault="00151D59" w:rsidP="0091519B">
      <w:pPr>
        <w:pStyle w:val="NoSpacing"/>
        <w:ind w:left="720"/>
      </w:pPr>
    </w:p>
    <w:p w14:paraId="71DE8E0C" w14:textId="77777777" w:rsidR="00151D59" w:rsidRDefault="00151D59" w:rsidP="0091519B">
      <w:pPr>
        <w:pStyle w:val="NoSpacing"/>
        <w:ind w:left="720"/>
      </w:pPr>
      <w:r>
        <w:tab/>
        <w:t>1 Very sensitive</w:t>
      </w:r>
    </w:p>
    <w:p w14:paraId="01FC5C0C" w14:textId="77777777" w:rsidR="00151D59" w:rsidRDefault="00151D59" w:rsidP="0091519B">
      <w:pPr>
        <w:pStyle w:val="NoSpacing"/>
        <w:ind w:left="720"/>
      </w:pPr>
      <w:r>
        <w:tab/>
        <w:t>2 Somewhat sensitive</w:t>
      </w:r>
    </w:p>
    <w:p w14:paraId="4963EB3C" w14:textId="77777777" w:rsidR="00151D59" w:rsidRDefault="00151D59" w:rsidP="0091519B">
      <w:pPr>
        <w:pStyle w:val="NoSpacing"/>
        <w:ind w:left="720"/>
      </w:pPr>
      <w:r>
        <w:tab/>
        <w:t>3 Not too sensitive</w:t>
      </w:r>
    </w:p>
    <w:p w14:paraId="19444374" w14:textId="77777777" w:rsidR="00151D59" w:rsidRDefault="00151D59" w:rsidP="0091519B">
      <w:pPr>
        <w:pStyle w:val="NoSpacing"/>
        <w:ind w:left="720"/>
      </w:pPr>
      <w:r>
        <w:tab/>
        <w:t>4 Not at all sensitive</w:t>
      </w:r>
    </w:p>
    <w:p w14:paraId="6ADC7DC6" w14:textId="77777777" w:rsidR="00151D59" w:rsidRDefault="00151D59" w:rsidP="0091519B">
      <w:pPr>
        <w:pStyle w:val="NoSpacing"/>
        <w:ind w:left="720"/>
      </w:pPr>
    </w:p>
    <w:p w14:paraId="27D1FD75" w14:textId="77777777" w:rsidR="00151D59" w:rsidRDefault="00151D59" w:rsidP="0091519B">
      <w:pPr>
        <w:pStyle w:val="NoSpacing"/>
        <w:ind w:left="720"/>
      </w:pPr>
      <w:r>
        <w:t>r.</w:t>
      </w:r>
      <w:r>
        <w:tab/>
        <w:t>The content of your text messages</w:t>
      </w:r>
    </w:p>
    <w:p w14:paraId="3DF533F7" w14:textId="77777777" w:rsidR="00151D59" w:rsidRDefault="00151D59" w:rsidP="0091519B">
      <w:pPr>
        <w:pStyle w:val="NoSpacing"/>
        <w:ind w:left="720"/>
      </w:pPr>
    </w:p>
    <w:p w14:paraId="02D768FF" w14:textId="77777777" w:rsidR="00151D59" w:rsidRDefault="00151D59" w:rsidP="0091519B">
      <w:pPr>
        <w:pStyle w:val="NoSpacing"/>
        <w:ind w:left="720"/>
      </w:pPr>
      <w:r>
        <w:tab/>
        <w:t>1 Very sensitive</w:t>
      </w:r>
    </w:p>
    <w:p w14:paraId="1CE39F15" w14:textId="77777777" w:rsidR="00151D59" w:rsidRDefault="00151D59" w:rsidP="0091519B">
      <w:pPr>
        <w:pStyle w:val="NoSpacing"/>
        <w:ind w:left="720"/>
      </w:pPr>
      <w:r>
        <w:tab/>
        <w:t>2 Somewhat sensitive</w:t>
      </w:r>
    </w:p>
    <w:p w14:paraId="635AB50E" w14:textId="77777777" w:rsidR="00151D59" w:rsidRDefault="00151D59" w:rsidP="0091519B">
      <w:pPr>
        <w:pStyle w:val="NoSpacing"/>
        <w:ind w:left="720"/>
      </w:pPr>
      <w:r>
        <w:tab/>
        <w:t>3 Not too sensitive</w:t>
      </w:r>
    </w:p>
    <w:p w14:paraId="29E0D56B" w14:textId="77777777" w:rsidR="00151D59" w:rsidRDefault="00151D59" w:rsidP="0091519B">
      <w:pPr>
        <w:pStyle w:val="NoSpacing"/>
        <w:ind w:left="720"/>
      </w:pPr>
      <w:r>
        <w:tab/>
        <w:t>4 Not at all sensitive</w:t>
      </w:r>
    </w:p>
    <w:p w14:paraId="316842F6" w14:textId="07221DFD" w:rsidR="00151D59" w:rsidRDefault="00151D59" w:rsidP="0091519B">
      <w:pPr>
        <w:pStyle w:val="NoSpacing"/>
        <w:ind w:left="720"/>
      </w:pPr>
    </w:p>
    <w:p w14:paraId="07DDB016" w14:textId="77777777" w:rsidR="00151D59" w:rsidRDefault="00151D59" w:rsidP="0091519B">
      <w:pPr>
        <w:pStyle w:val="NoSpacing"/>
        <w:ind w:left="720"/>
      </w:pPr>
      <w:r>
        <w:t>s.</w:t>
      </w:r>
      <w:r>
        <w:tab/>
        <w:t>The content of your phone conversations</w:t>
      </w:r>
    </w:p>
    <w:p w14:paraId="5EB8F1DD" w14:textId="77777777" w:rsidR="00151D59" w:rsidRDefault="00151D59" w:rsidP="0091519B">
      <w:pPr>
        <w:pStyle w:val="NoSpacing"/>
        <w:ind w:left="720"/>
      </w:pPr>
      <w:r>
        <w:tab/>
        <w:t>1 Very sensitive</w:t>
      </w:r>
    </w:p>
    <w:p w14:paraId="78239C20" w14:textId="77777777" w:rsidR="00151D59" w:rsidRDefault="00151D59" w:rsidP="0091519B">
      <w:pPr>
        <w:pStyle w:val="NoSpacing"/>
        <w:ind w:left="720"/>
      </w:pPr>
      <w:r>
        <w:tab/>
        <w:t>2 Somewhat sensitive</w:t>
      </w:r>
    </w:p>
    <w:p w14:paraId="09296699" w14:textId="77777777" w:rsidR="00151D59" w:rsidRDefault="00151D59" w:rsidP="0091519B">
      <w:pPr>
        <w:pStyle w:val="NoSpacing"/>
        <w:ind w:left="720"/>
      </w:pPr>
      <w:r>
        <w:tab/>
        <w:t>3 Not too sensitive</w:t>
      </w:r>
    </w:p>
    <w:p w14:paraId="1451AF83" w14:textId="77777777" w:rsidR="00151D59" w:rsidRDefault="00151D59" w:rsidP="0091519B">
      <w:pPr>
        <w:pStyle w:val="NoSpacing"/>
        <w:ind w:left="720"/>
      </w:pPr>
      <w:r>
        <w:tab/>
        <w:t>4 Not at all sensitive</w:t>
      </w:r>
    </w:p>
    <w:p w14:paraId="1CC6E359" w14:textId="77777777" w:rsidR="00151D59" w:rsidRPr="004034A5" w:rsidRDefault="00151D59" w:rsidP="00151D59">
      <w:pPr>
        <w:pStyle w:val="NoSpacing"/>
      </w:pPr>
    </w:p>
    <w:p w14:paraId="150C8E00" w14:textId="77777777" w:rsidR="00151D59" w:rsidRDefault="00151D59" w:rsidP="00151D59">
      <w:pPr>
        <w:pStyle w:val="NoSpacing"/>
      </w:pPr>
    </w:p>
    <w:p w14:paraId="1DB0401D" w14:textId="77777777" w:rsidR="0091519B" w:rsidRDefault="0091519B" w:rsidP="0091519B">
      <w:pPr>
        <w:pStyle w:val="basicinstruction"/>
      </w:pPr>
      <w:r>
        <w:t>[show QPri2, INTMOB, QPri4 on the same screen]</w:t>
      </w:r>
    </w:p>
    <w:p w14:paraId="0D984F29" w14:textId="77777777" w:rsidR="00151D59" w:rsidRPr="004034A5" w:rsidRDefault="00151D59" w:rsidP="0091519B">
      <w:pPr>
        <w:pStyle w:val="basicinstruction"/>
        <w:ind w:left="720"/>
      </w:pPr>
      <w:r>
        <w:t>[</w:t>
      </w:r>
      <w:proofErr w:type="spellStart"/>
      <w:r>
        <w:t>sp</w:t>
      </w:r>
      <w:proofErr w:type="spellEnd"/>
      <w:r>
        <w:t>]</w:t>
      </w:r>
    </w:p>
    <w:p w14:paraId="27219B55" w14:textId="77777777" w:rsidR="00151D59" w:rsidRPr="004034A5" w:rsidRDefault="00151D59" w:rsidP="0091519B">
      <w:pPr>
        <w:pStyle w:val="NoSpacing"/>
        <w:ind w:left="720"/>
      </w:pPr>
      <w:r w:rsidRPr="004034A5">
        <w:rPr>
          <w:rFonts w:cs="Tahoma"/>
        </w:rPr>
        <w:t>QPri2</w:t>
      </w:r>
      <w:r w:rsidRPr="004034A5">
        <w:tab/>
        <w:t xml:space="preserve">Overall, how often do you use the internet – several times a day, once a day, at least once a week, or less often? </w:t>
      </w:r>
    </w:p>
    <w:p w14:paraId="4F50D1A3" w14:textId="77777777" w:rsidR="00151D59" w:rsidRPr="004034A5" w:rsidRDefault="00151D59" w:rsidP="0091519B">
      <w:pPr>
        <w:pStyle w:val="NoSpacing"/>
        <w:ind w:left="720"/>
      </w:pPr>
    </w:p>
    <w:p w14:paraId="6A87382C" w14:textId="77777777" w:rsidR="00151D59" w:rsidRPr="004034A5" w:rsidRDefault="00151D59" w:rsidP="0091519B">
      <w:pPr>
        <w:pStyle w:val="NoSpacing"/>
        <w:ind w:left="1440"/>
      </w:pPr>
      <w:r w:rsidRPr="004034A5">
        <w:t>1</w:t>
      </w:r>
      <w:r w:rsidRPr="004034A5">
        <w:tab/>
        <w:t>Several times a day</w:t>
      </w:r>
    </w:p>
    <w:p w14:paraId="6082E7A5" w14:textId="77777777" w:rsidR="00151D59" w:rsidRPr="004034A5" w:rsidRDefault="00151D59" w:rsidP="0091519B">
      <w:pPr>
        <w:pStyle w:val="NoSpacing"/>
        <w:ind w:left="1440"/>
      </w:pPr>
      <w:r w:rsidRPr="004034A5">
        <w:t>2</w:t>
      </w:r>
      <w:r w:rsidRPr="004034A5">
        <w:tab/>
        <w:t>Once a day</w:t>
      </w:r>
    </w:p>
    <w:p w14:paraId="18FD81DB" w14:textId="77777777" w:rsidR="00151D59" w:rsidRPr="004034A5" w:rsidRDefault="00151D59" w:rsidP="0091519B">
      <w:pPr>
        <w:pStyle w:val="NoSpacing"/>
        <w:ind w:left="1440"/>
      </w:pPr>
      <w:r w:rsidRPr="004034A5">
        <w:t>3</w:t>
      </w:r>
      <w:r w:rsidRPr="004034A5">
        <w:tab/>
        <w:t>At least once a week</w:t>
      </w:r>
    </w:p>
    <w:p w14:paraId="506B6B06" w14:textId="77777777" w:rsidR="00151D59" w:rsidRPr="004034A5" w:rsidRDefault="00151D59" w:rsidP="0091519B">
      <w:pPr>
        <w:pStyle w:val="NoSpacing"/>
        <w:ind w:left="1440"/>
      </w:pPr>
      <w:r w:rsidRPr="004034A5">
        <w:t>4</w:t>
      </w:r>
      <w:r w:rsidRPr="004034A5">
        <w:tab/>
        <w:t>Less often</w:t>
      </w:r>
    </w:p>
    <w:p w14:paraId="43F5B56C" w14:textId="77777777" w:rsidR="00151D59" w:rsidRDefault="00151D59" w:rsidP="0091519B">
      <w:pPr>
        <w:pStyle w:val="NoSpacing"/>
        <w:ind w:left="720"/>
        <w:rPr>
          <w:bCs/>
        </w:rPr>
      </w:pPr>
    </w:p>
    <w:p w14:paraId="443DCDD2" w14:textId="77777777" w:rsidR="00151D59" w:rsidRPr="004034A5" w:rsidRDefault="00151D59" w:rsidP="0091519B">
      <w:pPr>
        <w:pStyle w:val="basicinstruction"/>
        <w:ind w:left="720"/>
      </w:pPr>
      <w:r>
        <w:t>[</w:t>
      </w:r>
      <w:proofErr w:type="spellStart"/>
      <w:r>
        <w:t>sp</w:t>
      </w:r>
      <w:proofErr w:type="spellEnd"/>
      <w:r>
        <w:t>]</w:t>
      </w:r>
    </w:p>
    <w:p w14:paraId="120DC61C" w14:textId="77777777" w:rsidR="00151D59" w:rsidRPr="004034A5" w:rsidRDefault="00151D59" w:rsidP="0091519B">
      <w:pPr>
        <w:pStyle w:val="NoSpacing"/>
        <w:ind w:left="720"/>
        <w:rPr>
          <w:rFonts w:cs="Tahoma"/>
        </w:rPr>
      </w:pPr>
      <w:r>
        <w:rPr>
          <w:rFonts w:cs="Tahoma"/>
        </w:rPr>
        <w:t xml:space="preserve">INTMOB </w:t>
      </w:r>
      <w:r w:rsidRPr="004034A5">
        <w:rPr>
          <w:rFonts w:cs="Tahoma"/>
        </w:rPr>
        <w:t xml:space="preserve">Do you access the internet on a cell phone, tablet or other mobile handheld device, at least occasionally? </w:t>
      </w:r>
    </w:p>
    <w:p w14:paraId="3575EB53" w14:textId="77777777" w:rsidR="00151D59" w:rsidRPr="004034A5" w:rsidRDefault="00151D59" w:rsidP="0091519B">
      <w:pPr>
        <w:pStyle w:val="NoSpacing"/>
        <w:ind w:left="1440"/>
        <w:rPr>
          <w:rFonts w:cs="Tahoma"/>
        </w:rPr>
      </w:pPr>
      <w:r w:rsidRPr="004034A5">
        <w:rPr>
          <w:rFonts w:cs="Tahoma"/>
        </w:rPr>
        <w:t>1</w:t>
      </w:r>
      <w:r w:rsidRPr="004034A5">
        <w:rPr>
          <w:rFonts w:cs="Tahoma"/>
        </w:rPr>
        <w:tab/>
        <w:t>Yes</w:t>
      </w:r>
    </w:p>
    <w:p w14:paraId="07D1B01D" w14:textId="77777777" w:rsidR="00151D59" w:rsidRPr="004034A5" w:rsidRDefault="00151D59" w:rsidP="0091519B">
      <w:pPr>
        <w:pStyle w:val="NoSpacing"/>
        <w:ind w:left="1440"/>
        <w:rPr>
          <w:rFonts w:cs="Tahoma"/>
        </w:rPr>
      </w:pPr>
      <w:r w:rsidRPr="004034A5">
        <w:rPr>
          <w:rFonts w:cs="Tahoma"/>
        </w:rPr>
        <w:t>2</w:t>
      </w:r>
      <w:r w:rsidRPr="004034A5">
        <w:rPr>
          <w:rFonts w:cs="Tahoma"/>
        </w:rPr>
        <w:tab/>
        <w:t>No</w:t>
      </w:r>
    </w:p>
    <w:p w14:paraId="125DFDAA" w14:textId="77777777" w:rsidR="00151D59" w:rsidRPr="004034A5" w:rsidRDefault="00151D59" w:rsidP="0091519B">
      <w:pPr>
        <w:pStyle w:val="NoSpacing"/>
        <w:ind w:left="720"/>
      </w:pPr>
    </w:p>
    <w:p w14:paraId="3AD90DEB" w14:textId="77777777" w:rsidR="00151D59" w:rsidRPr="004034A5" w:rsidRDefault="00151D59" w:rsidP="0091519B">
      <w:pPr>
        <w:pStyle w:val="NoSpacing"/>
        <w:ind w:left="720"/>
        <w:rPr>
          <w:caps/>
        </w:rPr>
      </w:pPr>
    </w:p>
    <w:p w14:paraId="33F7BBD3" w14:textId="77777777" w:rsidR="00151D59" w:rsidRPr="004034A5" w:rsidRDefault="00151D59" w:rsidP="0091519B">
      <w:pPr>
        <w:pStyle w:val="basicinstruction"/>
        <w:ind w:left="720"/>
      </w:pPr>
      <w:r>
        <w:t>[</w:t>
      </w:r>
      <w:proofErr w:type="spellStart"/>
      <w:r>
        <w:t>sp</w:t>
      </w:r>
      <w:proofErr w:type="spellEnd"/>
      <w:r>
        <w:t>]</w:t>
      </w:r>
    </w:p>
    <w:p w14:paraId="41ED641F" w14:textId="77777777" w:rsidR="00151D59" w:rsidRPr="003A0E22" w:rsidRDefault="00151D59" w:rsidP="0091519B">
      <w:pPr>
        <w:pStyle w:val="NoSpacing"/>
        <w:ind w:left="720"/>
        <w:rPr>
          <w:i/>
        </w:rPr>
      </w:pPr>
      <w:r w:rsidRPr="003A0E22">
        <w:rPr>
          <w:rFonts w:cs="Tahoma"/>
        </w:rPr>
        <w:t>QPri4</w:t>
      </w:r>
      <w:r w:rsidRPr="003A0E22">
        <w:tab/>
        <w:t xml:space="preserve">Do you own a cell phone? </w:t>
      </w:r>
    </w:p>
    <w:p w14:paraId="4B26C444" w14:textId="77777777" w:rsidR="00151D59" w:rsidRPr="003A0E22" w:rsidRDefault="00151D59" w:rsidP="0091519B">
      <w:pPr>
        <w:pStyle w:val="NoSpacing"/>
        <w:ind w:left="720"/>
      </w:pPr>
    </w:p>
    <w:p w14:paraId="294437BA" w14:textId="77777777" w:rsidR="00151D59" w:rsidRPr="003A0E22" w:rsidRDefault="00151D59" w:rsidP="0091519B">
      <w:pPr>
        <w:pStyle w:val="NoSpacing"/>
        <w:ind w:left="1440"/>
      </w:pPr>
      <w:r w:rsidRPr="003A0E22">
        <w:t>1</w:t>
      </w:r>
      <w:r w:rsidRPr="003A0E22">
        <w:tab/>
        <w:t>Yes</w:t>
      </w:r>
    </w:p>
    <w:p w14:paraId="391A97F0" w14:textId="77777777" w:rsidR="00151D59" w:rsidRPr="003A0E22" w:rsidRDefault="00151D59" w:rsidP="0091519B">
      <w:pPr>
        <w:pStyle w:val="NoSpacing"/>
        <w:ind w:left="1440"/>
      </w:pPr>
      <w:r w:rsidRPr="003A0E22">
        <w:t>2</w:t>
      </w:r>
      <w:r w:rsidRPr="003A0E22">
        <w:tab/>
        <w:t>No</w:t>
      </w:r>
    </w:p>
    <w:p w14:paraId="09E8BC9A" w14:textId="77777777" w:rsidR="00151D59" w:rsidRPr="003A0E22" w:rsidRDefault="00151D59" w:rsidP="00151D59">
      <w:pPr>
        <w:pStyle w:val="NoSpacing"/>
      </w:pPr>
    </w:p>
    <w:p w14:paraId="40982734" w14:textId="77777777" w:rsidR="00151D59" w:rsidRDefault="00151D59" w:rsidP="00151D59">
      <w:pPr>
        <w:pStyle w:val="NoSpacing"/>
      </w:pPr>
    </w:p>
    <w:p w14:paraId="2824C5C4" w14:textId="77777777" w:rsidR="0091519B" w:rsidRDefault="0091519B" w:rsidP="0091519B">
      <w:pPr>
        <w:pStyle w:val="NoSpacing"/>
      </w:pPr>
    </w:p>
    <w:p w14:paraId="25C3BBCF" w14:textId="77777777" w:rsidR="0091519B" w:rsidRDefault="0091519B" w:rsidP="0091519B">
      <w:pPr>
        <w:pStyle w:val="NoSpacing"/>
      </w:pPr>
    </w:p>
    <w:p w14:paraId="6108B23D" w14:textId="77777777" w:rsidR="0091519B" w:rsidRPr="001B6051" w:rsidRDefault="0091519B" w:rsidP="0091519B">
      <w:pPr>
        <w:pStyle w:val="NoSpacing"/>
        <w:rPr>
          <w:color w:val="D9D9D9" w:themeColor="background1" w:themeShade="D9"/>
        </w:rPr>
      </w:pPr>
      <w:r w:rsidRPr="001B6051">
        <w:rPr>
          <w:color w:val="D9D9D9" w:themeColor="background1" w:themeShade="D9"/>
        </w:rPr>
        <w:t>ASK IF HAVE CELL PHONE:</w:t>
      </w:r>
    </w:p>
    <w:p w14:paraId="25AAB749" w14:textId="77777777" w:rsidR="00151D59" w:rsidRPr="004034A5" w:rsidRDefault="0091519B" w:rsidP="0091519B">
      <w:pPr>
        <w:pStyle w:val="basicinstruction"/>
      </w:pPr>
      <w:r>
        <w:t xml:space="preserve"> </w:t>
      </w:r>
      <w:r w:rsidR="00151D59">
        <w:t xml:space="preserve">[if QPri4=1; </w:t>
      </w:r>
      <w:proofErr w:type="spellStart"/>
      <w:r w:rsidR="00151D59">
        <w:t>sp</w:t>
      </w:r>
      <w:proofErr w:type="spellEnd"/>
      <w:r w:rsidR="00151D59">
        <w:t>]</w:t>
      </w:r>
    </w:p>
    <w:p w14:paraId="21463F4B" w14:textId="4D780016" w:rsidR="00151D59" w:rsidRDefault="00151D59" w:rsidP="00164BEF">
      <w:pPr>
        <w:pStyle w:val="NoSpacing"/>
        <w:ind w:left="720" w:hanging="720"/>
      </w:pPr>
      <w:r>
        <w:t xml:space="preserve">SMART1 </w:t>
      </w:r>
      <w:proofErr w:type="gramStart"/>
      <w:r w:rsidRPr="003A0E22">
        <w:t>Some</w:t>
      </w:r>
      <w:proofErr w:type="gramEnd"/>
      <w:r w:rsidRPr="003A0E22">
        <w:t xml:space="preserve"> cell phones are called “smartphones” because of certain features they have. Is your cell phone a smartphone such as an iPhone, Android, Blackberry or Windows phone, or not? </w:t>
      </w:r>
    </w:p>
    <w:p w14:paraId="1EF6D692" w14:textId="77777777" w:rsidR="00151D59" w:rsidRPr="003A0E22" w:rsidRDefault="00151D59" w:rsidP="00151D59">
      <w:pPr>
        <w:pStyle w:val="NoSpacing"/>
      </w:pPr>
    </w:p>
    <w:p w14:paraId="7E926CF6" w14:textId="77777777" w:rsidR="00151D59" w:rsidRPr="003A0E22" w:rsidRDefault="00151D59" w:rsidP="00151D59">
      <w:pPr>
        <w:pStyle w:val="NoSpacing"/>
      </w:pPr>
      <w:r w:rsidRPr="003A0E22">
        <w:t xml:space="preserve">1 </w:t>
      </w:r>
      <w:r w:rsidRPr="003A0E22">
        <w:tab/>
        <w:t>Yes, smartphone</w:t>
      </w:r>
    </w:p>
    <w:p w14:paraId="526B15F9" w14:textId="77777777" w:rsidR="00151D59" w:rsidRPr="003A0E22" w:rsidRDefault="00151D59" w:rsidP="00151D59">
      <w:pPr>
        <w:pStyle w:val="NoSpacing"/>
      </w:pPr>
      <w:r w:rsidRPr="003A0E22">
        <w:t xml:space="preserve">2 </w:t>
      </w:r>
      <w:r w:rsidRPr="003A0E22">
        <w:tab/>
        <w:t>No, not a smartphone</w:t>
      </w:r>
    </w:p>
    <w:p w14:paraId="598C2BC2" w14:textId="77777777" w:rsidR="00151D59" w:rsidRPr="003A0E22" w:rsidRDefault="00151D59" w:rsidP="00151D59">
      <w:pPr>
        <w:pStyle w:val="NoSpacing"/>
        <w:rPr>
          <w:bCs/>
        </w:rPr>
      </w:pPr>
    </w:p>
    <w:p w14:paraId="71779B1F" w14:textId="6E7C98ED" w:rsidR="00151D59" w:rsidRPr="001B6051" w:rsidRDefault="00151D59" w:rsidP="00151D59">
      <w:pPr>
        <w:pStyle w:val="NoSpacing"/>
        <w:rPr>
          <w:color w:val="D9D9D9" w:themeColor="background1" w:themeShade="D9"/>
        </w:rPr>
      </w:pPr>
      <w:r w:rsidRPr="001B6051">
        <w:rPr>
          <w:color w:val="D9D9D9" w:themeColor="background1" w:themeShade="D9"/>
        </w:rPr>
        <w:t xml:space="preserve">ASK ALL </w:t>
      </w:r>
    </w:p>
    <w:p w14:paraId="1486F8D0" w14:textId="746DA3D8" w:rsidR="00164BEF" w:rsidRPr="004034A5" w:rsidRDefault="00164BEF" w:rsidP="00164BEF">
      <w:pPr>
        <w:pStyle w:val="basicinstruction"/>
      </w:pPr>
      <w:r>
        <w:t>[</w:t>
      </w:r>
      <w:proofErr w:type="spellStart"/>
      <w:r>
        <w:t>sp</w:t>
      </w:r>
      <w:proofErr w:type="spellEnd"/>
      <w:r>
        <w:t>]</w:t>
      </w:r>
    </w:p>
    <w:p w14:paraId="1904037B" w14:textId="77777777" w:rsidR="00151D59" w:rsidRPr="003A0E22" w:rsidRDefault="00151D59" w:rsidP="00151D59">
      <w:pPr>
        <w:pStyle w:val="NoSpacing"/>
      </w:pPr>
      <w:r w:rsidRPr="003A0E22">
        <w:rPr>
          <w:rFonts w:cs="Tahoma"/>
        </w:rPr>
        <w:t>QPri6</w:t>
      </w:r>
      <w:r w:rsidRPr="003A0E22">
        <w:tab/>
        <w:t>Do you ever use online social networking sites like Facebook or Twitter?</w:t>
      </w:r>
    </w:p>
    <w:p w14:paraId="4A0636D6" w14:textId="77777777" w:rsidR="00151D59" w:rsidRPr="003A0E22" w:rsidRDefault="00151D59" w:rsidP="00151D59">
      <w:pPr>
        <w:pStyle w:val="NoSpacing"/>
      </w:pPr>
    </w:p>
    <w:p w14:paraId="6B728F93" w14:textId="77777777" w:rsidR="00151D59" w:rsidRPr="003A0E22" w:rsidRDefault="00151D59" w:rsidP="00151D59">
      <w:pPr>
        <w:pStyle w:val="NoSpacing"/>
      </w:pPr>
      <w:r w:rsidRPr="003A0E22">
        <w:t>1</w:t>
      </w:r>
      <w:r w:rsidRPr="003A0E22">
        <w:tab/>
        <w:t>Yes</w:t>
      </w:r>
    </w:p>
    <w:p w14:paraId="24FAE075" w14:textId="77777777" w:rsidR="00151D59" w:rsidRPr="003A0E22" w:rsidRDefault="00151D59" w:rsidP="00151D59">
      <w:pPr>
        <w:pStyle w:val="NoSpacing"/>
      </w:pPr>
      <w:r w:rsidRPr="003A0E22">
        <w:t>2</w:t>
      </w:r>
      <w:r w:rsidRPr="003A0E22">
        <w:tab/>
        <w:t>No</w:t>
      </w:r>
    </w:p>
    <w:p w14:paraId="54942379" w14:textId="617DFB5F" w:rsidR="00151D59" w:rsidRPr="001B6051" w:rsidRDefault="00151D59" w:rsidP="00151D59">
      <w:pPr>
        <w:pStyle w:val="NoSpacing"/>
        <w:rPr>
          <w:color w:val="D9D9D9" w:themeColor="background1" w:themeShade="D9"/>
        </w:rPr>
      </w:pPr>
    </w:p>
    <w:p w14:paraId="5221B5A4" w14:textId="77777777" w:rsidR="00151D59" w:rsidRPr="004034A5" w:rsidRDefault="00151D59" w:rsidP="00151D59">
      <w:pPr>
        <w:pStyle w:val="NoSpacing"/>
        <w:rPr>
          <w:bCs/>
        </w:rPr>
      </w:pPr>
    </w:p>
    <w:p w14:paraId="724248DD" w14:textId="77777777" w:rsidR="00151D59" w:rsidRDefault="00151D59" w:rsidP="00151D59">
      <w:pPr>
        <w:pStyle w:val="NoSpacing"/>
        <w:rPr>
          <w:bCs/>
        </w:rPr>
      </w:pPr>
    </w:p>
    <w:p w14:paraId="73F242E3" w14:textId="77777777" w:rsidR="0091519B" w:rsidRDefault="0091519B" w:rsidP="00151D59">
      <w:pPr>
        <w:pStyle w:val="NoSpacing"/>
        <w:rPr>
          <w:bCs/>
        </w:rPr>
      </w:pPr>
    </w:p>
    <w:p w14:paraId="2FFD015E" w14:textId="77777777" w:rsidR="0091519B" w:rsidRDefault="0091519B" w:rsidP="00151D59">
      <w:pPr>
        <w:pStyle w:val="NoSpacing"/>
        <w:rPr>
          <w:bCs/>
        </w:rPr>
      </w:pPr>
    </w:p>
    <w:p w14:paraId="182A3337" w14:textId="77777777" w:rsidR="00151D59" w:rsidRDefault="00151D59" w:rsidP="00151D59">
      <w:pPr>
        <w:pStyle w:val="NoSpacing"/>
        <w:rPr>
          <w:bCs/>
        </w:rPr>
      </w:pPr>
    </w:p>
    <w:p w14:paraId="25FB8412" w14:textId="77777777" w:rsidR="0091519B" w:rsidRDefault="0091519B" w:rsidP="0091519B">
      <w:pPr>
        <w:pStyle w:val="basicinstruction"/>
      </w:pPr>
      <w:r>
        <w:t>[</w:t>
      </w:r>
      <w:proofErr w:type="spellStart"/>
      <w:r>
        <w:t>sp</w:t>
      </w:r>
      <w:proofErr w:type="spellEnd"/>
      <w:r>
        <w:t>; show all Q9a through Q9e items on the same page]</w:t>
      </w:r>
    </w:p>
    <w:p w14:paraId="3D067E21" w14:textId="77777777" w:rsidR="00151D59" w:rsidRPr="004034A5" w:rsidRDefault="00151D59" w:rsidP="00151D59">
      <w:pPr>
        <w:pStyle w:val="NoSpacing"/>
        <w:rPr>
          <w:bCs/>
        </w:rPr>
      </w:pPr>
      <w:proofErr w:type="gramStart"/>
      <w:r>
        <w:rPr>
          <w:bCs/>
        </w:rPr>
        <w:t xml:space="preserve">Q9  </w:t>
      </w:r>
      <w:r w:rsidRPr="004034A5">
        <w:rPr>
          <w:bCs/>
        </w:rPr>
        <w:t>Some</w:t>
      </w:r>
      <w:proofErr w:type="gramEnd"/>
      <w:r w:rsidRPr="004034A5">
        <w:rPr>
          <w:bCs/>
        </w:rPr>
        <w:t xml:space="preserve"> people are</w:t>
      </w:r>
      <w:r>
        <w:rPr>
          <w:bCs/>
        </w:rPr>
        <w:t>n’t too worried about privacy today and others are</w:t>
      </w:r>
      <w:r w:rsidRPr="004034A5">
        <w:rPr>
          <w:bCs/>
        </w:rPr>
        <w:t xml:space="preserve"> concerned about privacy</w:t>
      </w:r>
      <w:r>
        <w:rPr>
          <w:bCs/>
        </w:rPr>
        <w:t>.</w:t>
      </w:r>
      <w:r w:rsidRPr="004034A5">
        <w:rPr>
          <w:bCs/>
        </w:rPr>
        <w:t xml:space="preserve"> We’d like to know how you feel about the topic. For each of the following statements please indicate the degree </w:t>
      </w:r>
      <w:r>
        <w:rPr>
          <w:bCs/>
        </w:rPr>
        <w:t>to which you agree or disagree.</w:t>
      </w:r>
    </w:p>
    <w:p w14:paraId="3D219ECA" w14:textId="77777777" w:rsidR="00151D59" w:rsidRPr="004034A5" w:rsidRDefault="00151D59" w:rsidP="00151D59">
      <w:pPr>
        <w:pStyle w:val="NoSpacing"/>
        <w:rPr>
          <w:bCs/>
        </w:rPr>
      </w:pPr>
    </w:p>
    <w:p w14:paraId="4DD58D50" w14:textId="77777777" w:rsidR="00151D59" w:rsidRPr="004034A5" w:rsidRDefault="00151D59" w:rsidP="00151D59">
      <w:pPr>
        <w:pStyle w:val="NoSpacing"/>
        <w:rPr>
          <w:bCs/>
        </w:rPr>
      </w:pPr>
    </w:p>
    <w:p w14:paraId="149B1F6A" w14:textId="77777777" w:rsidR="00151D59" w:rsidRDefault="00151D59" w:rsidP="00151D59">
      <w:pPr>
        <w:pStyle w:val="NoSpacing"/>
        <w:rPr>
          <w:bCs/>
        </w:rPr>
      </w:pPr>
      <w:r>
        <w:rPr>
          <w:bCs/>
        </w:rPr>
        <w:t>a.</w:t>
      </w:r>
      <w:r w:rsidRPr="004034A5">
        <w:rPr>
          <w:bCs/>
        </w:rPr>
        <w:tab/>
      </w:r>
      <w:r>
        <w:rPr>
          <w:bCs/>
        </w:rPr>
        <w:t>Consumers</w:t>
      </w:r>
      <w:r w:rsidRPr="004034A5">
        <w:rPr>
          <w:bCs/>
        </w:rPr>
        <w:t xml:space="preserve"> have </w:t>
      </w:r>
      <w:r>
        <w:rPr>
          <w:bCs/>
        </w:rPr>
        <w:t>lost</w:t>
      </w:r>
      <w:r w:rsidRPr="004034A5">
        <w:rPr>
          <w:bCs/>
        </w:rPr>
        <w:t xml:space="preserve"> </w:t>
      </w:r>
      <w:r>
        <w:rPr>
          <w:bCs/>
        </w:rPr>
        <w:t>control over how</w:t>
      </w:r>
      <w:r w:rsidRPr="004034A5">
        <w:rPr>
          <w:bCs/>
        </w:rPr>
        <w:t xml:space="preserve"> p</w:t>
      </w:r>
      <w:r>
        <w:rPr>
          <w:bCs/>
        </w:rPr>
        <w:t>ersonal information is collected and used by companies</w:t>
      </w:r>
      <w:r w:rsidRPr="004034A5">
        <w:rPr>
          <w:bCs/>
        </w:rPr>
        <w:t>.</w:t>
      </w:r>
    </w:p>
    <w:p w14:paraId="1E10E7D2" w14:textId="77777777" w:rsidR="00151D59" w:rsidRDefault="00151D59" w:rsidP="00151D59">
      <w:pPr>
        <w:pStyle w:val="NoSpacing"/>
        <w:rPr>
          <w:bCs/>
        </w:rPr>
      </w:pPr>
    </w:p>
    <w:p w14:paraId="099A339E" w14:textId="77777777" w:rsidR="00151D59" w:rsidRDefault="00151D59" w:rsidP="00151D59">
      <w:pPr>
        <w:pStyle w:val="NoSpacing"/>
        <w:numPr>
          <w:ilvl w:val="0"/>
          <w:numId w:val="37"/>
        </w:numPr>
        <w:rPr>
          <w:bCs/>
        </w:rPr>
      </w:pPr>
      <w:r>
        <w:rPr>
          <w:bCs/>
        </w:rPr>
        <w:t>Strongly agree</w:t>
      </w:r>
    </w:p>
    <w:p w14:paraId="7BBADD15" w14:textId="77777777" w:rsidR="00151D59" w:rsidRDefault="00151D59" w:rsidP="00151D59">
      <w:pPr>
        <w:pStyle w:val="NoSpacing"/>
        <w:numPr>
          <w:ilvl w:val="0"/>
          <w:numId w:val="37"/>
        </w:numPr>
        <w:rPr>
          <w:bCs/>
        </w:rPr>
      </w:pPr>
      <w:r>
        <w:rPr>
          <w:bCs/>
        </w:rPr>
        <w:t>Agree</w:t>
      </w:r>
    </w:p>
    <w:p w14:paraId="4AC060AB" w14:textId="77777777" w:rsidR="00151D59" w:rsidRDefault="00151D59" w:rsidP="00151D59">
      <w:pPr>
        <w:pStyle w:val="NoSpacing"/>
        <w:numPr>
          <w:ilvl w:val="0"/>
          <w:numId w:val="37"/>
        </w:numPr>
        <w:rPr>
          <w:bCs/>
        </w:rPr>
      </w:pPr>
      <w:r>
        <w:rPr>
          <w:bCs/>
        </w:rPr>
        <w:t>Disagree</w:t>
      </w:r>
    </w:p>
    <w:p w14:paraId="51496BA4" w14:textId="77777777" w:rsidR="00151D59" w:rsidRDefault="00151D59" w:rsidP="00151D59">
      <w:pPr>
        <w:pStyle w:val="NoSpacing"/>
        <w:numPr>
          <w:ilvl w:val="0"/>
          <w:numId w:val="37"/>
        </w:numPr>
        <w:rPr>
          <w:bCs/>
        </w:rPr>
      </w:pPr>
      <w:r>
        <w:rPr>
          <w:bCs/>
        </w:rPr>
        <w:lastRenderedPageBreak/>
        <w:t>Strongly Disagree</w:t>
      </w:r>
    </w:p>
    <w:p w14:paraId="08B36586" w14:textId="77777777" w:rsidR="00151D59" w:rsidRDefault="00151D59" w:rsidP="00151D59">
      <w:pPr>
        <w:pStyle w:val="NoSpacing"/>
        <w:rPr>
          <w:bCs/>
        </w:rPr>
      </w:pPr>
      <w:r w:rsidRPr="004034A5">
        <w:rPr>
          <w:bCs/>
        </w:rPr>
        <w:t xml:space="preserve"> </w:t>
      </w:r>
    </w:p>
    <w:p w14:paraId="654A6B38" w14:textId="77777777" w:rsidR="00151D59" w:rsidRDefault="00151D59" w:rsidP="0091519B">
      <w:pPr>
        <w:pStyle w:val="NoSpacing"/>
        <w:ind w:left="720" w:hanging="720"/>
        <w:rPr>
          <w:bCs/>
        </w:rPr>
      </w:pPr>
      <w:r>
        <w:rPr>
          <w:bCs/>
        </w:rPr>
        <w:t>b.</w:t>
      </w:r>
      <w:r>
        <w:rPr>
          <w:bCs/>
        </w:rPr>
        <w:tab/>
      </w:r>
      <w:r w:rsidRPr="004034A5">
        <w:rPr>
          <w:bCs/>
        </w:rPr>
        <w:t>I appreciate that online services are more efficient because of the increased access they have to my personal data.</w:t>
      </w:r>
    </w:p>
    <w:p w14:paraId="73001D41" w14:textId="77777777" w:rsidR="00151D59" w:rsidRDefault="00151D59" w:rsidP="00151D59">
      <w:pPr>
        <w:pStyle w:val="NoSpacing"/>
        <w:rPr>
          <w:bCs/>
        </w:rPr>
      </w:pPr>
    </w:p>
    <w:p w14:paraId="666F459D" w14:textId="77777777" w:rsidR="00151D59" w:rsidRDefault="00151D59" w:rsidP="00151D59">
      <w:pPr>
        <w:pStyle w:val="NoSpacing"/>
        <w:numPr>
          <w:ilvl w:val="0"/>
          <w:numId w:val="38"/>
        </w:numPr>
        <w:rPr>
          <w:bCs/>
        </w:rPr>
      </w:pPr>
      <w:r>
        <w:rPr>
          <w:bCs/>
        </w:rPr>
        <w:t>Strongly agree</w:t>
      </w:r>
    </w:p>
    <w:p w14:paraId="55CE93BE" w14:textId="77777777" w:rsidR="00151D59" w:rsidRDefault="00151D59" w:rsidP="00151D59">
      <w:pPr>
        <w:pStyle w:val="NoSpacing"/>
        <w:numPr>
          <w:ilvl w:val="0"/>
          <w:numId w:val="38"/>
        </w:numPr>
        <w:rPr>
          <w:bCs/>
        </w:rPr>
      </w:pPr>
      <w:r>
        <w:rPr>
          <w:bCs/>
        </w:rPr>
        <w:t>Agree</w:t>
      </w:r>
    </w:p>
    <w:p w14:paraId="7106B597" w14:textId="77777777" w:rsidR="00151D59" w:rsidRDefault="00151D59" w:rsidP="00151D59">
      <w:pPr>
        <w:pStyle w:val="NoSpacing"/>
        <w:numPr>
          <w:ilvl w:val="0"/>
          <w:numId w:val="38"/>
        </w:numPr>
        <w:rPr>
          <w:bCs/>
        </w:rPr>
      </w:pPr>
      <w:r>
        <w:rPr>
          <w:bCs/>
        </w:rPr>
        <w:t>Disagree</w:t>
      </w:r>
    </w:p>
    <w:p w14:paraId="29714C55" w14:textId="77777777" w:rsidR="00151D59" w:rsidRDefault="00151D59" w:rsidP="00151D59">
      <w:pPr>
        <w:pStyle w:val="NoSpacing"/>
        <w:numPr>
          <w:ilvl w:val="0"/>
          <w:numId w:val="38"/>
        </w:numPr>
        <w:rPr>
          <w:bCs/>
        </w:rPr>
      </w:pPr>
      <w:r>
        <w:rPr>
          <w:bCs/>
        </w:rPr>
        <w:t>Strongly Disagree</w:t>
      </w:r>
    </w:p>
    <w:p w14:paraId="7A8A10B2" w14:textId="77777777" w:rsidR="00151D59" w:rsidRPr="004034A5" w:rsidRDefault="00151D59" w:rsidP="00151D59">
      <w:pPr>
        <w:pStyle w:val="NoSpacing"/>
        <w:rPr>
          <w:bCs/>
        </w:rPr>
      </w:pPr>
    </w:p>
    <w:p w14:paraId="1DAF893B" w14:textId="77777777" w:rsidR="00151D59" w:rsidRDefault="00151D59" w:rsidP="00151D59">
      <w:pPr>
        <w:pStyle w:val="NoSpacing"/>
        <w:rPr>
          <w:bCs/>
        </w:rPr>
      </w:pPr>
      <w:r>
        <w:rPr>
          <w:bCs/>
        </w:rPr>
        <w:t>c.</w:t>
      </w:r>
      <w:r w:rsidRPr="004034A5">
        <w:rPr>
          <w:bCs/>
        </w:rPr>
        <w:tab/>
        <w:t>It is hard to avoid surveillance</w:t>
      </w:r>
      <w:r>
        <w:rPr>
          <w:bCs/>
        </w:rPr>
        <w:t xml:space="preserve"> cameras</w:t>
      </w:r>
      <w:r w:rsidRPr="004034A5">
        <w:rPr>
          <w:bCs/>
        </w:rPr>
        <w:t xml:space="preserve"> when I am out in public.</w:t>
      </w:r>
    </w:p>
    <w:p w14:paraId="72306CFB" w14:textId="77777777" w:rsidR="00151D59" w:rsidRDefault="00151D59" w:rsidP="00151D59">
      <w:pPr>
        <w:pStyle w:val="NoSpacing"/>
        <w:numPr>
          <w:ilvl w:val="0"/>
          <w:numId w:val="39"/>
        </w:numPr>
        <w:rPr>
          <w:bCs/>
        </w:rPr>
      </w:pPr>
      <w:r>
        <w:rPr>
          <w:bCs/>
        </w:rPr>
        <w:t>Strongly agree</w:t>
      </w:r>
    </w:p>
    <w:p w14:paraId="46D1BD23" w14:textId="77777777" w:rsidR="00151D59" w:rsidRDefault="00151D59" w:rsidP="00151D59">
      <w:pPr>
        <w:pStyle w:val="NoSpacing"/>
        <w:numPr>
          <w:ilvl w:val="0"/>
          <w:numId w:val="39"/>
        </w:numPr>
        <w:rPr>
          <w:bCs/>
        </w:rPr>
      </w:pPr>
      <w:r>
        <w:rPr>
          <w:bCs/>
        </w:rPr>
        <w:t>Agree</w:t>
      </w:r>
    </w:p>
    <w:p w14:paraId="7751CD8A" w14:textId="77777777" w:rsidR="00151D59" w:rsidRDefault="00151D59" w:rsidP="00151D59">
      <w:pPr>
        <w:pStyle w:val="NoSpacing"/>
        <w:numPr>
          <w:ilvl w:val="0"/>
          <w:numId w:val="39"/>
        </w:numPr>
        <w:rPr>
          <w:bCs/>
        </w:rPr>
      </w:pPr>
      <w:r>
        <w:rPr>
          <w:bCs/>
        </w:rPr>
        <w:t>Disagree</w:t>
      </w:r>
    </w:p>
    <w:p w14:paraId="18472192" w14:textId="77777777" w:rsidR="00151D59" w:rsidRDefault="00151D59" w:rsidP="00151D59">
      <w:pPr>
        <w:pStyle w:val="NoSpacing"/>
        <w:numPr>
          <w:ilvl w:val="0"/>
          <w:numId w:val="39"/>
        </w:numPr>
        <w:rPr>
          <w:bCs/>
        </w:rPr>
      </w:pPr>
      <w:r>
        <w:rPr>
          <w:bCs/>
        </w:rPr>
        <w:t>Strongly Disagree</w:t>
      </w:r>
    </w:p>
    <w:p w14:paraId="7BDF8A05" w14:textId="77777777" w:rsidR="00151D59" w:rsidRPr="004034A5" w:rsidRDefault="00151D59" w:rsidP="00151D59">
      <w:pPr>
        <w:pStyle w:val="NoSpacing"/>
        <w:rPr>
          <w:bCs/>
        </w:rPr>
      </w:pPr>
    </w:p>
    <w:p w14:paraId="49BED38F" w14:textId="77777777" w:rsidR="00151D59" w:rsidRDefault="00151D59" w:rsidP="00151D59">
      <w:pPr>
        <w:pStyle w:val="NoSpacing"/>
        <w:rPr>
          <w:bCs/>
        </w:rPr>
      </w:pPr>
      <w:r>
        <w:rPr>
          <w:bCs/>
        </w:rPr>
        <w:t>d.</w:t>
      </w:r>
      <w:r w:rsidRPr="004034A5">
        <w:rPr>
          <w:bCs/>
        </w:rPr>
        <w:tab/>
        <w:t>It is easy for me to be anonymous when I am online.</w:t>
      </w:r>
    </w:p>
    <w:p w14:paraId="38C6E499" w14:textId="77777777" w:rsidR="00151D59" w:rsidRDefault="00151D59" w:rsidP="00151D59">
      <w:pPr>
        <w:pStyle w:val="NoSpacing"/>
        <w:rPr>
          <w:bCs/>
        </w:rPr>
      </w:pPr>
    </w:p>
    <w:p w14:paraId="413C9EA5" w14:textId="77777777" w:rsidR="00151D59" w:rsidRDefault="00151D59" w:rsidP="00151D59">
      <w:pPr>
        <w:pStyle w:val="NoSpacing"/>
        <w:numPr>
          <w:ilvl w:val="0"/>
          <w:numId w:val="40"/>
        </w:numPr>
        <w:rPr>
          <w:bCs/>
        </w:rPr>
      </w:pPr>
      <w:r>
        <w:rPr>
          <w:bCs/>
        </w:rPr>
        <w:t>Strongly agree</w:t>
      </w:r>
    </w:p>
    <w:p w14:paraId="4D9EEA58" w14:textId="77777777" w:rsidR="00151D59" w:rsidRDefault="00151D59" w:rsidP="00151D59">
      <w:pPr>
        <w:pStyle w:val="NoSpacing"/>
        <w:numPr>
          <w:ilvl w:val="0"/>
          <w:numId w:val="40"/>
        </w:numPr>
        <w:rPr>
          <w:bCs/>
        </w:rPr>
      </w:pPr>
      <w:r>
        <w:rPr>
          <w:bCs/>
        </w:rPr>
        <w:t>Agree</w:t>
      </w:r>
    </w:p>
    <w:p w14:paraId="649119F8" w14:textId="77777777" w:rsidR="00151D59" w:rsidRDefault="00151D59" w:rsidP="00151D59">
      <w:pPr>
        <w:pStyle w:val="NoSpacing"/>
        <w:numPr>
          <w:ilvl w:val="0"/>
          <w:numId w:val="40"/>
        </w:numPr>
        <w:rPr>
          <w:bCs/>
        </w:rPr>
      </w:pPr>
      <w:r>
        <w:rPr>
          <w:bCs/>
        </w:rPr>
        <w:t>Disagree</w:t>
      </w:r>
    </w:p>
    <w:p w14:paraId="2D9E1D6E" w14:textId="77777777" w:rsidR="00151D59" w:rsidRDefault="00151D59" w:rsidP="00151D59">
      <w:pPr>
        <w:pStyle w:val="NoSpacing"/>
        <w:numPr>
          <w:ilvl w:val="0"/>
          <w:numId w:val="40"/>
        </w:numPr>
        <w:rPr>
          <w:bCs/>
        </w:rPr>
      </w:pPr>
      <w:r>
        <w:rPr>
          <w:bCs/>
        </w:rPr>
        <w:t>Strongly Disagree</w:t>
      </w:r>
    </w:p>
    <w:p w14:paraId="25DBD2BD" w14:textId="77777777" w:rsidR="00151D59" w:rsidRDefault="00151D59" w:rsidP="00151D59">
      <w:pPr>
        <w:pStyle w:val="NoSpacing"/>
        <w:rPr>
          <w:bCs/>
        </w:rPr>
      </w:pPr>
    </w:p>
    <w:p w14:paraId="7D3064F6" w14:textId="4E6AE09F" w:rsidR="00151D59" w:rsidRDefault="00151D59" w:rsidP="00151D59">
      <w:pPr>
        <w:pStyle w:val="NoSpacing"/>
        <w:rPr>
          <w:bCs/>
        </w:rPr>
      </w:pPr>
      <w:r>
        <w:rPr>
          <w:bCs/>
        </w:rPr>
        <w:t>e.</w:t>
      </w:r>
      <w:r w:rsidRPr="004034A5">
        <w:rPr>
          <w:bCs/>
        </w:rPr>
        <w:tab/>
      </w:r>
      <w:r>
        <w:rPr>
          <w:bCs/>
        </w:rPr>
        <w:t xml:space="preserve">I am willing to share some information about myself with companies in order to use online services for free. </w:t>
      </w:r>
    </w:p>
    <w:p w14:paraId="449E3C6F" w14:textId="77777777" w:rsidR="00151D59" w:rsidRDefault="00151D59" w:rsidP="00151D59">
      <w:pPr>
        <w:pStyle w:val="NoSpacing"/>
        <w:rPr>
          <w:bCs/>
        </w:rPr>
      </w:pPr>
    </w:p>
    <w:p w14:paraId="05814CF6" w14:textId="77777777" w:rsidR="00151D59" w:rsidRDefault="00151D59" w:rsidP="00151D59">
      <w:pPr>
        <w:pStyle w:val="NoSpacing"/>
        <w:numPr>
          <w:ilvl w:val="0"/>
          <w:numId w:val="41"/>
        </w:numPr>
        <w:rPr>
          <w:bCs/>
        </w:rPr>
      </w:pPr>
      <w:r>
        <w:rPr>
          <w:bCs/>
        </w:rPr>
        <w:t>Strongly agree</w:t>
      </w:r>
    </w:p>
    <w:p w14:paraId="4C723CA7" w14:textId="77777777" w:rsidR="00151D59" w:rsidRDefault="00151D59" w:rsidP="00151D59">
      <w:pPr>
        <w:pStyle w:val="NoSpacing"/>
        <w:numPr>
          <w:ilvl w:val="0"/>
          <w:numId w:val="41"/>
        </w:numPr>
        <w:rPr>
          <w:bCs/>
        </w:rPr>
      </w:pPr>
      <w:r>
        <w:rPr>
          <w:bCs/>
        </w:rPr>
        <w:t>Agree</w:t>
      </w:r>
    </w:p>
    <w:p w14:paraId="558DB0DA" w14:textId="77777777" w:rsidR="00151D59" w:rsidRDefault="00151D59" w:rsidP="00151D59">
      <w:pPr>
        <w:pStyle w:val="NoSpacing"/>
        <w:numPr>
          <w:ilvl w:val="0"/>
          <w:numId w:val="41"/>
        </w:numPr>
        <w:rPr>
          <w:bCs/>
        </w:rPr>
      </w:pPr>
      <w:r>
        <w:rPr>
          <w:bCs/>
        </w:rPr>
        <w:t>Disagree</w:t>
      </w:r>
    </w:p>
    <w:p w14:paraId="37C68166" w14:textId="77777777" w:rsidR="00151D59" w:rsidRDefault="00151D59" w:rsidP="00151D59">
      <w:pPr>
        <w:pStyle w:val="NoSpacing"/>
        <w:numPr>
          <w:ilvl w:val="0"/>
          <w:numId w:val="41"/>
        </w:numPr>
        <w:rPr>
          <w:bCs/>
        </w:rPr>
      </w:pPr>
      <w:r>
        <w:rPr>
          <w:bCs/>
        </w:rPr>
        <w:t>Strongly Disagree</w:t>
      </w:r>
    </w:p>
    <w:p w14:paraId="555EF69A" w14:textId="77777777" w:rsidR="00151D59" w:rsidRDefault="00151D59" w:rsidP="00151D59">
      <w:pPr>
        <w:pStyle w:val="NoSpacing"/>
        <w:rPr>
          <w:bCs/>
        </w:rPr>
      </w:pPr>
    </w:p>
    <w:p w14:paraId="372755E7" w14:textId="77777777" w:rsidR="0091519B" w:rsidRDefault="0091519B" w:rsidP="0091519B">
      <w:pPr>
        <w:pStyle w:val="basicinstruction"/>
      </w:pPr>
    </w:p>
    <w:p w14:paraId="7B173E3B" w14:textId="77777777" w:rsidR="0091519B" w:rsidRDefault="0091519B" w:rsidP="0091519B">
      <w:pPr>
        <w:pStyle w:val="basicinstruction"/>
      </w:pPr>
      <w:r>
        <w:t>[</w:t>
      </w:r>
      <w:proofErr w:type="spellStart"/>
      <w:r>
        <w:t>sp</w:t>
      </w:r>
      <w:proofErr w:type="spellEnd"/>
      <w:r>
        <w:t>; show all Q9f through Q9i items on the same page]</w:t>
      </w:r>
    </w:p>
    <w:p w14:paraId="45BB49EE" w14:textId="77777777" w:rsidR="0091519B" w:rsidRPr="004034A5" w:rsidRDefault="0091519B" w:rsidP="0091519B">
      <w:pPr>
        <w:pStyle w:val="NoSpacing"/>
        <w:rPr>
          <w:bCs/>
        </w:rPr>
      </w:pPr>
      <w:r>
        <w:rPr>
          <w:bCs/>
        </w:rPr>
        <w:t xml:space="preserve">Q9   </w:t>
      </w:r>
      <w:r w:rsidRPr="004034A5">
        <w:rPr>
          <w:bCs/>
        </w:rPr>
        <w:t>Some people are</w:t>
      </w:r>
      <w:r>
        <w:rPr>
          <w:bCs/>
        </w:rPr>
        <w:t>n’t too worried about privacy today and others are</w:t>
      </w:r>
      <w:r w:rsidRPr="004034A5">
        <w:rPr>
          <w:bCs/>
        </w:rPr>
        <w:t xml:space="preserve"> concerned about privacy</w:t>
      </w:r>
      <w:r>
        <w:rPr>
          <w:bCs/>
        </w:rPr>
        <w:t>.</w:t>
      </w:r>
      <w:r w:rsidRPr="004034A5">
        <w:rPr>
          <w:bCs/>
        </w:rPr>
        <w:t xml:space="preserve"> We’d like to know how you feel about the topic. For each of the following statements please indicate the degree </w:t>
      </w:r>
      <w:r>
        <w:rPr>
          <w:bCs/>
        </w:rPr>
        <w:t>to which you agree or disagree.</w:t>
      </w:r>
    </w:p>
    <w:p w14:paraId="3D1009E6" w14:textId="77777777" w:rsidR="00151D59" w:rsidRPr="004034A5" w:rsidRDefault="00151D59" w:rsidP="00151D59">
      <w:pPr>
        <w:pStyle w:val="NoSpacing"/>
        <w:rPr>
          <w:bCs/>
        </w:rPr>
      </w:pPr>
    </w:p>
    <w:p w14:paraId="2B589F9D" w14:textId="77777777" w:rsidR="00151D59" w:rsidRDefault="00151D59" w:rsidP="00151D59">
      <w:pPr>
        <w:pStyle w:val="NoSpacing"/>
        <w:rPr>
          <w:bCs/>
        </w:rPr>
      </w:pPr>
      <w:r>
        <w:rPr>
          <w:bCs/>
        </w:rPr>
        <w:t>f.</w:t>
      </w:r>
      <w:r w:rsidRPr="004034A5">
        <w:rPr>
          <w:bCs/>
        </w:rPr>
        <w:tab/>
      </w:r>
      <w:r>
        <w:rPr>
          <w:bCs/>
        </w:rPr>
        <w:t>When I meet new people, I assume that they might</w:t>
      </w:r>
      <w:r w:rsidRPr="004034A5">
        <w:rPr>
          <w:bCs/>
        </w:rPr>
        <w:t xml:space="preserve"> search for information about me on the internet.</w:t>
      </w:r>
    </w:p>
    <w:p w14:paraId="01F00276" w14:textId="77777777" w:rsidR="00151D59" w:rsidRDefault="00151D59" w:rsidP="00151D59">
      <w:pPr>
        <w:pStyle w:val="NoSpacing"/>
        <w:rPr>
          <w:bCs/>
        </w:rPr>
      </w:pPr>
    </w:p>
    <w:p w14:paraId="6F9B13B9" w14:textId="77777777" w:rsidR="00151D59" w:rsidRDefault="00151D59" w:rsidP="00151D59">
      <w:pPr>
        <w:pStyle w:val="NoSpacing"/>
        <w:numPr>
          <w:ilvl w:val="0"/>
          <w:numId w:val="42"/>
        </w:numPr>
        <w:rPr>
          <w:bCs/>
        </w:rPr>
      </w:pPr>
      <w:r>
        <w:rPr>
          <w:bCs/>
        </w:rPr>
        <w:t>Strongly agree</w:t>
      </w:r>
    </w:p>
    <w:p w14:paraId="2B509C84" w14:textId="77777777" w:rsidR="00151D59" w:rsidRDefault="00151D59" w:rsidP="00151D59">
      <w:pPr>
        <w:pStyle w:val="NoSpacing"/>
        <w:numPr>
          <w:ilvl w:val="0"/>
          <w:numId w:val="42"/>
        </w:numPr>
        <w:rPr>
          <w:bCs/>
        </w:rPr>
      </w:pPr>
      <w:r>
        <w:rPr>
          <w:bCs/>
        </w:rPr>
        <w:t>Agree</w:t>
      </w:r>
    </w:p>
    <w:p w14:paraId="4E914B8B" w14:textId="77777777" w:rsidR="00151D59" w:rsidRDefault="00151D59" w:rsidP="00151D59">
      <w:pPr>
        <w:pStyle w:val="NoSpacing"/>
        <w:numPr>
          <w:ilvl w:val="0"/>
          <w:numId w:val="42"/>
        </w:numPr>
        <w:rPr>
          <w:bCs/>
        </w:rPr>
      </w:pPr>
      <w:r>
        <w:rPr>
          <w:bCs/>
        </w:rPr>
        <w:t>Disagree</w:t>
      </w:r>
    </w:p>
    <w:p w14:paraId="370BFA4C" w14:textId="77777777" w:rsidR="00151D59" w:rsidRDefault="00151D59" w:rsidP="00151D59">
      <w:pPr>
        <w:pStyle w:val="NoSpacing"/>
        <w:numPr>
          <w:ilvl w:val="0"/>
          <w:numId w:val="42"/>
        </w:numPr>
        <w:rPr>
          <w:bCs/>
        </w:rPr>
      </w:pPr>
      <w:r>
        <w:rPr>
          <w:bCs/>
        </w:rPr>
        <w:t>Strongly Disagree</w:t>
      </w:r>
    </w:p>
    <w:p w14:paraId="618E178A" w14:textId="77777777" w:rsidR="00151D59" w:rsidRPr="004034A5" w:rsidRDefault="00151D59" w:rsidP="00151D59">
      <w:pPr>
        <w:pStyle w:val="NoSpacing"/>
        <w:rPr>
          <w:bCs/>
        </w:rPr>
      </w:pPr>
    </w:p>
    <w:p w14:paraId="2329F27C" w14:textId="77777777" w:rsidR="00151D59" w:rsidRDefault="00151D59" w:rsidP="00151D59">
      <w:pPr>
        <w:pStyle w:val="NoSpacing"/>
        <w:rPr>
          <w:bCs/>
        </w:rPr>
      </w:pPr>
      <w:r>
        <w:rPr>
          <w:bCs/>
        </w:rPr>
        <w:t>g.</w:t>
      </w:r>
      <w:r w:rsidRPr="004034A5">
        <w:rPr>
          <w:bCs/>
        </w:rPr>
        <w:tab/>
        <w:t>If inaccurate information about me got posted online, it would be very difficult to get it removed.</w:t>
      </w:r>
    </w:p>
    <w:p w14:paraId="1B48415C" w14:textId="77777777" w:rsidR="00151D59" w:rsidRDefault="00151D59" w:rsidP="00151D59">
      <w:pPr>
        <w:pStyle w:val="NoSpacing"/>
        <w:rPr>
          <w:bCs/>
        </w:rPr>
      </w:pPr>
    </w:p>
    <w:p w14:paraId="3E0036BF" w14:textId="77777777" w:rsidR="00151D59" w:rsidRDefault="00151D59" w:rsidP="00151D59">
      <w:pPr>
        <w:pStyle w:val="NoSpacing"/>
        <w:numPr>
          <w:ilvl w:val="0"/>
          <w:numId w:val="43"/>
        </w:numPr>
        <w:rPr>
          <w:bCs/>
        </w:rPr>
      </w:pPr>
      <w:r>
        <w:rPr>
          <w:bCs/>
        </w:rPr>
        <w:lastRenderedPageBreak/>
        <w:t>Strongly agree</w:t>
      </w:r>
    </w:p>
    <w:p w14:paraId="29410C70" w14:textId="77777777" w:rsidR="00151D59" w:rsidRDefault="00151D59" w:rsidP="00151D59">
      <w:pPr>
        <w:pStyle w:val="NoSpacing"/>
        <w:numPr>
          <w:ilvl w:val="0"/>
          <w:numId w:val="43"/>
        </w:numPr>
        <w:rPr>
          <w:bCs/>
        </w:rPr>
      </w:pPr>
      <w:r>
        <w:rPr>
          <w:bCs/>
        </w:rPr>
        <w:t>Agree</w:t>
      </w:r>
    </w:p>
    <w:p w14:paraId="3F86F05E" w14:textId="77777777" w:rsidR="00151D59" w:rsidRDefault="00151D59" w:rsidP="00151D59">
      <w:pPr>
        <w:pStyle w:val="NoSpacing"/>
        <w:numPr>
          <w:ilvl w:val="0"/>
          <w:numId w:val="43"/>
        </w:numPr>
        <w:rPr>
          <w:bCs/>
        </w:rPr>
      </w:pPr>
      <w:r>
        <w:rPr>
          <w:bCs/>
        </w:rPr>
        <w:t>Disagree</w:t>
      </w:r>
    </w:p>
    <w:p w14:paraId="36C00B29" w14:textId="77777777" w:rsidR="00151D59" w:rsidRDefault="00151D59" w:rsidP="00151D59">
      <w:pPr>
        <w:pStyle w:val="NoSpacing"/>
        <w:numPr>
          <w:ilvl w:val="0"/>
          <w:numId w:val="43"/>
        </w:numPr>
        <w:rPr>
          <w:bCs/>
        </w:rPr>
      </w:pPr>
      <w:r>
        <w:rPr>
          <w:bCs/>
        </w:rPr>
        <w:t>Strongly Disagree</w:t>
      </w:r>
    </w:p>
    <w:p w14:paraId="0078E28A" w14:textId="77777777" w:rsidR="00151D59" w:rsidRDefault="00151D59" w:rsidP="00151D59">
      <w:pPr>
        <w:pStyle w:val="NoSpacing"/>
        <w:rPr>
          <w:bCs/>
        </w:rPr>
      </w:pPr>
    </w:p>
    <w:p w14:paraId="389775EA" w14:textId="77777777" w:rsidR="00151D59" w:rsidRDefault="00151D59" w:rsidP="00151D59">
      <w:pPr>
        <w:pStyle w:val="NoSpacing"/>
        <w:rPr>
          <w:bCs/>
        </w:rPr>
      </w:pPr>
      <w:r>
        <w:rPr>
          <w:bCs/>
        </w:rPr>
        <w:t>h.</w:t>
      </w:r>
      <w:r>
        <w:rPr>
          <w:bCs/>
        </w:rPr>
        <w:tab/>
        <w:t>It is a good thing for society if people believe that someone is keeping an eye on the things that they do online.</w:t>
      </w:r>
    </w:p>
    <w:p w14:paraId="25936B2D" w14:textId="77777777" w:rsidR="00151D59" w:rsidRDefault="00151D59" w:rsidP="00151D59">
      <w:pPr>
        <w:pStyle w:val="NoSpacing"/>
        <w:numPr>
          <w:ilvl w:val="0"/>
          <w:numId w:val="44"/>
        </w:numPr>
        <w:rPr>
          <w:bCs/>
        </w:rPr>
      </w:pPr>
      <w:r>
        <w:rPr>
          <w:bCs/>
        </w:rPr>
        <w:t>Strongly agree</w:t>
      </w:r>
    </w:p>
    <w:p w14:paraId="23836222" w14:textId="77777777" w:rsidR="00151D59" w:rsidRDefault="00151D59" w:rsidP="00151D59">
      <w:pPr>
        <w:pStyle w:val="NoSpacing"/>
        <w:numPr>
          <w:ilvl w:val="0"/>
          <w:numId w:val="44"/>
        </w:numPr>
        <w:rPr>
          <w:bCs/>
        </w:rPr>
      </w:pPr>
      <w:r>
        <w:rPr>
          <w:bCs/>
        </w:rPr>
        <w:t>Agree</w:t>
      </w:r>
    </w:p>
    <w:p w14:paraId="02588274" w14:textId="77777777" w:rsidR="00151D59" w:rsidRDefault="00151D59" w:rsidP="00151D59">
      <w:pPr>
        <w:pStyle w:val="NoSpacing"/>
        <w:numPr>
          <w:ilvl w:val="0"/>
          <w:numId w:val="44"/>
        </w:numPr>
        <w:rPr>
          <w:bCs/>
        </w:rPr>
      </w:pPr>
      <w:r>
        <w:rPr>
          <w:bCs/>
        </w:rPr>
        <w:t>Disagree</w:t>
      </w:r>
    </w:p>
    <w:p w14:paraId="1891564A" w14:textId="77777777" w:rsidR="00151D59" w:rsidRDefault="00151D59" w:rsidP="00151D59">
      <w:pPr>
        <w:pStyle w:val="NoSpacing"/>
        <w:numPr>
          <w:ilvl w:val="0"/>
          <w:numId w:val="44"/>
        </w:numPr>
        <w:rPr>
          <w:bCs/>
        </w:rPr>
      </w:pPr>
      <w:r>
        <w:rPr>
          <w:bCs/>
        </w:rPr>
        <w:t>Strongly Disagree</w:t>
      </w:r>
    </w:p>
    <w:p w14:paraId="1AA80691" w14:textId="77777777" w:rsidR="00151D59" w:rsidRDefault="00151D59" w:rsidP="00151D59">
      <w:pPr>
        <w:pStyle w:val="NoSpacing"/>
        <w:rPr>
          <w:bCs/>
        </w:rPr>
      </w:pPr>
    </w:p>
    <w:p w14:paraId="3B109D33" w14:textId="77777777" w:rsidR="00151D59" w:rsidRDefault="00151D59" w:rsidP="00151D59">
      <w:pPr>
        <w:pStyle w:val="NoSpacing"/>
        <w:rPr>
          <w:bCs/>
        </w:rPr>
      </w:pPr>
      <w:proofErr w:type="spellStart"/>
      <w:r>
        <w:rPr>
          <w:bCs/>
        </w:rPr>
        <w:t>i</w:t>
      </w:r>
      <w:proofErr w:type="spellEnd"/>
      <w:r>
        <w:rPr>
          <w:bCs/>
        </w:rPr>
        <w:t>.       American citizens should be concerned about the government’s monitoring of phone calls and internet communications.</w:t>
      </w:r>
    </w:p>
    <w:p w14:paraId="076B9408" w14:textId="77777777" w:rsidR="00151D59" w:rsidRDefault="00151D59" w:rsidP="00151D59">
      <w:pPr>
        <w:pStyle w:val="NoSpacing"/>
        <w:rPr>
          <w:bCs/>
        </w:rPr>
      </w:pPr>
    </w:p>
    <w:p w14:paraId="451ABCF7" w14:textId="77777777" w:rsidR="00151D59" w:rsidRDefault="00151D59" w:rsidP="00151D59">
      <w:pPr>
        <w:pStyle w:val="NoSpacing"/>
        <w:numPr>
          <w:ilvl w:val="0"/>
          <w:numId w:val="45"/>
        </w:numPr>
        <w:rPr>
          <w:bCs/>
        </w:rPr>
      </w:pPr>
      <w:r>
        <w:rPr>
          <w:bCs/>
        </w:rPr>
        <w:t>Strongly agree</w:t>
      </w:r>
    </w:p>
    <w:p w14:paraId="2DD02334" w14:textId="77777777" w:rsidR="00151D59" w:rsidRDefault="00151D59" w:rsidP="00151D59">
      <w:pPr>
        <w:pStyle w:val="NoSpacing"/>
        <w:numPr>
          <w:ilvl w:val="0"/>
          <w:numId w:val="45"/>
        </w:numPr>
        <w:rPr>
          <w:bCs/>
        </w:rPr>
      </w:pPr>
      <w:r>
        <w:rPr>
          <w:bCs/>
        </w:rPr>
        <w:t>Agree</w:t>
      </w:r>
    </w:p>
    <w:p w14:paraId="24E342B5" w14:textId="77777777" w:rsidR="00151D59" w:rsidRDefault="00151D59" w:rsidP="00151D59">
      <w:pPr>
        <w:pStyle w:val="NoSpacing"/>
        <w:numPr>
          <w:ilvl w:val="0"/>
          <w:numId w:val="45"/>
        </w:numPr>
        <w:rPr>
          <w:bCs/>
        </w:rPr>
      </w:pPr>
      <w:r>
        <w:rPr>
          <w:bCs/>
        </w:rPr>
        <w:t>Disagree</w:t>
      </w:r>
    </w:p>
    <w:p w14:paraId="3D82D1CD" w14:textId="77777777" w:rsidR="00151D59" w:rsidRDefault="00151D59" w:rsidP="00151D59">
      <w:pPr>
        <w:pStyle w:val="NoSpacing"/>
        <w:numPr>
          <w:ilvl w:val="0"/>
          <w:numId w:val="45"/>
        </w:numPr>
        <w:rPr>
          <w:bCs/>
        </w:rPr>
      </w:pPr>
      <w:r>
        <w:rPr>
          <w:bCs/>
        </w:rPr>
        <w:t>Strongly Disagree</w:t>
      </w:r>
    </w:p>
    <w:p w14:paraId="5EB77A37" w14:textId="77777777" w:rsidR="00151D59" w:rsidRDefault="00151D59" w:rsidP="00151D59">
      <w:pPr>
        <w:pStyle w:val="NoSpacing"/>
        <w:rPr>
          <w:bCs/>
        </w:rPr>
      </w:pPr>
    </w:p>
    <w:p w14:paraId="3FD87A87" w14:textId="77777777" w:rsidR="00151D59" w:rsidRPr="004034A5" w:rsidRDefault="00151D59" w:rsidP="00151D59">
      <w:pPr>
        <w:pStyle w:val="NoSpacing"/>
        <w:rPr>
          <w:caps/>
        </w:rPr>
      </w:pPr>
    </w:p>
    <w:p w14:paraId="59E3EA60" w14:textId="781E2A7A" w:rsidR="00151D59" w:rsidRPr="001B6051" w:rsidRDefault="00151D59" w:rsidP="00151D59">
      <w:pPr>
        <w:pStyle w:val="NoSpacing"/>
        <w:rPr>
          <w:color w:val="D9D9D9" w:themeColor="background1" w:themeShade="D9"/>
        </w:rPr>
      </w:pPr>
      <w:r w:rsidRPr="001B6051">
        <w:rPr>
          <w:color w:val="D9D9D9" w:themeColor="background1" w:themeShade="D9"/>
        </w:rPr>
        <w:t>ASK OF SNS USERS:</w:t>
      </w:r>
    </w:p>
    <w:p w14:paraId="17A339EC" w14:textId="641479F5" w:rsidR="0091519B" w:rsidRDefault="001B6051" w:rsidP="001B6051">
      <w:pPr>
        <w:pStyle w:val="basicinstruction"/>
      </w:pPr>
      <w:r>
        <w:t>[show Q10 through Q13 on same page]</w:t>
      </w:r>
    </w:p>
    <w:p w14:paraId="46866E72" w14:textId="3672F0C5" w:rsidR="00BA3039" w:rsidRDefault="00BA3039" w:rsidP="001B6051">
      <w:pPr>
        <w:pStyle w:val="basicinstruction"/>
      </w:pPr>
      <w:r>
        <w:t xml:space="preserve">[If </w:t>
      </w:r>
      <w:r w:rsidRPr="003A0E22">
        <w:t>QPri6</w:t>
      </w:r>
      <w:r>
        <w:t>=1</w:t>
      </w:r>
      <w:proofErr w:type="gramStart"/>
      <w:r>
        <w:t>,sp</w:t>
      </w:r>
      <w:proofErr w:type="gramEnd"/>
      <w:r>
        <w:t>]</w:t>
      </w:r>
    </w:p>
    <w:p w14:paraId="6BF1CC6D" w14:textId="77777777" w:rsidR="00151D59" w:rsidRPr="004034A5" w:rsidRDefault="00151D59" w:rsidP="00151D59">
      <w:pPr>
        <w:pStyle w:val="NoSpacing"/>
      </w:pPr>
      <w:r>
        <w:t>Q10</w:t>
      </w:r>
      <w:r w:rsidRPr="004034A5">
        <w:tab/>
        <w:t xml:space="preserve">How concerned are you, if at all, that some of the information you share on social networking sites might be accessed by third parties, like advertisers or businesses, without your knowledge? </w:t>
      </w:r>
    </w:p>
    <w:p w14:paraId="363C6C8E" w14:textId="77777777" w:rsidR="00151D59" w:rsidRPr="004034A5" w:rsidRDefault="00151D59" w:rsidP="001B6051">
      <w:pPr>
        <w:pStyle w:val="NoSpacing"/>
        <w:ind w:left="720"/>
      </w:pPr>
    </w:p>
    <w:p w14:paraId="471D6046" w14:textId="77777777" w:rsidR="00151D59" w:rsidRPr="004034A5" w:rsidRDefault="00151D59" w:rsidP="001B6051">
      <w:pPr>
        <w:pStyle w:val="NoSpacing"/>
        <w:ind w:left="720"/>
      </w:pPr>
      <w:r w:rsidRPr="004034A5">
        <w:t>1</w:t>
      </w:r>
      <w:r w:rsidRPr="004034A5">
        <w:tab/>
        <w:t>Very concerned</w:t>
      </w:r>
    </w:p>
    <w:p w14:paraId="4D032B5B" w14:textId="77777777" w:rsidR="00151D59" w:rsidRPr="004034A5" w:rsidRDefault="00151D59" w:rsidP="001B6051">
      <w:pPr>
        <w:pStyle w:val="NoSpacing"/>
        <w:ind w:left="720"/>
      </w:pPr>
      <w:r w:rsidRPr="004034A5">
        <w:t>2</w:t>
      </w:r>
      <w:r w:rsidRPr="004034A5">
        <w:tab/>
        <w:t>Somewhat concerned</w:t>
      </w:r>
    </w:p>
    <w:p w14:paraId="0DA3184E" w14:textId="77777777" w:rsidR="00151D59" w:rsidRPr="004034A5" w:rsidRDefault="00151D59" w:rsidP="001B6051">
      <w:pPr>
        <w:pStyle w:val="NoSpacing"/>
        <w:ind w:left="720"/>
      </w:pPr>
      <w:r w:rsidRPr="004034A5">
        <w:t>3</w:t>
      </w:r>
      <w:r w:rsidRPr="004034A5">
        <w:tab/>
        <w:t xml:space="preserve">Not too concerned </w:t>
      </w:r>
    </w:p>
    <w:p w14:paraId="44E81E6F" w14:textId="77777777" w:rsidR="00151D59" w:rsidRPr="004034A5" w:rsidRDefault="00151D59" w:rsidP="001B6051">
      <w:pPr>
        <w:pStyle w:val="NoSpacing"/>
        <w:ind w:left="720"/>
      </w:pPr>
      <w:r w:rsidRPr="004034A5">
        <w:t>4</w:t>
      </w:r>
      <w:r w:rsidRPr="004034A5">
        <w:tab/>
        <w:t>Not at all concerned</w:t>
      </w:r>
    </w:p>
    <w:p w14:paraId="17E467B6" w14:textId="77777777" w:rsidR="00151D59" w:rsidRPr="004034A5" w:rsidRDefault="00151D59" w:rsidP="00151D59">
      <w:pPr>
        <w:pStyle w:val="NoSpacing"/>
      </w:pPr>
    </w:p>
    <w:p w14:paraId="1493BE4F" w14:textId="77777777" w:rsidR="00BA3039" w:rsidRDefault="00BA3039" w:rsidP="00BA3039">
      <w:pPr>
        <w:pStyle w:val="basicinstruction"/>
      </w:pPr>
      <w:r>
        <w:t xml:space="preserve">[If </w:t>
      </w:r>
      <w:r w:rsidRPr="003A0E22">
        <w:t>QPri6</w:t>
      </w:r>
      <w:r>
        <w:t>=1</w:t>
      </w:r>
      <w:proofErr w:type="gramStart"/>
      <w:r>
        <w:t>,sp</w:t>
      </w:r>
      <w:proofErr w:type="gramEnd"/>
      <w:r>
        <w:t>]</w:t>
      </w:r>
    </w:p>
    <w:p w14:paraId="306B6D5C" w14:textId="77777777" w:rsidR="00151D59" w:rsidRPr="004034A5" w:rsidRDefault="00151D59" w:rsidP="00151D59">
      <w:pPr>
        <w:pStyle w:val="NoSpacing"/>
      </w:pPr>
      <w:r>
        <w:t>Q11</w:t>
      </w:r>
      <w:r w:rsidRPr="004034A5">
        <w:tab/>
        <w:t xml:space="preserve">How concerned are you, if at all, that some of the information you share on social networking sites might be accessed by </w:t>
      </w:r>
      <w:r>
        <w:t>the government</w:t>
      </w:r>
      <w:r w:rsidRPr="004034A5">
        <w:t xml:space="preserve">, without your knowledge? </w:t>
      </w:r>
    </w:p>
    <w:p w14:paraId="244F3DC3" w14:textId="77777777" w:rsidR="00151D59" w:rsidRPr="004034A5" w:rsidRDefault="00151D59" w:rsidP="00151D59">
      <w:pPr>
        <w:pStyle w:val="NoSpacing"/>
      </w:pPr>
    </w:p>
    <w:p w14:paraId="0F01256E" w14:textId="77777777" w:rsidR="00151D59" w:rsidRPr="004034A5" w:rsidRDefault="00151D59" w:rsidP="001B6051">
      <w:pPr>
        <w:pStyle w:val="NoSpacing"/>
        <w:ind w:left="720"/>
      </w:pPr>
      <w:r w:rsidRPr="004034A5">
        <w:t>1</w:t>
      </w:r>
      <w:r w:rsidRPr="004034A5">
        <w:tab/>
        <w:t>Very concerned</w:t>
      </w:r>
    </w:p>
    <w:p w14:paraId="3A059A4B" w14:textId="77777777" w:rsidR="00151D59" w:rsidRPr="004034A5" w:rsidRDefault="00151D59" w:rsidP="001B6051">
      <w:pPr>
        <w:pStyle w:val="NoSpacing"/>
        <w:ind w:left="720"/>
      </w:pPr>
      <w:r w:rsidRPr="004034A5">
        <w:t>2</w:t>
      </w:r>
      <w:r w:rsidRPr="004034A5">
        <w:tab/>
        <w:t>Somewhat concerned</w:t>
      </w:r>
    </w:p>
    <w:p w14:paraId="03FD04F8" w14:textId="77777777" w:rsidR="00151D59" w:rsidRPr="004034A5" w:rsidRDefault="00151D59" w:rsidP="001B6051">
      <w:pPr>
        <w:pStyle w:val="NoSpacing"/>
        <w:ind w:left="720"/>
      </w:pPr>
      <w:r w:rsidRPr="004034A5">
        <w:t>3</w:t>
      </w:r>
      <w:r w:rsidRPr="004034A5">
        <w:tab/>
        <w:t xml:space="preserve">Not too concerned </w:t>
      </w:r>
    </w:p>
    <w:p w14:paraId="1CB449C8" w14:textId="77777777" w:rsidR="00151D59" w:rsidRPr="004034A5" w:rsidRDefault="00151D59" w:rsidP="001B6051">
      <w:pPr>
        <w:pStyle w:val="NoSpacing"/>
        <w:ind w:left="720"/>
      </w:pPr>
      <w:r w:rsidRPr="004034A5">
        <w:t>4</w:t>
      </w:r>
      <w:r w:rsidRPr="004034A5">
        <w:tab/>
        <w:t>Not at all concerned</w:t>
      </w:r>
    </w:p>
    <w:p w14:paraId="11BDAE0C" w14:textId="77777777" w:rsidR="004F5F92" w:rsidRDefault="004F5F92" w:rsidP="00151D59"/>
    <w:p w14:paraId="4B7F2D29" w14:textId="615B2BB8" w:rsidR="00151D59" w:rsidRPr="009D10D8" w:rsidRDefault="00BA3039" w:rsidP="00DD4FD2">
      <w:pPr>
        <w:pStyle w:val="basicinstruction"/>
      </w:pPr>
      <w:r>
        <w:t>[</w:t>
      </w:r>
      <w:r w:rsidR="004F5F92">
        <w:t>ASK ALL</w:t>
      </w:r>
      <w:r>
        <w:t xml:space="preserve">, </w:t>
      </w:r>
      <w:proofErr w:type="spellStart"/>
      <w:r>
        <w:t>sp</w:t>
      </w:r>
      <w:proofErr w:type="spellEnd"/>
      <w:r>
        <w:t>]</w:t>
      </w:r>
    </w:p>
    <w:p w14:paraId="68F45DE0" w14:textId="72798CF0" w:rsidR="00151D59" w:rsidRPr="00151D59" w:rsidRDefault="00151D59" w:rsidP="00151D59">
      <w:pPr>
        <w:pStyle w:val="Question"/>
        <w:rPr>
          <w:rFonts w:ascii="Calibri" w:hAnsi="Calibri"/>
        </w:rPr>
      </w:pPr>
      <w:r w:rsidRPr="00151D59">
        <w:rPr>
          <w:rFonts w:ascii="Calibri" w:hAnsi="Calibri"/>
        </w:rPr>
        <w:t xml:space="preserve">Q12 </w:t>
      </w:r>
      <w:r w:rsidRPr="00151D59">
        <w:rPr>
          <w:rFonts w:ascii="Calibri" w:hAnsi="Calibri"/>
        </w:rPr>
        <w:tab/>
        <w:t xml:space="preserve">Have you, personally, had any </w:t>
      </w:r>
      <w:r w:rsidR="00287A90">
        <w:rPr>
          <w:rFonts w:ascii="Calibri" w:hAnsi="Calibri"/>
        </w:rPr>
        <w:t>bad</w:t>
      </w:r>
      <w:r w:rsidRPr="00151D59">
        <w:rPr>
          <w:rFonts w:ascii="Calibri" w:hAnsi="Calibri"/>
        </w:rPr>
        <w:t xml:space="preserve"> experiences because embarrassing or inaccurate information was posted about you on the internet, or has this never happened to you? </w:t>
      </w:r>
    </w:p>
    <w:p w14:paraId="01C24E5E" w14:textId="77777777" w:rsidR="00151D59" w:rsidRPr="00151D59" w:rsidRDefault="00151D59" w:rsidP="00151D59">
      <w:pPr>
        <w:pStyle w:val="AnswerCategory"/>
        <w:rPr>
          <w:rFonts w:ascii="Calibri" w:hAnsi="Calibri" w:cs="Tahoma"/>
        </w:rPr>
      </w:pPr>
      <w:r w:rsidRPr="00151D59">
        <w:rPr>
          <w:rFonts w:ascii="Calibri" w:hAnsi="Calibri" w:cs="Tahoma"/>
        </w:rPr>
        <w:t>1</w:t>
      </w:r>
      <w:r w:rsidRPr="00151D59">
        <w:rPr>
          <w:rFonts w:ascii="Calibri" w:hAnsi="Calibri" w:cs="Tahoma"/>
        </w:rPr>
        <w:tab/>
        <w:t>Yes, had any bad experiences</w:t>
      </w:r>
    </w:p>
    <w:p w14:paraId="16452685" w14:textId="77777777" w:rsidR="00151D59" w:rsidRPr="00151D59" w:rsidRDefault="00151D59" w:rsidP="00151D59">
      <w:pPr>
        <w:pStyle w:val="AnswerCategory"/>
        <w:rPr>
          <w:rFonts w:ascii="Calibri" w:hAnsi="Calibri" w:cs="Tahoma"/>
        </w:rPr>
      </w:pPr>
      <w:r w:rsidRPr="00151D59">
        <w:rPr>
          <w:rFonts w:ascii="Calibri" w:hAnsi="Calibri" w:cs="Tahoma"/>
        </w:rPr>
        <w:t>2</w:t>
      </w:r>
      <w:r w:rsidRPr="00151D59">
        <w:rPr>
          <w:rFonts w:ascii="Calibri" w:hAnsi="Calibri" w:cs="Tahoma"/>
        </w:rPr>
        <w:tab/>
        <w:t>No, never happened</w:t>
      </w:r>
    </w:p>
    <w:p w14:paraId="75E382E6" w14:textId="77777777" w:rsidR="00151D59" w:rsidRPr="009D10D8" w:rsidRDefault="00151D59" w:rsidP="00151D59"/>
    <w:p w14:paraId="373C799C" w14:textId="77777777" w:rsidR="00BA3039" w:rsidRPr="009D10D8" w:rsidRDefault="00BA3039" w:rsidP="00BA3039">
      <w:pPr>
        <w:pStyle w:val="basicinstruction"/>
      </w:pPr>
      <w:r>
        <w:lastRenderedPageBreak/>
        <w:t xml:space="preserve">[ASK ALL, </w:t>
      </w:r>
      <w:proofErr w:type="spellStart"/>
      <w:r>
        <w:t>sp</w:t>
      </w:r>
      <w:proofErr w:type="spellEnd"/>
      <w:r>
        <w:t>]</w:t>
      </w:r>
    </w:p>
    <w:p w14:paraId="3421A672" w14:textId="77777777" w:rsidR="00151D59" w:rsidRPr="00151D59" w:rsidRDefault="00151D59" w:rsidP="00151D59">
      <w:pPr>
        <w:pStyle w:val="Question"/>
        <w:rPr>
          <w:rFonts w:ascii="Calibri" w:hAnsi="Calibri"/>
          <w:i/>
        </w:rPr>
      </w:pPr>
      <w:r w:rsidRPr="00151D59">
        <w:rPr>
          <w:rFonts w:ascii="Calibri" w:hAnsi="Calibri"/>
          <w:szCs w:val="18"/>
        </w:rPr>
        <w:t>Q13</w:t>
      </w:r>
      <w:r w:rsidRPr="00151D59">
        <w:rPr>
          <w:rFonts w:ascii="Calibri" w:hAnsi="Calibri"/>
        </w:rPr>
        <w:tab/>
        <w:t xml:space="preserve">Have you ever asked someone to remove or correct information about you that was posted on the internet, including things like photos or videos, or have you never done this?  </w:t>
      </w:r>
    </w:p>
    <w:p w14:paraId="09FB24AE" w14:textId="77777777" w:rsidR="00151D59" w:rsidRPr="00151D59" w:rsidRDefault="00151D59" w:rsidP="00151D59">
      <w:pPr>
        <w:pStyle w:val="AnswerCategory"/>
        <w:rPr>
          <w:rFonts w:ascii="Calibri" w:hAnsi="Calibri" w:cs="Tahoma"/>
        </w:rPr>
      </w:pPr>
      <w:r w:rsidRPr="00151D59">
        <w:rPr>
          <w:rFonts w:ascii="Calibri" w:hAnsi="Calibri" w:cs="Tahoma"/>
        </w:rPr>
        <w:t>1</w:t>
      </w:r>
      <w:r w:rsidRPr="00151D59">
        <w:rPr>
          <w:rFonts w:ascii="Calibri" w:hAnsi="Calibri" w:cs="Tahoma"/>
        </w:rPr>
        <w:tab/>
        <w:t>Yes, have done this</w:t>
      </w:r>
    </w:p>
    <w:p w14:paraId="02BAE2B5" w14:textId="77777777" w:rsidR="00151D59" w:rsidRPr="00151D59" w:rsidRDefault="00151D59" w:rsidP="00151D59">
      <w:pPr>
        <w:pStyle w:val="AnswerCategory"/>
        <w:rPr>
          <w:rFonts w:ascii="Calibri" w:hAnsi="Calibri" w:cs="Tahoma"/>
        </w:rPr>
      </w:pPr>
      <w:r w:rsidRPr="00151D59">
        <w:rPr>
          <w:rFonts w:ascii="Calibri" w:hAnsi="Calibri" w:cs="Tahoma"/>
        </w:rPr>
        <w:t>2</w:t>
      </w:r>
      <w:r w:rsidRPr="00151D59">
        <w:rPr>
          <w:rFonts w:ascii="Calibri" w:hAnsi="Calibri" w:cs="Tahoma"/>
        </w:rPr>
        <w:tab/>
        <w:t>No, never did this</w:t>
      </w:r>
    </w:p>
    <w:p w14:paraId="5697F5C5" w14:textId="77777777" w:rsidR="00151D59" w:rsidRPr="00151D59" w:rsidRDefault="00151D59" w:rsidP="00151D59">
      <w:pPr>
        <w:pStyle w:val="Heading4"/>
        <w:keepNext w:val="0"/>
        <w:widowControl w:val="0"/>
        <w:rPr>
          <w:rFonts w:ascii="Calibri" w:hAnsi="Calibri"/>
          <w:b w:val="0"/>
        </w:rPr>
      </w:pPr>
    </w:p>
    <w:p w14:paraId="7F8A2529" w14:textId="105DCB60" w:rsidR="00151D59" w:rsidRPr="001B6051" w:rsidRDefault="00151D59" w:rsidP="00287A90">
      <w:pPr>
        <w:pStyle w:val="ProgrammingInstruction"/>
        <w:ind w:left="0" w:firstLine="0"/>
        <w:rPr>
          <w:rFonts w:ascii="Calibri" w:hAnsi="Calibri"/>
          <w:b w:val="0"/>
          <w:color w:val="D9D9D9" w:themeColor="background1" w:themeShade="D9"/>
        </w:rPr>
      </w:pPr>
      <w:r w:rsidRPr="001B6051">
        <w:rPr>
          <w:rFonts w:ascii="Calibri" w:hAnsi="Calibri"/>
          <w:b w:val="0"/>
          <w:color w:val="D9D9D9" w:themeColor="background1" w:themeShade="D9"/>
        </w:rPr>
        <w:t>IF ASKED SOMEONE TO REMOVE INFO:</w:t>
      </w:r>
    </w:p>
    <w:p w14:paraId="71C09D5D" w14:textId="77777777" w:rsidR="001B6051" w:rsidRDefault="001B6051" w:rsidP="001B6051">
      <w:pPr>
        <w:pStyle w:val="basicinstruction"/>
      </w:pPr>
      <w:r>
        <w:t>[if Q13=1, show Q14 and Q15 on the same page]</w:t>
      </w:r>
    </w:p>
    <w:p w14:paraId="172FFAFA" w14:textId="495D538D" w:rsidR="005C4FFC" w:rsidRDefault="005C4FFC" w:rsidP="003366FE">
      <w:pPr>
        <w:pStyle w:val="basicinstruction"/>
      </w:pPr>
      <w:r>
        <w:t>[</w:t>
      </w:r>
      <w:proofErr w:type="spellStart"/>
      <w:r>
        <w:t>sp</w:t>
      </w:r>
      <w:proofErr w:type="spellEnd"/>
      <w:r>
        <w:t>]</w:t>
      </w:r>
    </w:p>
    <w:p w14:paraId="26BBF5A1" w14:textId="77777777" w:rsidR="00151D59" w:rsidRPr="00151D59" w:rsidRDefault="00151D59" w:rsidP="00151D59">
      <w:pPr>
        <w:pStyle w:val="Question"/>
        <w:rPr>
          <w:rFonts w:ascii="Calibri" w:hAnsi="Calibri"/>
          <w:i/>
        </w:rPr>
      </w:pPr>
      <w:r w:rsidRPr="00151D59">
        <w:rPr>
          <w:rFonts w:ascii="Calibri" w:hAnsi="Calibri"/>
        </w:rPr>
        <w:t>Q14</w:t>
      </w:r>
      <w:r w:rsidRPr="00151D59">
        <w:rPr>
          <w:rFonts w:ascii="Calibri" w:hAnsi="Calibri"/>
        </w:rPr>
        <w:tab/>
        <w:t xml:space="preserve">What were the types of items you asked to be removed or corrected? </w:t>
      </w:r>
    </w:p>
    <w:p w14:paraId="13CAECCB" w14:textId="77777777" w:rsidR="00151D59" w:rsidRDefault="00151D59" w:rsidP="001B6051">
      <w:pPr>
        <w:pStyle w:val="AnswerCategory"/>
        <w:numPr>
          <w:ilvl w:val="0"/>
          <w:numId w:val="48"/>
        </w:numPr>
        <w:rPr>
          <w:rFonts w:ascii="Calibri" w:hAnsi="Calibri"/>
        </w:rPr>
      </w:pPr>
      <w:r w:rsidRPr="00151D59">
        <w:rPr>
          <w:rFonts w:ascii="Calibri" w:hAnsi="Calibri"/>
        </w:rPr>
        <w:t>A photo or video</w:t>
      </w:r>
    </w:p>
    <w:p w14:paraId="6AEAF046" w14:textId="77777777" w:rsidR="001B6051" w:rsidRPr="00151D59" w:rsidRDefault="001B6051" w:rsidP="001B6051">
      <w:pPr>
        <w:pStyle w:val="AnswerCategory"/>
        <w:ind w:left="2160" w:firstLine="0"/>
        <w:rPr>
          <w:rFonts w:ascii="Calibri" w:hAnsi="Calibri" w:cs="Tahoma"/>
        </w:rPr>
      </w:pPr>
      <w:r w:rsidRPr="00151D59">
        <w:rPr>
          <w:rFonts w:ascii="Calibri" w:hAnsi="Calibri" w:cs="Tahoma"/>
        </w:rPr>
        <w:t>1</w:t>
      </w:r>
      <w:r w:rsidRPr="00151D59">
        <w:rPr>
          <w:rFonts w:ascii="Calibri" w:hAnsi="Calibri" w:cs="Tahoma"/>
        </w:rPr>
        <w:tab/>
        <w:t>Yes</w:t>
      </w:r>
    </w:p>
    <w:p w14:paraId="5210A70A" w14:textId="77777777" w:rsidR="001B6051" w:rsidRPr="00151D59" w:rsidRDefault="001B6051" w:rsidP="001B6051">
      <w:pPr>
        <w:pStyle w:val="AnswerCategory"/>
        <w:ind w:left="2160" w:firstLine="0"/>
        <w:rPr>
          <w:rFonts w:ascii="Calibri" w:hAnsi="Calibri" w:cs="Tahoma"/>
        </w:rPr>
      </w:pPr>
      <w:r w:rsidRPr="00151D59">
        <w:rPr>
          <w:rFonts w:ascii="Calibri" w:hAnsi="Calibri" w:cs="Tahoma"/>
        </w:rPr>
        <w:t>2</w:t>
      </w:r>
      <w:r w:rsidRPr="00151D59">
        <w:rPr>
          <w:rFonts w:ascii="Calibri" w:hAnsi="Calibri" w:cs="Tahoma"/>
        </w:rPr>
        <w:tab/>
        <w:t>No</w:t>
      </w:r>
    </w:p>
    <w:p w14:paraId="63E4FCFA" w14:textId="77777777" w:rsidR="001B6051" w:rsidRPr="00151D59" w:rsidRDefault="001B6051" w:rsidP="001B6051">
      <w:pPr>
        <w:pStyle w:val="AnswerCategory"/>
        <w:ind w:firstLine="0"/>
        <w:rPr>
          <w:rFonts w:ascii="Calibri" w:hAnsi="Calibri"/>
        </w:rPr>
      </w:pPr>
    </w:p>
    <w:p w14:paraId="62C9F48F" w14:textId="77777777" w:rsidR="00151D59" w:rsidRDefault="00151D59" w:rsidP="001B6051">
      <w:pPr>
        <w:pStyle w:val="AnswerCategory"/>
        <w:numPr>
          <w:ilvl w:val="0"/>
          <w:numId w:val="48"/>
        </w:numPr>
        <w:rPr>
          <w:rFonts w:ascii="Calibri" w:hAnsi="Calibri"/>
        </w:rPr>
      </w:pPr>
      <w:r w:rsidRPr="00151D59">
        <w:rPr>
          <w:rFonts w:ascii="Calibri" w:hAnsi="Calibri"/>
        </w:rPr>
        <w:t>Written material like a comment or blog posting</w:t>
      </w:r>
    </w:p>
    <w:p w14:paraId="78B807CF" w14:textId="77777777" w:rsidR="001B6051" w:rsidRPr="00151D59" w:rsidRDefault="001B6051" w:rsidP="001B6051">
      <w:pPr>
        <w:pStyle w:val="AnswerCategory"/>
        <w:ind w:firstLine="720"/>
        <w:rPr>
          <w:rFonts w:ascii="Calibri" w:hAnsi="Calibri" w:cs="Tahoma"/>
        </w:rPr>
      </w:pPr>
      <w:r w:rsidRPr="00151D59">
        <w:rPr>
          <w:rFonts w:ascii="Calibri" w:hAnsi="Calibri" w:cs="Tahoma"/>
        </w:rPr>
        <w:t>1</w:t>
      </w:r>
      <w:r w:rsidRPr="00151D59">
        <w:rPr>
          <w:rFonts w:ascii="Calibri" w:hAnsi="Calibri" w:cs="Tahoma"/>
        </w:rPr>
        <w:tab/>
        <w:t>Yes</w:t>
      </w:r>
    </w:p>
    <w:p w14:paraId="471085B0" w14:textId="77777777" w:rsidR="001B6051" w:rsidRPr="00151D59" w:rsidRDefault="001B6051" w:rsidP="001B6051">
      <w:pPr>
        <w:pStyle w:val="AnswerCategory"/>
        <w:ind w:firstLine="720"/>
        <w:rPr>
          <w:rFonts w:ascii="Calibri" w:hAnsi="Calibri" w:cs="Tahoma"/>
        </w:rPr>
      </w:pPr>
      <w:r w:rsidRPr="00151D59">
        <w:rPr>
          <w:rFonts w:ascii="Calibri" w:hAnsi="Calibri" w:cs="Tahoma"/>
        </w:rPr>
        <w:t>2</w:t>
      </w:r>
      <w:r w:rsidRPr="00151D59">
        <w:rPr>
          <w:rFonts w:ascii="Calibri" w:hAnsi="Calibri" w:cs="Tahoma"/>
        </w:rPr>
        <w:tab/>
        <w:t>No</w:t>
      </w:r>
    </w:p>
    <w:p w14:paraId="5FE58395" w14:textId="77777777" w:rsidR="001B6051" w:rsidRPr="00151D59" w:rsidRDefault="001B6051" w:rsidP="001B6051">
      <w:pPr>
        <w:pStyle w:val="AnswerCategory"/>
        <w:ind w:left="2160" w:firstLine="0"/>
        <w:rPr>
          <w:rFonts w:ascii="Calibri" w:hAnsi="Calibri"/>
        </w:rPr>
      </w:pPr>
    </w:p>
    <w:p w14:paraId="02F5D262" w14:textId="7A4A3780" w:rsidR="00151D59" w:rsidRPr="00151D59" w:rsidRDefault="00151D59" w:rsidP="00151D59">
      <w:pPr>
        <w:pStyle w:val="AnswerCategory"/>
        <w:rPr>
          <w:rFonts w:ascii="Calibri" w:hAnsi="Calibri"/>
        </w:rPr>
      </w:pPr>
      <w:r w:rsidRPr="00151D59">
        <w:rPr>
          <w:rFonts w:ascii="Calibri" w:hAnsi="Calibri"/>
        </w:rPr>
        <w:t>c.</w:t>
      </w:r>
      <w:r w:rsidRPr="00151D59">
        <w:rPr>
          <w:rFonts w:ascii="Calibri" w:hAnsi="Calibri"/>
        </w:rPr>
        <w:tab/>
        <w:t>Something else</w:t>
      </w:r>
      <w:r w:rsidR="00153139">
        <w:rPr>
          <w:rFonts w:ascii="Calibri" w:hAnsi="Calibri"/>
        </w:rPr>
        <w:t>, such as a court record or financial statement</w:t>
      </w:r>
      <w:r w:rsidRPr="00151D59">
        <w:rPr>
          <w:rFonts w:ascii="Calibri" w:hAnsi="Calibri"/>
        </w:rPr>
        <w:t xml:space="preserve"> </w:t>
      </w:r>
    </w:p>
    <w:p w14:paraId="2B94B89E" w14:textId="794FD233" w:rsidR="00151D59" w:rsidRPr="00151D59" w:rsidRDefault="00151D59" w:rsidP="001B6051">
      <w:pPr>
        <w:pStyle w:val="AnswerCategory"/>
        <w:ind w:firstLine="720"/>
        <w:rPr>
          <w:rFonts w:ascii="Calibri" w:hAnsi="Calibri" w:cs="Tahoma"/>
        </w:rPr>
      </w:pPr>
      <w:r w:rsidRPr="00151D59">
        <w:rPr>
          <w:rFonts w:ascii="Calibri" w:hAnsi="Calibri" w:cs="Tahoma"/>
        </w:rPr>
        <w:t>1</w:t>
      </w:r>
      <w:r w:rsidRPr="00151D59">
        <w:rPr>
          <w:rFonts w:ascii="Calibri" w:hAnsi="Calibri" w:cs="Tahoma"/>
        </w:rPr>
        <w:tab/>
        <w:t>Yes</w:t>
      </w:r>
      <w:r w:rsidR="00287A90">
        <w:rPr>
          <w:rFonts w:ascii="Calibri" w:hAnsi="Calibri" w:cs="Tahoma"/>
        </w:rPr>
        <w:t>, please specify</w:t>
      </w:r>
      <w:r w:rsidR="005C4FFC">
        <w:rPr>
          <w:rFonts w:ascii="Calibri" w:hAnsi="Calibri" w:cs="Tahoma"/>
        </w:rPr>
        <w:t xml:space="preserve"> </w:t>
      </w:r>
      <w:r w:rsidR="005C4FFC">
        <w:rPr>
          <w:rFonts w:ascii="Calibri" w:hAnsi="Calibri"/>
        </w:rPr>
        <w:t>[small textbox]</w:t>
      </w:r>
    </w:p>
    <w:p w14:paraId="037B5607" w14:textId="77777777" w:rsidR="00151D59" w:rsidRPr="00151D59" w:rsidRDefault="00151D59" w:rsidP="001B6051">
      <w:pPr>
        <w:pStyle w:val="AnswerCategory"/>
        <w:ind w:firstLine="720"/>
        <w:rPr>
          <w:rFonts w:ascii="Calibri" w:hAnsi="Calibri" w:cs="Tahoma"/>
        </w:rPr>
      </w:pPr>
      <w:r w:rsidRPr="00151D59">
        <w:rPr>
          <w:rFonts w:ascii="Calibri" w:hAnsi="Calibri" w:cs="Tahoma"/>
        </w:rPr>
        <w:t>2</w:t>
      </w:r>
      <w:r w:rsidRPr="00151D59">
        <w:rPr>
          <w:rFonts w:ascii="Calibri" w:hAnsi="Calibri" w:cs="Tahoma"/>
        </w:rPr>
        <w:tab/>
        <w:t>No</w:t>
      </w:r>
    </w:p>
    <w:p w14:paraId="2D9FFFBE" w14:textId="77777777" w:rsidR="00151D59" w:rsidRPr="009D10D8" w:rsidRDefault="00151D59" w:rsidP="00151D59"/>
    <w:p w14:paraId="6E22F483" w14:textId="24CB722F" w:rsidR="00151D59" w:rsidRPr="001B6051" w:rsidRDefault="00151D59" w:rsidP="00151D59">
      <w:pPr>
        <w:pStyle w:val="ProgrammingInstruction"/>
        <w:rPr>
          <w:rFonts w:ascii="Calibri" w:hAnsi="Calibri"/>
          <w:b w:val="0"/>
          <w:color w:val="D9D9D9" w:themeColor="background1" w:themeShade="D9"/>
        </w:rPr>
      </w:pPr>
      <w:r w:rsidRPr="001B6051">
        <w:rPr>
          <w:rFonts w:ascii="Calibri" w:hAnsi="Calibri"/>
          <w:b w:val="0"/>
          <w:color w:val="D9D9D9" w:themeColor="background1" w:themeShade="D9"/>
        </w:rPr>
        <w:t>IF ASKED SOMEONE TO REMOVE INFO (Q</w:t>
      </w:r>
      <w:r w:rsidR="00153139">
        <w:rPr>
          <w:rFonts w:ascii="Calibri" w:hAnsi="Calibri"/>
          <w:b w:val="0"/>
          <w:color w:val="D9D9D9" w:themeColor="background1" w:themeShade="D9"/>
        </w:rPr>
        <w:t>1</w:t>
      </w:r>
      <w:r w:rsidRPr="001B6051">
        <w:rPr>
          <w:rFonts w:ascii="Calibri" w:hAnsi="Calibri"/>
          <w:b w:val="0"/>
          <w:color w:val="D9D9D9" w:themeColor="background1" w:themeShade="D9"/>
        </w:rPr>
        <w:t>3=1):</w:t>
      </w:r>
    </w:p>
    <w:p w14:paraId="4E0B3349" w14:textId="77777777" w:rsidR="00D16992" w:rsidRDefault="00D16992" w:rsidP="00D16992">
      <w:pPr>
        <w:pStyle w:val="basicinstruction"/>
      </w:pPr>
      <w:r>
        <w:t xml:space="preserve">[if Q13=1, </w:t>
      </w:r>
      <w:proofErr w:type="spellStart"/>
      <w:r>
        <w:t>sp</w:t>
      </w:r>
      <w:proofErr w:type="spellEnd"/>
      <w:r>
        <w:t>]</w:t>
      </w:r>
    </w:p>
    <w:p w14:paraId="1EBB4E5D" w14:textId="77777777" w:rsidR="00151D59" w:rsidRPr="00151D59" w:rsidRDefault="00151D59" w:rsidP="00151D59">
      <w:pPr>
        <w:pStyle w:val="Question"/>
        <w:rPr>
          <w:rFonts w:ascii="Calibri" w:hAnsi="Calibri"/>
        </w:rPr>
      </w:pPr>
      <w:r w:rsidRPr="00151D59">
        <w:rPr>
          <w:rFonts w:ascii="Calibri" w:hAnsi="Calibri"/>
        </w:rPr>
        <w:t>Q15</w:t>
      </w:r>
      <w:r w:rsidRPr="00151D59">
        <w:rPr>
          <w:rFonts w:ascii="Calibri" w:hAnsi="Calibri"/>
        </w:rPr>
        <w:tab/>
        <w:t xml:space="preserve">Were you successful at getting this information about you removed or corrected, or not? </w:t>
      </w:r>
    </w:p>
    <w:p w14:paraId="12BA0D45" w14:textId="77777777" w:rsidR="00151D59" w:rsidRPr="00151D59" w:rsidRDefault="00151D59" w:rsidP="00151D59">
      <w:pPr>
        <w:pStyle w:val="AnswerCategory"/>
        <w:rPr>
          <w:rFonts w:ascii="Calibri" w:hAnsi="Calibri" w:cs="Tahoma"/>
        </w:rPr>
      </w:pPr>
      <w:r w:rsidRPr="00151D59">
        <w:rPr>
          <w:rFonts w:ascii="Calibri" w:hAnsi="Calibri" w:cs="Tahoma"/>
        </w:rPr>
        <w:t>1</w:t>
      </w:r>
      <w:r w:rsidRPr="00151D59">
        <w:rPr>
          <w:rFonts w:ascii="Calibri" w:hAnsi="Calibri" w:cs="Tahoma"/>
        </w:rPr>
        <w:tab/>
        <w:t>Yes</w:t>
      </w:r>
    </w:p>
    <w:p w14:paraId="069BCE7C" w14:textId="77777777" w:rsidR="00151D59" w:rsidRPr="00151D59" w:rsidRDefault="00151D59" w:rsidP="00151D59">
      <w:pPr>
        <w:pStyle w:val="AnswerCategory"/>
        <w:rPr>
          <w:rFonts w:ascii="Calibri" w:hAnsi="Calibri" w:cs="Tahoma"/>
        </w:rPr>
      </w:pPr>
      <w:r w:rsidRPr="00151D59">
        <w:rPr>
          <w:rFonts w:ascii="Calibri" w:hAnsi="Calibri" w:cs="Tahoma"/>
        </w:rPr>
        <w:t>2</w:t>
      </w:r>
      <w:r w:rsidRPr="00151D59">
        <w:rPr>
          <w:rFonts w:ascii="Calibri" w:hAnsi="Calibri" w:cs="Tahoma"/>
        </w:rPr>
        <w:tab/>
        <w:t>No</w:t>
      </w:r>
    </w:p>
    <w:p w14:paraId="224D2A4A" w14:textId="77777777" w:rsidR="00151D59" w:rsidRPr="007F18AF" w:rsidRDefault="00151D59" w:rsidP="00151D59"/>
    <w:p w14:paraId="055C180D" w14:textId="77777777" w:rsidR="00151D59" w:rsidRPr="007F18AF" w:rsidRDefault="00151D59" w:rsidP="00151D59"/>
    <w:p w14:paraId="391362EB" w14:textId="77777777" w:rsidR="00872CE7" w:rsidRDefault="00872CE7" w:rsidP="00151D59">
      <w:pPr>
        <w:pStyle w:val="ProgrammingInstruction"/>
        <w:rPr>
          <w:rFonts w:ascii="Calibri" w:hAnsi="Calibri" w:cs="Tahoma"/>
          <w:b w:val="0"/>
        </w:rPr>
      </w:pPr>
    </w:p>
    <w:p w14:paraId="37C6B40D" w14:textId="77777777" w:rsidR="00872CE7" w:rsidRDefault="00872CE7" w:rsidP="00151D59">
      <w:pPr>
        <w:pStyle w:val="ProgrammingInstruction"/>
        <w:rPr>
          <w:rFonts w:ascii="Calibri" w:hAnsi="Calibri" w:cs="Tahoma"/>
          <w:b w:val="0"/>
        </w:rPr>
      </w:pPr>
    </w:p>
    <w:p w14:paraId="5CF63907" w14:textId="0097AB16" w:rsidR="00151D59" w:rsidRPr="00872CE7" w:rsidRDefault="00151D59" w:rsidP="00151D59">
      <w:pPr>
        <w:pStyle w:val="ProgrammingInstruction"/>
        <w:rPr>
          <w:rFonts w:ascii="Calibri" w:hAnsi="Calibri" w:cs="Tahoma"/>
          <w:b w:val="0"/>
          <w:color w:val="D9D9D9" w:themeColor="background1" w:themeShade="D9"/>
        </w:rPr>
      </w:pPr>
      <w:r w:rsidRPr="00872CE7">
        <w:rPr>
          <w:rFonts w:ascii="Calibri" w:hAnsi="Calibri" w:cs="Tahoma"/>
          <w:b w:val="0"/>
          <w:color w:val="D9D9D9" w:themeColor="background1" w:themeShade="D9"/>
        </w:rPr>
        <w:t xml:space="preserve">ASK ALL (Allow multiple responses): </w:t>
      </w:r>
    </w:p>
    <w:p w14:paraId="6CF6A75E" w14:textId="558B20DD" w:rsidR="00872CE7" w:rsidRPr="004034A5" w:rsidRDefault="00872CE7" w:rsidP="00872CE7">
      <w:pPr>
        <w:pStyle w:val="basicinstruction"/>
      </w:pPr>
      <w:r>
        <w:t>[show Q16a, b, c all on the same page]</w:t>
      </w:r>
    </w:p>
    <w:p w14:paraId="4D7FBB95" w14:textId="77777777" w:rsidR="00151D59" w:rsidRPr="00151D59" w:rsidRDefault="00151D59" w:rsidP="00151D59">
      <w:pPr>
        <w:pStyle w:val="Question"/>
        <w:rPr>
          <w:rFonts w:ascii="Calibri" w:hAnsi="Calibri" w:cs="Tahoma"/>
        </w:rPr>
      </w:pPr>
      <w:r w:rsidRPr="00151D59">
        <w:rPr>
          <w:rFonts w:ascii="Calibri" w:hAnsi="Calibri" w:cs="Tahoma"/>
        </w:rPr>
        <w:t>Q16</w:t>
      </w:r>
      <w:r w:rsidRPr="00151D59">
        <w:rPr>
          <w:rFonts w:ascii="Calibri" w:hAnsi="Calibri" w:cs="Tahoma"/>
        </w:rPr>
        <w:tab/>
        <w:t>Have you ever posted comments, queries or information on the internet</w:t>
      </w:r>
      <w:proofErr w:type="gramStart"/>
      <w:r w:rsidRPr="00151D59">
        <w:rPr>
          <w:rFonts w:ascii="Calibri" w:hAnsi="Calibri" w:cs="Tahoma"/>
        </w:rPr>
        <w:t>…</w:t>
      </w:r>
      <w:proofErr w:type="gramEnd"/>
    </w:p>
    <w:p w14:paraId="384C157A" w14:textId="77777777" w:rsidR="00151D59" w:rsidRDefault="00151D59" w:rsidP="00872CE7">
      <w:pPr>
        <w:pStyle w:val="QuestionItem"/>
        <w:numPr>
          <w:ilvl w:val="0"/>
          <w:numId w:val="49"/>
        </w:numPr>
        <w:rPr>
          <w:rFonts w:ascii="Calibri" w:hAnsi="Calibri"/>
        </w:rPr>
      </w:pPr>
      <w:r w:rsidRPr="00151D59">
        <w:rPr>
          <w:rFonts w:ascii="Calibri" w:hAnsi="Calibri"/>
        </w:rPr>
        <w:t>Using your real name</w:t>
      </w:r>
    </w:p>
    <w:p w14:paraId="59E0B4B2" w14:textId="77777777" w:rsidR="00872CE7" w:rsidRPr="00151D59" w:rsidRDefault="00872CE7" w:rsidP="00872CE7">
      <w:pPr>
        <w:pStyle w:val="AnswerCategory"/>
        <w:ind w:left="2160" w:firstLine="0"/>
        <w:rPr>
          <w:rFonts w:ascii="Calibri" w:hAnsi="Calibri" w:cs="Tahoma"/>
        </w:rPr>
      </w:pPr>
      <w:r w:rsidRPr="00151D59">
        <w:rPr>
          <w:rFonts w:ascii="Calibri" w:hAnsi="Calibri" w:cs="Tahoma"/>
        </w:rPr>
        <w:t>1</w:t>
      </w:r>
      <w:r w:rsidRPr="00151D59">
        <w:rPr>
          <w:rFonts w:ascii="Calibri" w:hAnsi="Calibri" w:cs="Tahoma"/>
        </w:rPr>
        <w:tab/>
        <w:t>Yes</w:t>
      </w:r>
    </w:p>
    <w:p w14:paraId="1C810687" w14:textId="77777777" w:rsidR="00872CE7" w:rsidRPr="00151D59" w:rsidRDefault="00872CE7" w:rsidP="00872CE7">
      <w:pPr>
        <w:pStyle w:val="NoSpacing"/>
        <w:ind w:left="2160"/>
        <w:rPr>
          <w:bCs/>
        </w:rPr>
      </w:pPr>
      <w:r w:rsidRPr="00151D59">
        <w:rPr>
          <w:rFonts w:cs="Tahoma"/>
        </w:rPr>
        <w:t>2</w:t>
      </w:r>
      <w:r w:rsidRPr="00151D59">
        <w:rPr>
          <w:rFonts w:cs="Tahoma"/>
        </w:rPr>
        <w:tab/>
        <w:t>No</w:t>
      </w:r>
    </w:p>
    <w:p w14:paraId="1CE4382B" w14:textId="77777777" w:rsidR="00872CE7" w:rsidRPr="00151D59" w:rsidRDefault="00872CE7" w:rsidP="00872CE7">
      <w:pPr>
        <w:pStyle w:val="QuestionItem"/>
        <w:ind w:firstLine="0"/>
        <w:rPr>
          <w:rFonts w:ascii="Calibri" w:hAnsi="Calibri"/>
        </w:rPr>
      </w:pPr>
    </w:p>
    <w:p w14:paraId="7A4B9C44" w14:textId="77777777" w:rsidR="00151D59" w:rsidRDefault="00151D59" w:rsidP="00872CE7">
      <w:pPr>
        <w:pStyle w:val="QuestionItem"/>
        <w:numPr>
          <w:ilvl w:val="0"/>
          <w:numId w:val="49"/>
        </w:numPr>
        <w:rPr>
          <w:rFonts w:ascii="Calibri" w:hAnsi="Calibri"/>
        </w:rPr>
      </w:pPr>
      <w:r w:rsidRPr="00151D59">
        <w:rPr>
          <w:rFonts w:ascii="Calibri" w:hAnsi="Calibri"/>
        </w:rPr>
        <w:t>Using a username or screen name that people associate with you</w:t>
      </w:r>
    </w:p>
    <w:p w14:paraId="41B6C3F4" w14:textId="77777777" w:rsidR="00872CE7" w:rsidRPr="00151D59" w:rsidRDefault="00872CE7" w:rsidP="00872CE7">
      <w:pPr>
        <w:pStyle w:val="AnswerCategory"/>
        <w:ind w:left="2160" w:firstLine="0"/>
        <w:rPr>
          <w:rFonts w:ascii="Calibri" w:hAnsi="Calibri" w:cs="Tahoma"/>
        </w:rPr>
      </w:pPr>
      <w:r w:rsidRPr="00151D59">
        <w:rPr>
          <w:rFonts w:ascii="Calibri" w:hAnsi="Calibri" w:cs="Tahoma"/>
        </w:rPr>
        <w:t>1</w:t>
      </w:r>
      <w:r w:rsidRPr="00151D59">
        <w:rPr>
          <w:rFonts w:ascii="Calibri" w:hAnsi="Calibri" w:cs="Tahoma"/>
        </w:rPr>
        <w:tab/>
        <w:t>Yes</w:t>
      </w:r>
    </w:p>
    <w:p w14:paraId="1B884D2C" w14:textId="77777777" w:rsidR="00872CE7" w:rsidRPr="00151D59" w:rsidRDefault="00872CE7" w:rsidP="00872CE7">
      <w:pPr>
        <w:pStyle w:val="NoSpacing"/>
        <w:ind w:left="2160"/>
        <w:rPr>
          <w:bCs/>
        </w:rPr>
      </w:pPr>
      <w:r w:rsidRPr="00151D59">
        <w:rPr>
          <w:rFonts w:cs="Tahoma"/>
        </w:rPr>
        <w:t>2</w:t>
      </w:r>
      <w:r w:rsidRPr="00151D59">
        <w:rPr>
          <w:rFonts w:cs="Tahoma"/>
        </w:rPr>
        <w:tab/>
        <w:t>No</w:t>
      </w:r>
    </w:p>
    <w:p w14:paraId="5705492E" w14:textId="77777777" w:rsidR="00872CE7" w:rsidRPr="00151D59" w:rsidRDefault="00872CE7" w:rsidP="00872CE7">
      <w:pPr>
        <w:pStyle w:val="QuestionItem"/>
        <w:ind w:firstLine="0"/>
        <w:rPr>
          <w:rFonts w:ascii="Calibri" w:hAnsi="Calibri"/>
        </w:rPr>
      </w:pPr>
    </w:p>
    <w:p w14:paraId="00D54C65" w14:textId="77777777" w:rsidR="00151D59" w:rsidRPr="00151D59" w:rsidRDefault="00151D59" w:rsidP="00151D59">
      <w:pPr>
        <w:pStyle w:val="QuestionItem"/>
        <w:rPr>
          <w:rFonts w:ascii="Calibri" w:hAnsi="Calibri"/>
        </w:rPr>
      </w:pPr>
      <w:r w:rsidRPr="00151D59">
        <w:rPr>
          <w:rFonts w:ascii="Calibri" w:hAnsi="Calibri"/>
        </w:rPr>
        <w:t>c.</w:t>
      </w:r>
      <w:r w:rsidRPr="00151D59">
        <w:rPr>
          <w:rFonts w:ascii="Calibri" w:hAnsi="Calibri"/>
        </w:rPr>
        <w:tab/>
        <w:t>Anonymously</w:t>
      </w:r>
    </w:p>
    <w:p w14:paraId="11E07AA3" w14:textId="77777777" w:rsidR="00151D59" w:rsidRPr="00151D59" w:rsidRDefault="00151D59" w:rsidP="00151D59">
      <w:pPr>
        <w:pStyle w:val="QuestionItem"/>
        <w:rPr>
          <w:rFonts w:ascii="Calibri" w:hAnsi="Calibri"/>
        </w:rPr>
      </w:pPr>
    </w:p>
    <w:p w14:paraId="6BCD7EAE" w14:textId="77777777" w:rsidR="00151D59" w:rsidRPr="00151D59" w:rsidRDefault="00151D59" w:rsidP="00872CE7">
      <w:pPr>
        <w:pStyle w:val="AnswerCategory"/>
        <w:ind w:left="2880"/>
        <w:rPr>
          <w:rFonts w:ascii="Calibri" w:hAnsi="Calibri" w:cs="Tahoma"/>
        </w:rPr>
      </w:pPr>
      <w:r w:rsidRPr="00151D59">
        <w:rPr>
          <w:rFonts w:ascii="Calibri" w:hAnsi="Calibri" w:cs="Tahoma"/>
        </w:rPr>
        <w:t>1</w:t>
      </w:r>
      <w:r w:rsidRPr="00151D59">
        <w:rPr>
          <w:rFonts w:ascii="Calibri" w:hAnsi="Calibri" w:cs="Tahoma"/>
        </w:rPr>
        <w:tab/>
        <w:t>Yes</w:t>
      </w:r>
    </w:p>
    <w:p w14:paraId="4581B8C8" w14:textId="77777777" w:rsidR="00151D59" w:rsidRPr="00151D59" w:rsidRDefault="00151D59" w:rsidP="00872CE7">
      <w:pPr>
        <w:pStyle w:val="NoSpacing"/>
        <w:ind w:left="1440" w:firstLine="720"/>
        <w:rPr>
          <w:bCs/>
        </w:rPr>
      </w:pPr>
      <w:r w:rsidRPr="00151D59">
        <w:rPr>
          <w:rFonts w:cs="Tahoma"/>
        </w:rPr>
        <w:t>2</w:t>
      </w:r>
      <w:r w:rsidRPr="00151D59">
        <w:rPr>
          <w:rFonts w:cs="Tahoma"/>
        </w:rPr>
        <w:tab/>
        <w:t>No</w:t>
      </w:r>
    </w:p>
    <w:p w14:paraId="1C9AB18B" w14:textId="77777777" w:rsidR="00151D59" w:rsidRDefault="00151D59" w:rsidP="00151D59">
      <w:pPr>
        <w:pStyle w:val="NoSpacing"/>
      </w:pPr>
    </w:p>
    <w:p w14:paraId="7599CFA6" w14:textId="77777777" w:rsidR="00872CE7" w:rsidRDefault="00872CE7" w:rsidP="00872CE7">
      <w:pPr>
        <w:pStyle w:val="basicinstruction"/>
      </w:pPr>
    </w:p>
    <w:p w14:paraId="28C00F50" w14:textId="23D9A740" w:rsidR="00151D59" w:rsidRDefault="00BA3039" w:rsidP="00872CE7">
      <w:pPr>
        <w:pStyle w:val="basicinstruction"/>
      </w:pPr>
      <w:r>
        <w:br w:type="column"/>
      </w:r>
      <w:r w:rsidR="00872CE7">
        <w:lastRenderedPageBreak/>
        <w:t>[show Q17 and Q18 on the same page]</w:t>
      </w:r>
    </w:p>
    <w:p w14:paraId="6B183B37" w14:textId="77777777" w:rsidR="00872CE7" w:rsidRDefault="00872CE7" w:rsidP="00872CE7">
      <w:pPr>
        <w:pStyle w:val="basicinstruction"/>
        <w:ind w:left="720"/>
      </w:pPr>
      <w:r>
        <w:t>[</w:t>
      </w:r>
      <w:proofErr w:type="spellStart"/>
      <w:r>
        <w:t>sp</w:t>
      </w:r>
      <w:proofErr w:type="spellEnd"/>
      <w:r>
        <w:t>]</w:t>
      </w:r>
    </w:p>
    <w:p w14:paraId="1BA48DF1" w14:textId="77777777" w:rsidR="00151D59" w:rsidRPr="004034A5" w:rsidRDefault="00151D59" w:rsidP="00872CE7">
      <w:pPr>
        <w:pStyle w:val="NoSpacing"/>
        <w:ind w:left="720"/>
      </w:pPr>
      <w:proofErr w:type="gramStart"/>
      <w:r>
        <w:t xml:space="preserve">Q17  </w:t>
      </w:r>
      <w:r w:rsidRPr="004034A5">
        <w:t>How</w:t>
      </w:r>
      <w:proofErr w:type="gramEnd"/>
      <w:r w:rsidRPr="004034A5">
        <w:t xml:space="preserve"> much, if anything, have you heard about the government collecting information about</w:t>
      </w:r>
    </w:p>
    <w:p w14:paraId="12E60BD4" w14:textId="77777777" w:rsidR="00151D59" w:rsidRPr="004034A5" w:rsidRDefault="00151D59" w:rsidP="00872CE7">
      <w:pPr>
        <w:pStyle w:val="NoSpacing"/>
        <w:ind w:left="720"/>
      </w:pPr>
      <w:proofErr w:type="gramStart"/>
      <w:r w:rsidRPr="004034A5">
        <w:t>telephone</w:t>
      </w:r>
      <w:proofErr w:type="gramEnd"/>
      <w:r w:rsidRPr="004034A5">
        <w:t xml:space="preserve"> calls, emails and other online communications as part of efforts to monitor terrorist</w:t>
      </w:r>
    </w:p>
    <w:p w14:paraId="1E607D1D" w14:textId="77777777" w:rsidR="00151D59" w:rsidRDefault="00151D59" w:rsidP="00872CE7">
      <w:pPr>
        <w:pStyle w:val="NoSpacing"/>
        <w:ind w:left="720"/>
      </w:pPr>
      <w:proofErr w:type="gramStart"/>
      <w:r w:rsidRPr="004034A5">
        <w:t>activity</w:t>
      </w:r>
      <w:proofErr w:type="gramEnd"/>
      <w:r w:rsidRPr="004034A5">
        <w:t>? Have you heard</w:t>
      </w:r>
      <w:proofErr w:type="gramStart"/>
      <w:r w:rsidRPr="004034A5">
        <w:t>…</w:t>
      </w:r>
      <w:proofErr w:type="gramEnd"/>
    </w:p>
    <w:p w14:paraId="76AC84BE" w14:textId="77777777" w:rsidR="00151D59" w:rsidRPr="004034A5" w:rsidRDefault="00151D59" w:rsidP="00872CE7">
      <w:pPr>
        <w:pStyle w:val="NoSpacing"/>
        <w:ind w:left="720"/>
      </w:pPr>
    </w:p>
    <w:p w14:paraId="536D6A9A" w14:textId="77777777" w:rsidR="00151D59" w:rsidRPr="004034A5" w:rsidRDefault="00151D59" w:rsidP="00872CE7">
      <w:pPr>
        <w:pStyle w:val="NoSpacing"/>
        <w:ind w:left="1440"/>
      </w:pPr>
      <w:r w:rsidRPr="004034A5">
        <w:t>1 A lot</w:t>
      </w:r>
    </w:p>
    <w:p w14:paraId="279F8045" w14:textId="77777777" w:rsidR="00151D59" w:rsidRPr="004034A5" w:rsidRDefault="00151D59" w:rsidP="00872CE7">
      <w:pPr>
        <w:pStyle w:val="NoSpacing"/>
        <w:ind w:left="1440"/>
      </w:pPr>
      <w:r w:rsidRPr="004034A5">
        <w:t>2 A little</w:t>
      </w:r>
    </w:p>
    <w:p w14:paraId="2D08A73E" w14:textId="77777777" w:rsidR="00151D59" w:rsidRPr="004034A5" w:rsidRDefault="00151D59" w:rsidP="00872CE7">
      <w:pPr>
        <w:pStyle w:val="NoSpacing"/>
        <w:ind w:left="1440"/>
      </w:pPr>
      <w:r w:rsidRPr="004034A5">
        <w:t>3 Nothing at all</w:t>
      </w:r>
    </w:p>
    <w:p w14:paraId="4004B6A3" w14:textId="77777777" w:rsidR="00151D59" w:rsidRPr="004034A5" w:rsidRDefault="00151D59" w:rsidP="00872CE7">
      <w:pPr>
        <w:pStyle w:val="NoSpacing"/>
        <w:ind w:left="1440"/>
      </w:pPr>
      <w:r w:rsidRPr="004034A5">
        <w:t>4 Don’t know</w:t>
      </w:r>
    </w:p>
    <w:p w14:paraId="0FDF5F23" w14:textId="77777777" w:rsidR="00151D59" w:rsidRPr="004034A5" w:rsidRDefault="00151D59" w:rsidP="00872CE7">
      <w:pPr>
        <w:pStyle w:val="NoSpacing"/>
        <w:ind w:left="720"/>
        <w:rPr>
          <w:bCs/>
        </w:rPr>
      </w:pPr>
    </w:p>
    <w:p w14:paraId="075185FA" w14:textId="77777777" w:rsidR="00151D59" w:rsidRPr="004034A5" w:rsidRDefault="00151D59" w:rsidP="00872CE7">
      <w:pPr>
        <w:pStyle w:val="NoSpacing"/>
        <w:ind w:left="720"/>
        <w:rPr>
          <w:bCs/>
        </w:rPr>
      </w:pPr>
    </w:p>
    <w:p w14:paraId="5D8D8D81" w14:textId="77777777" w:rsidR="00151D59" w:rsidRPr="004034A5" w:rsidRDefault="00151D59" w:rsidP="00872CE7">
      <w:pPr>
        <w:pStyle w:val="NoSpacing"/>
        <w:ind w:left="720"/>
        <w:rPr>
          <w:rFonts w:cs="Tahoma"/>
        </w:rPr>
      </w:pPr>
    </w:p>
    <w:p w14:paraId="1A7A64DC" w14:textId="77777777" w:rsidR="00872CE7" w:rsidRDefault="00872CE7" w:rsidP="00872CE7">
      <w:pPr>
        <w:pStyle w:val="basicinstruction"/>
        <w:ind w:left="720"/>
      </w:pPr>
      <w:r>
        <w:t>[</w:t>
      </w:r>
      <w:proofErr w:type="spellStart"/>
      <w:r>
        <w:t>sp</w:t>
      </w:r>
      <w:proofErr w:type="spellEnd"/>
      <w:r>
        <w:t>]</w:t>
      </w:r>
    </w:p>
    <w:p w14:paraId="647BFAFA" w14:textId="77777777" w:rsidR="00151D59" w:rsidRPr="004034A5" w:rsidRDefault="00151D59" w:rsidP="00872CE7">
      <w:pPr>
        <w:pStyle w:val="NoSpacing"/>
        <w:ind w:left="720"/>
      </w:pPr>
      <w:r>
        <w:rPr>
          <w:rFonts w:cs="Tahoma"/>
        </w:rPr>
        <w:t>Q18</w:t>
      </w:r>
      <w:r w:rsidRPr="004034A5">
        <w:tab/>
        <w:t xml:space="preserve">Do you think the government should do more to regulate what </w:t>
      </w:r>
      <w:r>
        <w:t>advertisers</w:t>
      </w:r>
      <w:r w:rsidRPr="004034A5">
        <w:t xml:space="preserve"> do with customers’ personal information, or should the government not get more involved in this? </w:t>
      </w:r>
    </w:p>
    <w:p w14:paraId="0358255C" w14:textId="77777777" w:rsidR="00151D59" w:rsidRPr="004034A5" w:rsidRDefault="00151D59" w:rsidP="00872CE7">
      <w:pPr>
        <w:pStyle w:val="NoSpacing"/>
        <w:ind w:left="720"/>
      </w:pPr>
    </w:p>
    <w:p w14:paraId="679DFA69" w14:textId="77777777" w:rsidR="00151D59" w:rsidRPr="004034A5" w:rsidRDefault="00151D59" w:rsidP="00872CE7">
      <w:pPr>
        <w:pStyle w:val="NoSpacing"/>
        <w:ind w:left="1440"/>
      </w:pPr>
      <w:r w:rsidRPr="004034A5">
        <w:t>1</w:t>
      </w:r>
      <w:r w:rsidRPr="004034A5">
        <w:tab/>
        <w:t>Should do more to regulate</w:t>
      </w:r>
    </w:p>
    <w:p w14:paraId="329C6CA1" w14:textId="77777777" w:rsidR="00151D59" w:rsidRPr="004034A5" w:rsidRDefault="00151D59" w:rsidP="00872CE7">
      <w:pPr>
        <w:pStyle w:val="NoSpacing"/>
        <w:ind w:left="1440"/>
      </w:pPr>
      <w:r w:rsidRPr="004034A5">
        <w:t>2</w:t>
      </w:r>
      <w:r w:rsidRPr="004034A5">
        <w:tab/>
        <w:t>Should not get more involved</w:t>
      </w:r>
    </w:p>
    <w:p w14:paraId="36003834" w14:textId="77777777" w:rsidR="00151D59" w:rsidRPr="004034A5" w:rsidRDefault="00151D59" w:rsidP="00151D59">
      <w:pPr>
        <w:pStyle w:val="NoSpacing"/>
      </w:pPr>
    </w:p>
    <w:p w14:paraId="750A5CA5" w14:textId="77777777" w:rsidR="00BA3039" w:rsidRDefault="00BA3039" w:rsidP="00872CE7">
      <w:pPr>
        <w:pStyle w:val="basicinstruction"/>
      </w:pPr>
    </w:p>
    <w:p w14:paraId="23B9333A" w14:textId="77777777" w:rsidR="00BA3039" w:rsidRDefault="00BA3039" w:rsidP="00872CE7">
      <w:pPr>
        <w:pStyle w:val="basicinstruction"/>
      </w:pPr>
    </w:p>
    <w:p w14:paraId="7E92E0F8" w14:textId="77777777" w:rsidR="00BA3039" w:rsidRDefault="00BA3039" w:rsidP="00872CE7">
      <w:pPr>
        <w:pStyle w:val="basicinstruction"/>
      </w:pPr>
    </w:p>
    <w:p w14:paraId="36E6D006" w14:textId="77777777" w:rsidR="00BA3039" w:rsidRDefault="00BA3039" w:rsidP="00872CE7">
      <w:pPr>
        <w:pStyle w:val="basicinstruction"/>
      </w:pPr>
    </w:p>
    <w:p w14:paraId="4178E2F4" w14:textId="77777777" w:rsidR="00872CE7" w:rsidRDefault="00872CE7" w:rsidP="00872CE7">
      <w:pPr>
        <w:pStyle w:val="basicinstruction"/>
      </w:pPr>
      <w:r>
        <w:t>[show Q19 and Q20 on the same page]</w:t>
      </w:r>
    </w:p>
    <w:p w14:paraId="55A79018" w14:textId="77777777" w:rsidR="00872CE7" w:rsidRDefault="00872CE7" w:rsidP="00872CE7">
      <w:pPr>
        <w:pStyle w:val="basicinstruction"/>
        <w:ind w:left="720"/>
      </w:pPr>
      <w:r>
        <w:t>[</w:t>
      </w:r>
      <w:proofErr w:type="spellStart"/>
      <w:r>
        <w:t>sp</w:t>
      </w:r>
      <w:proofErr w:type="spellEnd"/>
      <w:r>
        <w:t>]</w:t>
      </w:r>
    </w:p>
    <w:p w14:paraId="184FC050" w14:textId="11E35910" w:rsidR="00151D59" w:rsidRPr="004034A5" w:rsidRDefault="00151D59" w:rsidP="00872CE7">
      <w:pPr>
        <w:pStyle w:val="NoSpacing"/>
        <w:ind w:left="720"/>
        <w:rPr>
          <w:rFonts w:cs="Tahoma"/>
          <w:bCs/>
        </w:rPr>
      </w:pPr>
      <w:r>
        <w:rPr>
          <w:rFonts w:cs="Tahoma"/>
          <w:bCs/>
        </w:rPr>
        <w:t>Q19</w:t>
      </w:r>
      <w:r w:rsidRPr="004034A5">
        <w:rPr>
          <w:rFonts w:cs="Tahoma"/>
          <w:bCs/>
        </w:rPr>
        <w:tab/>
        <w:t xml:space="preserve">Have you ever used an online search engine to look up your </w:t>
      </w:r>
      <w:r w:rsidR="009C4DD9">
        <w:rPr>
          <w:rFonts w:cs="Tahoma"/>
          <w:bCs/>
        </w:rPr>
        <w:t xml:space="preserve">own </w:t>
      </w:r>
      <w:r w:rsidRPr="004034A5">
        <w:rPr>
          <w:rFonts w:cs="Tahoma"/>
          <w:bCs/>
        </w:rPr>
        <w:t xml:space="preserve">name or see what information about </w:t>
      </w:r>
      <w:r w:rsidR="009C4DD9">
        <w:rPr>
          <w:rFonts w:cs="Tahoma"/>
          <w:bCs/>
        </w:rPr>
        <w:t>you</w:t>
      </w:r>
      <w:r w:rsidRPr="004034A5">
        <w:rPr>
          <w:rFonts w:cs="Tahoma"/>
          <w:bCs/>
        </w:rPr>
        <w:t xml:space="preserve"> is on the internet?</w:t>
      </w:r>
    </w:p>
    <w:p w14:paraId="46917D80" w14:textId="77777777" w:rsidR="00151D59" w:rsidRPr="004034A5" w:rsidRDefault="00151D59" w:rsidP="00872CE7">
      <w:pPr>
        <w:pStyle w:val="NoSpacing"/>
        <w:ind w:left="720"/>
        <w:rPr>
          <w:rFonts w:cs="Tahoma"/>
          <w:bCs/>
        </w:rPr>
      </w:pPr>
      <w:r w:rsidRPr="004034A5">
        <w:rPr>
          <w:rFonts w:cs="Tahoma"/>
          <w:bCs/>
        </w:rPr>
        <w:tab/>
      </w:r>
      <w:r w:rsidRPr="004034A5">
        <w:rPr>
          <w:rFonts w:cs="Tahoma"/>
          <w:bCs/>
        </w:rPr>
        <w:tab/>
      </w:r>
    </w:p>
    <w:p w14:paraId="5688796E" w14:textId="77777777" w:rsidR="00151D59" w:rsidRPr="004034A5" w:rsidRDefault="00151D59" w:rsidP="00872CE7">
      <w:pPr>
        <w:pStyle w:val="NoSpacing"/>
        <w:ind w:left="720"/>
        <w:rPr>
          <w:rFonts w:cs="Tahoma"/>
          <w:bCs/>
        </w:rPr>
      </w:pPr>
      <w:r w:rsidRPr="004034A5">
        <w:rPr>
          <w:rFonts w:cs="Tahoma"/>
          <w:bCs/>
        </w:rPr>
        <w:tab/>
        <w:t>1</w:t>
      </w:r>
      <w:r w:rsidRPr="004034A5">
        <w:rPr>
          <w:rFonts w:cs="Tahoma"/>
          <w:bCs/>
        </w:rPr>
        <w:tab/>
        <w:t>Yes</w:t>
      </w:r>
    </w:p>
    <w:p w14:paraId="4CA75A4F" w14:textId="77777777" w:rsidR="00151D59" w:rsidRPr="004034A5" w:rsidRDefault="00151D59" w:rsidP="00872CE7">
      <w:pPr>
        <w:pStyle w:val="NoSpacing"/>
        <w:ind w:left="720"/>
        <w:rPr>
          <w:rFonts w:cs="Tahoma"/>
        </w:rPr>
      </w:pPr>
      <w:r w:rsidRPr="004034A5">
        <w:rPr>
          <w:rFonts w:cs="Tahoma"/>
          <w:bCs/>
        </w:rPr>
        <w:tab/>
        <w:t>2</w:t>
      </w:r>
      <w:r w:rsidRPr="004034A5">
        <w:rPr>
          <w:rFonts w:cs="Tahoma"/>
          <w:bCs/>
        </w:rPr>
        <w:tab/>
        <w:t xml:space="preserve">No </w:t>
      </w:r>
    </w:p>
    <w:p w14:paraId="4B407160" w14:textId="77777777" w:rsidR="00151D59" w:rsidRPr="004034A5" w:rsidRDefault="00151D59" w:rsidP="00872CE7">
      <w:pPr>
        <w:pStyle w:val="NoSpacing"/>
        <w:ind w:left="720"/>
        <w:rPr>
          <w:rFonts w:cs="Tahoma"/>
        </w:rPr>
      </w:pPr>
    </w:p>
    <w:p w14:paraId="024A4034" w14:textId="77777777" w:rsidR="00872CE7" w:rsidRDefault="00872CE7" w:rsidP="00872CE7">
      <w:pPr>
        <w:pStyle w:val="basicinstruction"/>
        <w:ind w:left="720"/>
      </w:pPr>
      <w:r>
        <w:t>[</w:t>
      </w:r>
      <w:proofErr w:type="spellStart"/>
      <w:r>
        <w:t>sp</w:t>
      </w:r>
      <w:proofErr w:type="spellEnd"/>
      <w:r>
        <w:t>]</w:t>
      </w:r>
    </w:p>
    <w:p w14:paraId="758DB393" w14:textId="77777777" w:rsidR="00151D59" w:rsidRPr="004034A5" w:rsidRDefault="00151D59" w:rsidP="00872CE7">
      <w:pPr>
        <w:pStyle w:val="NoSpacing"/>
        <w:ind w:left="720"/>
        <w:rPr>
          <w:rFonts w:cs="Tahoma"/>
        </w:rPr>
      </w:pPr>
      <w:r>
        <w:rPr>
          <w:rFonts w:cs="Tahoma"/>
        </w:rPr>
        <w:t>Q20</w:t>
      </w:r>
      <w:r w:rsidRPr="004034A5">
        <w:rPr>
          <w:rFonts w:cs="Tahoma"/>
        </w:rPr>
        <w:tab/>
        <w:t xml:space="preserve">Have you ever set up an automatic alert through a search engine or news feed that will notify you when your name is mentioned in news stories, blogs, or other places online – or have you never done this? </w:t>
      </w:r>
    </w:p>
    <w:p w14:paraId="582F0072" w14:textId="77777777" w:rsidR="00151D59" w:rsidRPr="004034A5" w:rsidRDefault="00151D59" w:rsidP="00872CE7">
      <w:pPr>
        <w:pStyle w:val="NoSpacing"/>
        <w:ind w:left="720"/>
        <w:rPr>
          <w:rFonts w:cs="Tahoma"/>
        </w:rPr>
      </w:pPr>
    </w:p>
    <w:p w14:paraId="1E30F181" w14:textId="77777777" w:rsidR="00151D59" w:rsidRPr="004034A5" w:rsidRDefault="00151D59" w:rsidP="00872CE7">
      <w:pPr>
        <w:pStyle w:val="NoSpacing"/>
        <w:ind w:left="720"/>
        <w:rPr>
          <w:rFonts w:cs="Tahoma"/>
        </w:rPr>
      </w:pPr>
      <w:r w:rsidRPr="004034A5">
        <w:rPr>
          <w:rFonts w:cs="Tahoma"/>
        </w:rPr>
        <w:tab/>
        <w:t>1</w:t>
      </w:r>
      <w:r w:rsidRPr="004034A5">
        <w:rPr>
          <w:rFonts w:cs="Tahoma"/>
        </w:rPr>
        <w:tab/>
        <w:t>Yes, have set up automatic alerts for self</w:t>
      </w:r>
    </w:p>
    <w:p w14:paraId="56AD9E67" w14:textId="77777777" w:rsidR="00151D59" w:rsidRPr="004034A5" w:rsidRDefault="00151D59" w:rsidP="00872CE7">
      <w:pPr>
        <w:pStyle w:val="NoSpacing"/>
        <w:ind w:left="720"/>
        <w:rPr>
          <w:rFonts w:cs="Tahoma"/>
        </w:rPr>
      </w:pPr>
      <w:r w:rsidRPr="004034A5">
        <w:rPr>
          <w:rFonts w:cs="Tahoma"/>
        </w:rPr>
        <w:tab/>
        <w:t>2</w:t>
      </w:r>
      <w:r w:rsidRPr="004034A5">
        <w:rPr>
          <w:rFonts w:cs="Tahoma"/>
        </w:rPr>
        <w:tab/>
        <w:t>No, have never done this</w:t>
      </w:r>
    </w:p>
    <w:p w14:paraId="5DA2CCA1" w14:textId="77777777" w:rsidR="00151D59" w:rsidRPr="004034A5" w:rsidRDefault="00151D59" w:rsidP="00151D59">
      <w:pPr>
        <w:pStyle w:val="NoSpacing"/>
      </w:pPr>
    </w:p>
    <w:p w14:paraId="499115F4" w14:textId="77777777" w:rsidR="00151D59" w:rsidRPr="004034A5" w:rsidRDefault="00151D59" w:rsidP="00151D59">
      <w:pPr>
        <w:pStyle w:val="NoSpacing"/>
      </w:pPr>
    </w:p>
    <w:p w14:paraId="5E0406D5" w14:textId="77777777" w:rsidR="00872CE7" w:rsidRDefault="00872CE7" w:rsidP="00151D59">
      <w:pPr>
        <w:pStyle w:val="NoSpacing"/>
        <w:rPr>
          <w:color w:val="D9D9D9" w:themeColor="background1" w:themeShade="D9"/>
        </w:rPr>
      </w:pPr>
    </w:p>
    <w:p w14:paraId="5B87075F" w14:textId="77777777" w:rsidR="00872CE7" w:rsidRDefault="00872CE7" w:rsidP="00151D59">
      <w:pPr>
        <w:pStyle w:val="NoSpacing"/>
        <w:rPr>
          <w:color w:val="D9D9D9" w:themeColor="background1" w:themeShade="D9"/>
        </w:rPr>
      </w:pPr>
    </w:p>
    <w:p w14:paraId="6632BA3A" w14:textId="77777777" w:rsidR="00872CE7" w:rsidRDefault="00872CE7" w:rsidP="00151D59">
      <w:pPr>
        <w:pStyle w:val="NoSpacing"/>
        <w:rPr>
          <w:color w:val="D9D9D9" w:themeColor="background1" w:themeShade="D9"/>
        </w:rPr>
      </w:pPr>
    </w:p>
    <w:p w14:paraId="431F206E" w14:textId="77777777" w:rsidR="00872CE7" w:rsidRDefault="00872CE7" w:rsidP="00151D59">
      <w:pPr>
        <w:pStyle w:val="NoSpacing"/>
        <w:rPr>
          <w:color w:val="D9D9D9" w:themeColor="background1" w:themeShade="D9"/>
        </w:rPr>
      </w:pPr>
    </w:p>
    <w:p w14:paraId="1C2C023E" w14:textId="209FF918" w:rsidR="00151D59" w:rsidRPr="00872CE7" w:rsidRDefault="00BA3039" w:rsidP="00151D59">
      <w:pPr>
        <w:pStyle w:val="NoSpacing"/>
        <w:rPr>
          <w:color w:val="D9D9D9" w:themeColor="background1" w:themeShade="D9"/>
        </w:rPr>
      </w:pPr>
      <w:r>
        <w:rPr>
          <w:color w:val="D9D9D9" w:themeColor="background1" w:themeShade="D9"/>
        </w:rPr>
        <w:br w:type="column"/>
      </w:r>
      <w:r w:rsidR="00151D59" w:rsidRPr="00872CE7">
        <w:rPr>
          <w:color w:val="D9D9D9" w:themeColor="background1" w:themeShade="D9"/>
        </w:rPr>
        <w:lastRenderedPageBreak/>
        <w:t>ASK ALL WHO ARE EMPLOYED:</w:t>
      </w:r>
    </w:p>
    <w:p w14:paraId="5F5EB5AD" w14:textId="77777777" w:rsidR="00872CE7" w:rsidRPr="004034A5" w:rsidRDefault="00872CE7" w:rsidP="00872CE7">
      <w:pPr>
        <w:pStyle w:val="basicinstruction"/>
      </w:pPr>
      <w:r>
        <w:t xml:space="preserve">[If PPWORK=1, </w:t>
      </w:r>
      <w:proofErr w:type="spellStart"/>
      <w:r>
        <w:t>sp</w:t>
      </w:r>
      <w:proofErr w:type="spellEnd"/>
      <w:proofErr w:type="gramStart"/>
      <w:r>
        <w:t>;  show</w:t>
      </w:r>
      <w:proofErr w:type="gramEnd"/>
      <w:r>
        <w:t xml:space="preserve"> Q21 and Q22 on the same page]</w:t>
      </w:r>
    </w:p>
    <w:p w14:paraId="4F6C8DAE" w14:textId="77777777" w:rsidR="00151D59" w:rsidRPr="004034A5" w:rsidRDefault="00151D59" w:rsidP="00151D59">
      <w:pPr>
        <w:pStyle w:val="NoSpacing"/>
      </w:pPr>
      <w:r>
        <w:t>Q21</w:t>
      </w:r>
      <w:r w:rsidRPr="004034A5">
        <w:tab/>
        <w:t>In your current occupation, would you say yo</w:t>
      </w:r>
      <w:r>
        <w:t>u need to promote yourself and your work through social media or other online tools</w:t>
      </w:r>
      <w:r w:rsidRPr="004034A5">
        <w:t>, or is that not something you need to do for your job?</w:t>
      </w:r>
    </w:p>
    <w:p w14:paraId="12843244" w14:textId="77777777" w:rsidR="00151D59" w:rsidRPr="004034A5" w:rsidRDefault="00151D59" w:rsidP="00151D59">
      <w:pPr>
        <w:pStyle w:val="NoSpacing"/>
      </w:pPr>
      <w:r w:rsidRPr="004034A5">
        <w:tab/>
      </w:r>
    </w:p>
    <w:p w14:paraId="74891D50" w14:textId="77777777" w:rsidR="00151D59" w:rsidRPr="004034A5" w:rsidRDefault="00151D59" w:rsidP="00872CE7">
      <w:pPr>
        <w:pStyle w:val="NoSpacing"/>
        <w:ind w:left="720"/>
      </w:pPr>
      <w:r w:rsidRPr="004034A5">
        <w:t xml:space="preserve">Yes, need to </w:t>
      </w:r>
      <w:r>
        <w:t>promote</w:t>
      </w:r>
      <w:r w:rsidRPr="004034A5">
        <w:t xml:space="preserve"> myself</w:t>
      </w:r>
      <w:r>
        <w:t xml:space="preserve"> and my work</w:t>
      </w:r>
    </w:p>
    <w:p w14:paraId="4B367242" w14:textId="77777777" w:rsidR="00151D59" w:rsidRPr="004034A5" w:rsidRDefault="00151D59" w:rsidP="00872CE7">
      <w:pPr>
        <w:pStyle w:val="NoSpacing"/>
        <w:ind w:left="720"/>
      </w:pPr>
      <w:r w:rsidRPr="004034A5">
        <w:t>No, not something I need to do</w:t>
      </w:r>
    </w:p>
    <w:p w14:paraId="02CA32E9" w14:textId="77777777" w:rsidR="00151D59" w:rsidRPr="004034A5" w:rsidRDefault="00151D59" w:rsidP="00151D59">
      <w:pPr>
        <w:pStyle w:val="NoSpacing"/>
      </w:pPr>
      <w:r w:rsidRPr="004034A5">
        <w:tab/>
      </w:r>
      <w:r w:rsidRPr="004034A5">
        <w:tab/>
        <w:t xml:space="preserve"> </w:t>
      </w:r>
    </w:p>
    <w:p w14:paraId="220FBB76" w14:textId="77777777" w:rsidR="00151D59" w:rsidRPr="00872CE7" w:rsidRDefault="00151D59" w:rsidP="00151D59">
      <w:pPr>
        <w:pStyle w:val="NoSpacing"/>
        <w:rPr>
          <w:color w:val="D9D9D9" w:themeColor="background1" w:themeShade="D9"/>
        </w:rPr>
      </w:pPr>
      <w:r w:rsidRPr="00872CE7">
        <w:rPr>
          <w:color w:val="D9D9D9" w:themeColor="background1" w:themeShade="D9"/>
        </w:rPr>
        <w:t>ASK ALL WHO ARE EMPLOYED:</w:t>
      </w:r>
    </w:p>
    <w:p w14:paraId="509754CB" w14:textId="77777777" w:rsidR="00151D59" w:rsidRPr="004034A5" w:rsidRDefault="00151D59" w:rsidP="00151D59">
      <w:pPr>
        <w:pStyle w:val="NoSpacing"/>
      </w:pPr>
      <w:r>
        <w:t>Q22</w:t>
      </w:r>
      <w:r w:rsidRPr="004034A5">
        <w:tab/>
        <w:t>Does your employer have any policies or gu</w:t>
      </w:r>
      <w:r>
        <w:t xml:space="preserve">idelines about how you present </w:t>
      </w:r>
      <w:r w:rsidRPr="004034A5">
        <w:t>yourself on the internet – for example, what you can post on blogs and websites, or what information you can share about yourself online – or do they not have any policies about that?</w:t>
      </w:r>
    </w:p>
    <w:p w14:paraId="589CBFB2" w14:textId="77777777" w:rsidR="00151D59" w:rsidRPr="004034A5" w:rsidRDefault="00151D59" w:rsidP="00151D59">
      <w:pPr>
        <w:pStyle w:val="NoSpacing"/>
      </w:pPr>
    </w:p>
    <w:p w14:paraId="1072E23D" w14:textId="77777777" w:rsidR="00151D59" w:rsidRPr="004034A5" w:rsidRDefault="00151D59" w:rsidP="00872CE7">
      <w:pPr>
        <w:pStyle w:val="NoSpacing"/>
        <w:ind w:left="720"/>
      </w:pPr>
      <w:r w:rsidRPr="004034A5">
        <w:t>Yes</w:t>
      </w:r>
    </w:p>
    <w:p w14:paraId="225DF815" w14:textId="77777777" w:rsidR="00151D59" w:rsidRPr="004034A5" w:rsidRDefault="00151D59" w:rsidP="00872CE7">
      <w:pPr>
        <w:pStyle w:val="NoSpacing"/>
        <w:ind w:left="720"/>
      </w:pPr>
      <w:r w:rsidRPr="004034A5">
        <w:t>No</w:t>
      </w:r>
    </w:p>
    <w:p w14:paraId="0A0300C5" w14:textId="77777777" w:rsidR="00151D59" w:rsidRPr="004034A5" w:rsidRDefault="00151D59" w:rsidP="00872CE7">
      <w:pPr>
        <w:pStyle w:val="NoSpacing"/>
        <w:ind w:left="720"/>
      </w:pPr>
      <w:r w:rsidRPr="004034A5">
        <w:t>Don’t know</w:t>
      </w:r>
    </w:p>
    <w:p w14:paraId="30412F74" w14:textId="77777777" w:rsidR="00151D59" w:rsidRPr="004034A5" w:rsidRDefault="00151D59" w:rsidP="00151D59">
      <w:pPr>
        <w:pStyle w:val="NoSpacing"/>
      </w:pPr>
    </w:p>
    <w:p w14:paraId="4FC63D39" w14:textId="77777777" w:rsidR="00151D59" w:rsidRPr="004034A5" w:rsidRDefault="00151D59" w:rsidP="00151D59">
      <w:pPr>
        <w:pStyle w:val="NoSpacing"/>
      </w:pPr>
    </w:p>
    <w:p w14:paraId="03278382" w14:textId="5CC0C7DD" w:rsidR="00151D59" w:rsidRDefault="00287A90" w:rsidP="00287A90">
      <w:pPr>
        <w:pStyle w:val="basicinstruction"/>
      </w:pPr>
      <w:r>
        <w:t>[show QF1 before the display]</w:t>
      </w:r>
    </w:p>
    <w:p w14:paraId="1DECD6DD" w14:textId="4ECEC329" w:rsidR="00872CE7" w:rsidRDefault="00E67ACB" w:rsidP="00E67ACB">
      <w:pPr>
        <w:pStyle w:val="basicinstruction"/>
      </w:pPr>
      <w:r>
        <w:t>[custom Qf1 wording]</w:t>
      </w:r>
    </w:p>
    <w:p w14:paraId="5AC4E695" w14:textId="5C102F76" w:rsidR="00E67ACB" w:rsidRPr="004034A5" w:rsidRDefault="00E67ACB" w:rsidP="00151D59">
      <w:pPr>
        <w:pStyle w:val="NoSpacing"/>
      </w:pPr>
      <w:r>
        <w:t xml:space="preserve">Thinking about the topics that were covered </w:t>
      </w:r>
      <w:proofErr w:type="spellStart"/>
      <w:r>
        <w:t>int</w:t>
      </w:r>
      <w:proofErr w:type="spellEnd"/>
      <w:r>
        <w:t xml:space="preserve"> his survey, do you have any additional comments you would like to share?</w:t>
      </w:r>
    </w:p>
    <w:p w14:paraId="21FB9E74" w14:textId="77777777" w:rsidR="00015917" w:rsidRPr="0081795F" w:rsidRDefault="00015917" w:rsidP="00015917">
      <w:pPr>
        <w:rPr>
          <w:rFonts w:ascii="Calibri" w:hAnsi="Calibri"/>
        </w:rPr>
      </w:pPr>
    </w:p>
    <w:p w14:paraId="4CFA7B2B" w14:textId="6F1FA245" w:rsidR="00151D59" w:rsidRDefault="00151D59" w:rsidP="0015377E">
      <w:pPr>
        <w:pStyle w:val="basicinstruction"/>
      </w:pPr>
      <w:r>
        <w:t>[display]</w:t>
      </w:r>
    </w:p>
    <w:p w14:paraId="4053EED9" w14:textId="77777777" w:rsidR="00151D59" w:rsidRDefault="00151D59" w:rsidP="00151D59">
      <w:pPr>
        <w:rPr>
          <w:rFonts w:ascii="Calibri" w:hAnsi="Calibri"/>
        </w:rPr>
      </w:pPr>
      <w:r>
        <w:rPr>
          <w:rFonts w:ascii="Calibri" w:hAnsi="Calibri"/>
        </w:rPr>
        <w:t xml:space="preserve">Thank you for your interest in joining </w:t>
      </w:r>
      <w:r w:rsidR="00CD4AE3">
        <w:rPr>
          <w:rFonts w:ascii="Calibri" w:hAnsi="Calibri"/>
        </w:rPr>
        <w:t xml:space="preserve">the </w:t>
      </w:r>
      <w:r w:rsidR="00520C5D" w:rsidRPr="00520C5D">
        <w:rPr>
          <w:rFonts w:ascii="Calibri" w:hAnsi="Calibri"/>
          <w:b/>
        </w:rPr>
        <w:t>Pew Research Center Study!</w:t>
      </w:r>
      <w:r w:rsidR="00520C5D" w:rsidRPr="00520C5D">
        <w:rPr>
          <w:rFonts w:ascii="Calibri" w:hAnsi="Calibri"/>
        </w:rPr>
        <w:t xml:space="preserve"> </w:t>
      </w:r>
      <w:r>
        <w:rPr>
          <w:rFonts w:ascii="Calibri" w:hAnsi="Calibri"/>
        </w:rPr>
        <w:t>This has been the first of 4 online surveys about current issues, some of which relate to technology.</w:t>
      </w:r>
      <w:r w:rsidR="0015377E">
        <w:rPr>
          <w:rFonts w:ascii="Calibri" w:hAnsi="Calibri"/>
        </w:rPr>
        <w:t xml:space="preserve"> </w:t>
      </w:r>
      <w:r>
        <w:rPr>
          <w:rFonts w:ascii="Calibri" w:hAnsi="Calibri"/>
        </w:rPr>
        <w:t>You will be invited to the next survey in about 3 months.</w:t>
      </w:r>
    </w:p>
    <w:p w14:paraId="6EFEC695" w14:textId="77777777" w:rsidR="00151D59" w:rsidRDefault="00151D59" w:rsidP="00151D59">
      <w:pPr>
        <w:rPr>
          <w:rFonts w:ascii="Calibri" w:hAnsi="Calibri"/>
        </w:rPr>
      </w:pPr>
    </w:p>
    <w:p w14:paraId="3F153478" w14:textId="77777777" w:rsidR="00151D59" w:rsidRPr="0081795F" w:rsidRDefault="00151D59" w:rsidP="00151D59">
      <w:pPr>
        <w:rPr>
          <w:rFonts w:ascii="Calibri" w:hAnsi="Calibri"/>
        </w:rPr>
      </w:pPr>
      <w:r>
        <w:rPr>
          <w:rFonts w:ascii="Calibri" w:hAnsi="Calibri"/>
        </w:rPr>
        <w:t xml:space="preserve">Additionally you may be invited to join 10-12 other </w:t>
      </w:r>
      <w:proofErr w:type="spellStart"/>
      <w:r>
        <w:rPr>
          <w:rFonts w:ascii="Calibri" w:hAnsi="Calibri"/>
        </w:rPr>
        <w:t>KnowledgePanel</w:t>
      </w:r>
      <w:proofErr w:type="spellEnd"/>
      <w:r>
        <w:rPr>
          <w:rFonts w:ascii="Calibri" w:hAnsi="Calibri"/>
        </w:rPr>
        <w:t xml:space="preserve">® members </w:t>
      </w:r>
      <w:r w:rsidRPr="00151D59">
        <w:rPr>
          <w:rFonts w:ascii="Calibri" w:hAnsi="Calibri"/>
        </w:rPr>
        <w:t>in 45-60 minute online focus group chat</w:t>
      </w:r>
      <w:r w:rsidR="0015377E">
        <w:rPr>
          <w:rFonts w:ascii="Calibri" w:hAnsi="Calibri"/>
        </w:rPr>
        <w:t>s occurring approximately once a month</w:t>
      </w:r>
      <w:r>
        <w:rPr>
          <w:rFonts w:ascii="Calibri" w:hAnsi="Calibri"/>
        </w:rPr>
        <w:t>.</w:t>
      </w:r>
      <w:r w:rsidR="00A43610">
        <w:rPr>
          <w:rFonts w:ascii="Calibri" w:hAnsi="Calibri"/>
        </w:rPr>
        <w:t xml:space="preserve"> For each </w:t>
      </w:r>
      <w:r w:rsidR="00CD4AE3" w:rsidRPr="00CD4AE3">
        <w:rPr>
          <w:rFonts w:ascii="Calibri" w:hAnsi="Calibri"/>
          <w:b/>
        </w:rPr>
        <w:t>PRC F</w:t>
      </w:r>
      <w:r w:rsidR="00A43610" w:rsidRPr="00CD4AE3">
        <w:rPr>
          <w:rFonts w:ascii="Calibri" w:hAnsi="Calibri"/>
          <w:b/>
        </w:rPr>
        <w:t xml:space="preserve">ocus </w:t>
      </w:r>
      <w:r w:rsidR="00CD4AE3" w:rsidRPr="00CD4AE3">
        <w:rPr>
          <w:rFonts w:ascii="Calibri" w:hAnsi="Calibri"/>
          <w:b/>
        </w:rPr>
        <w:t>G</w:t>
      </w:r>
      <w:r w:rsidR="00A43610" w:rsidRPr="00CD4AE3">
        <w:rPr>
          <w:rFonts w:ascii="Calibri" w:hAnsi="Calibri"/>
          <w:b/>
        </w:rPr>
        <w:t>roup</w:t>
      </w:r>
      <w:r w:rsidR="00A43610">
        <w:rPr>
          <w:rFonts w:ascii="Calibri" w:hAnsi="Calibri"/>
        </w:rPr>
        <w:t xml:space="preserve"> chat we would like to give you 35,000 points, just for telling us your thoughts on current issues!</w:t>
      </w:r>
    </w:p>
    <w:p w14:paraId="2B8AC0A1" w14:textId="77777777" w:rsidR="00EB7777" w:rsidRDefault="00EB7777" w:rsidP="00015917"/>
    <w:p w14:paraId="050C9C96" w14:textId="77777777" w:rsidR="00A43610" w:rsidRPr="00F1773A" w:rsidRDefault="00A43610" w:rsidP="00A43610">
      <w:pPr>
        <w:rPr>
          <w:sz w:val="20"/>
        </w:rPr>
      </w:pPr>
      <w:r w:rsidRPr="00F1773A">
        <w:rPr>
          <w:sz w:val="20"/>
        </w:rPr>
        <w:t xml:space="preserve">The </w:t>
      </w:r>
      <w:proofErr w:type="spellStart"/>
      <w:r w:rsidRPr="00F1773A">
        <w:rPr>
          <w:sz w:val="20"/>
        </w:rPr>
        <w:t>KnowledgePanel</w:t>
      </w:r>
      <w:proofErr w:type="spellEnd"/>
      <w:r w:rsidRPr="00F1773A">
        <w:rPr>
          <w:sz w:val="20"/>
        </w:rPr>
        <w:t xml:space="preserve"> Member Support Center is available if you have general questions or comments.  You can reach the </w:t>
      </w:r>
      <w:proofErr w:type="spellStart"/>
      <w:r w:rsidRPr="00F1773A">
        <w:rPr>
          <w:sz w:val="20"/>
        </w:rPr>
        <w:t>KnowledgePanel</w:t>
      </w:r>
      <w:proofErr w:type="spellEnd"/>
      <w:r w:rsidRPr="00F1773A">
        <w:rPr>
          <w:sz w:val="20"/>
        </w:rPr>
        <w:t xml:space="preserve"> Member Support center by calling the toll free number 1-800-782-6899 and mention the </w:t>
      </w:r>
      <w:r w:rsidR="00872CE7">
        <w:rPr>
          <w:b/>
          <w:sz w:val="20"/>
        </w:rPr>
        <w:t>PRC Study</w:t>
      </w:r>
      <w:r w:rsidRPr="00F1773A">
        <w:rPr>
          <w:sz w:val="20"/>
        </w:rPr>
        <w:t>.  We are always happy to hear from you!</w:t>
      </w:r>
    </w:p>
    <w:p w14:paraId="4FDFCD87" w14:textId="77777777" w:rsidR="00A43610" w:rsidRDefault="00A43610" w:rsidP="00015917"/>
    <w:sectPr w:rsidR="00A43610" w:rsidSect="00015917">
      <w:headerReference w:type="even" r:id="rId14"/>
      <w:pgSz w:w="12240" w:h="15840" w:code="1"/>
      <w:pgMar w:top="1440" w:right="1440" w:bottom="1440" w:left="1440" w:header="720" w:footer="504" w:gutter="0"/>
      <w:cols w:space="720"/>
      <w:titlePg/>
      <w:docGrid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6" w:author="Mary Madden" w:date="2014-09-11T13:34:00Z" w:initials="MM">
    <w:p w14:paraId="497CFEFA" w14:textId="0782BACB" w:rsidR="00E805B8" w:rsidRDefault="00E805B8">
      <w:pPr>
        <w:pStyle w:val="CommentText"/>
      </w:pPr>
      <w:r>
        <w:rPr>
          <w:rStyle w:val="CommentReference"/>
        </w:rPr>
        <w:annotationRef/>
      </w:r>
      <w:r>
        <w:t>Full recruitment included 607 panelists for the first survey.</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208433" w14:textId="77777777" w:rsidR="00E805B8" w:rsidRDefault="00E805B8">
      <w:r>
        <w:separator/>
      </w:r>
    </w:p>
  </w:endnote>
  <w:endnote w:type="continuationSeparator" w:id="0">
    <w:p w14:paraId="51E3B85C" w14:textId="77777777" w:rsidR="00E805B8" w:rsidRDefault="00E80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G Times">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94E565" w14:textId="6CE15E93" w:rsidR="00E805B8" w:rsidRDefault="00E805B8">
    <w:pPr>
      <w:pBdr>
        <w:top w:val="single" w:sz="4" w:space="1" w:color="auto"/>
      </w:pBdr>
      <w:tabs>
        <w:tab w:val="right" w:pos="10080"/>
      </w:tabs>
      <w:rPr>
        <w:rFonts w:ascii="Arial" w:hAnsi="Arial" w:cs="Arial"/>
        <w:i/>
        <w:iCs/>
        <w:sz w:val="16"/>
      </w:rPr>
    </w:pPr>
    <w:r>
      <w:rPr>
        <w:rFonts w:ascii="Arial" w:hAnsi="Arial" w:cs="Arial"/>
        <w:i/>
        <w:iCs/>
        <w:sz w:val="16"/>
      </w:rPr>
      <w:t xml:space="preserve">Page </w:t>
    </w:r>
    <w:r>
      <w:rPr>
        <w:rFonts w:ascii="Arial" w:hAnsi="Arial" w:cs="Arial"/>
        <w:i/>
        <w:iCs/>
        <w:sz w:val="16"/>
      </w:rPr>
      <w:fldChar w:fldCharType="begin"/>
    </w:r>
    <w:r>
      <w:rPr>
        <w:rFonts w:ascii="Arial" w:hAnsi="Arial" w:cs="Arial"/>
        <w:i/>
        <w:iCs/>
        <w:sz w:val="16"/>
      </w:rPr>
      <w:instrText xml:space="preserve"> PAGE </w:instrText>
    </w:r>
    <w:r>
      <w:rPr>
        <w:rFonts w:ascii="Arial" w:hAnsi="Arial" w:cs="Arial"/>
        <w:i/>
        <w:iCs/>
        <w:sz w:val="16"/>
      </w:rPr>
      <w:fldChar w:fldCharType="separate"/>
    </w:r>
    <w:r w:rsidR="006E2EF3">
      <w:rPr>
        <w:rFonts w:ascii="Arial" w:hAnsi="Arial" w:cs="Arial"/>
        <w:i/>
        <w:iCs/>
        <w:noProof/>
        <w:sz w:val="16"/>
      </w:rPr>
      <w:t>14</w:t>
    </w:r>
    <w:r>
      <w:rPr>
        <w:rFonts w:ascii="Arial" w:hAnsi="Arial" w:cs="Arial"/>
        <w:i/>
        <w:iCs/>
        <w:sz w:val="16"/>
      </w:rPr>
      <w:fldChar w:fldCharType="end"/>
    </w:r>
    <w:r>
      <w:rPr>
        <w:rFonts w:ascii="Arial" w:hAnsi="Arial" w:cs="Arial"/>
        <w:i/>
        <w:iCs/>
        <w:sz w:val="16"/>
      </w:rPr>
      <w:t xml:space="preserve"> </w:t>
    </w:r>
    <w:r>
      <w:rPr>
        <w:rFonts w:ascii="Arial" w:hAnsi="Arial" w:cs="Arial"/>
        <w:i/>
        <w:iCs/>
        <w:sz w:val="16"/>
      </w:rPr>
      <w:tab/>
      <w:t xml:space="preserve">Last saved:  </w:t>
    </w:r>
    <w:r>
      <w:rPr>
        <w:rFonts w:ascii="Arial" w:hAnsi="Arial" w:cs="Arial"/>
        <w:i/>
        <w:iCs/>
        <w:sz w:val="16"/>
      </w:rPr>
      <w:fldChar w:fldCharType="begin"/>
    </w:r>
    <w:r>
      <w:rPr>
        <w:rFonts w:ascii="Arial" w:hAnsi="Arial" w:cs="Arial"/>
        <w:i/>
        <w:iCs/>
        <w:sz w:val="16"/>
      </w:rPr>
      <w:instrText xml:space="preserve"> saveDATE \@ "M/d/yyyy h:mm am/pm" \* MERGEFORMAT </w:instrText>
    </w:r>
    <w:r>
      <w:rPr>
        <w:rFonts w:ascii="Arial" w:hAnsi="Arial" w:cs="Arial"/>
        <w:i/>
        <w:iCs/>
        <w:sz w:val="16"/>
      </w:rPr>
      <w:fldChar w:fldCharType="separate"/>
    </w:r>
    <w:ins w:id="2" w:author="Mary Madden" w:date="2014-09-11T13:33:00Z">
      <w:r>
        <w:rPr>
          <w:rFonts w:ascii="Arial" w:hAnsi="Arial" w:cs="Arial"/>
          <w:i/>
          <w:iCs/>
          <w:noProof/>
          <w:sz w:val="16"/>
        </w:rPr>
        <w:t>7/15/2014 11:43 AM</w:t>
      </w:r>
    </w:ins>
    <w:del w:id="3" w:author="Mary Madden" w:date="2014-03-19T11:33:00Z">
      <w:r w:rsidDel="0072666B">
        <w:rPr>
          <w:rFonts w:ascii="Arial" w:hAnsi="Arial" w:cs="Arial"/>
          <w:i/>
          <w:iCs/>
          <w:noProof/>
          <w:sz w:val="16"/>
        </w:rPr>
        <w:delText>1/6/2014 4:07 PM</w:delText>
      </w:r>
    </w:del>
    <w:r>
      <w:rPr>
        <w:rFonts w:ascii="Arial" w:hAnsi="Arial" w:cs="Arial"/>
        <w:i/>
        <w:iCs/>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47D18F" w14:textId="1CF60FC9" w:rsidR="00E805B8" w:rsidRDefault="00E805B8">
    <w:pPr>
      <w:pBdr>
        <w:top w:val="single" w:sz="4" w:space="1" w:color="auto"/>
      </w:pBdr>
      <w:tabs>
        <w:tab w:val="right" w:pos="10080"/>
      </w:tabs>
      <w:rPr>
        <w:rFonts w:ascii="Arial" w:hAnsi="Arial" w:cs="Arial"/>
        <w:i/>
        <w:iCs/>
        <w:sz w:val="16"/>
      </w:rPr>
    </w:pPr>
    <w:r>
      <w:rPr>
        <w:rFonts w:ascii="Arial" w:hAnsi="Arial" w:cs="Arial"/>
        <w:i/>
        <w:iCs/>
        <w:sz w:val="16"/>
      </w:rPr>
      <w:t xml:space="preserve">Page </w:t>
    </w:r>
    <w:r>
      <w:rPr>
        <w:rFonts w:ascii="Arial" w:hAnsi="Arial" w:cs="Arial"/>
        <w:i/>
        <w:iCs/>
        <w:sz w:val="16"/>
      </w:rPr>
      <w:fldChar w:fldCharType="begin"/>
    </w:r>
    <w:r>
      <w:rPr>
        <w:rFonts w:ascii="Arial" w:hAnsi="Arial" w:cs="Arial"/>
        <w:i/>
        <w:iCs/>
        <w:sz w:val="16"/>
      </w:rPr>
      <w:instrText xml:space="preserve"> PAGE </w:instrText>
    </w:r>
    <w:r>
      <w:rPr>
        <w:rFonts w:ascii="Arial" w:hAnsi="Arial" w:cs="Arial"/>
        <w:i/>
        <w:iCs/>
        <w:sz w:val="16"/>
      </w:rPr>
      <w:fldChar w:fldCharType="separate"/>
    </w:r>
    <w:r w:rsidR="006E2EF3">
      <w:rPr>
        <w:rFonts w:ascii="Arial" w:hAnsi="Arial" w:cs="Arial"/>
        <w:i/>
        <w:iCs/>
        <w:noProof/>
        <w:sz w:val="16"/>
      </w:rPr>
      <w:t>2</w:t>
    </w:r>
    <w:r>
      <w:rPr>
        <w:rFonts w:ascii="Arial" w:hAnsi="Arial" w:cs="Arial"/>
        <w:i/>
        <w:iCs/>
        <w:sz w:val="16"/>
      </w:rPr>
      <w:fldChar w:fldCharType="end"/>
    </w:r>
    <w:r>
      <w:rPr>
        <w:rFonts w:ascii="Arial" w:hAnsi="Arial" w:cs="Arial"/>
        <w:i/>
        <w:iCs/>
        <w:sz w:val="16"/>
      </w:rPr>
      <w:t xml:space="preserve"> </w:t>
    </w:r>
    <w:r>
      <w:rPr>
        <w:rFonts w:ascii="Arial" w:hAnsi="Arial" w:cs="Arial"/>
        <w:i/>
        <w:iCs/>
        <w:sz w:val="16"/>
      </w:rPr>
      <w:tab/>
      <w:t xml:space="preserve">Last saved:  </w:t>
    </w:r>
    <w:r>
      <w:rPr>
        <w:rFonts w:ascii="Arial" w:hAnsi="Arial" w:cs="Arial"/>
        <w:i/>
        <w:iCs/>
        <w:sz w:val="16"/>
      </w:rPr>
      <w:fldChar w:fldCharType="begin"/>
    </w:r>
    <w:r>
      <w:rPr>
        <w:rFonts w:ascii="Arial" w:hAnsi="Arial" w:cs="Arial"/>
        <w:i/>
        <w:iCs/>
        <w:sz w:val="16"/>
      </w:rPr>
      <w:instrText xml:space="preserve"> saveDATE \@ "M/d/yyyy h:mm am/pm" \* MERGEFORMAT </w:instrText>
    </w:r>
    <w:r>
      <w:rPr>
        <w:rFonts w:ascii="Arial" w:hAnsi="Arial" w:cs="Arial"/>
        <w:i/>
        <w:iCs/>
        <w:sz w:val="16"/>
      </w:rPr>
      <w:fldChar w:fldCharType="separate"/>
    </w:r>
    <w:ins w:id="4" w:author="Mary Madden" w:date="2014-09-11T13:33:00Z">
      <w:r>
        <w:rPr>
          <w:rFonts w:ascii="Arial" w:hAnsi="Arial" w:cs="Arial"/>
          <w:i/>
          <w:iCs/>
          <w:noProof/>
          <w:sz w:val="16"/>
        </w:rPr>
        <w:t>7/15/2014 11:43 AM</w:t>
      </w:r>
    </w:ins>
    <w:del w:id="5" w:author="Mary Madden" w:date="2014-03-19T11:33:00Z">
      <w:r w:rsidDel="0072666B">
        <w:rPr>
          <w:rFonts w:ascii="Arial" w:hAnsi="Arial" w:cs="Arial"/>
          <w:i/>
          <w:iCs/>
          <w:noProof/>
          <w:sz w:val="16"/>
        </w:rPr>
        <w:delText>1/6/2014 4:07 PM</w:delText>
      </w:r>
    </w:del>
    <w:r>
      <w:rPr>
        <w:rFonts w:ascii="Arial" w:hAnsi="Arial" w:cs="Arial"/>
        <w:i/>
        <w:iCs/>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036729" w14:textId="77777777" w:rsidR="00E805B8" w:rsidRDefault="00E805B8">
      <w:r>
        <w:separator/>
      </w:r>
    </w:p>
  </w:footnote>
  <w:footnote w:type="continuationSeparator" w:id="0">
    <w:p w14:paraId="2BBA652F" w14:textId="77777777" w:rsidR="00E805B8" w:rsidRDefault="00E805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998B04" w14:textId="77777777" w:rsidR="00E805B8" w:rsidRDefault="00E805B8">
    <w:pPr>
      <w:pBdr>
        <w:bottom w:val="single" w:sz="4" w:space="2" w:color="auto"/>
      </w:pBdr>
      <w:tabs>
        <w:tab w:val="right" w:pos="10080"/>
      </w:tabs>
      <w:rPr>
        <w:rFonts w:ascii="Arial" w:hAnsi="Arial"/>
        <w:i/>
        <w:iCs/>
        <w:sz w:val="16"/>
      </w:rPr>
    </w:pPr>
    <w:r w:rsidRPr="002A723C">
      <w:rPr>
        <w:rFonts w:ascii="Arial" w:hAnsi="Arial"/>
        <w:i/>
        <w:iCs/>
        <w:sz w:val="16"/>
      </w:rPr>
      <w:t>GfK Custom Research, LLC</w:t>
    </w:r>
    <w:r>
      <w:rPr>
        <w:rFonts w:ascii="Arial" w:hAnsi="Arial"/>
        <w:i/>
        <w:iCs/>
        <w:sz w:val="16"/>
      </w:rPr>
      <w:tab/>
    </w:r>
    <w:r>
      <w:rPr>
        <w:rFonts w:ascii="Arial" w:hAnsi="Arial"/>
        <w:i/>
        <w:iCs/>
        <w:sz w:val="16"/>
      </w:rPr>
      <w:fldChar w:fldCharType="begin"/>
    </w:r>
    <w:r>
      <w:rPr>
        <w:rFonts w:ascii="Arial" w:hAnsi="Arial"/>
        <w:i/>
        <w:iCs/>
        <w:sz w:val="16"/>
      </w:rPr>
      <w:instrText xml:space="preserve"> FILENAME </w:instrText>
    </w:r>
    <w:r>
      <w:rPr>
        <w:rFonts w:ascii="Arial" w:hAnsi="Arial"/>
        <w:i/>
        <w:iCs/>
        <w:sz w:val="16"/>
      </w:rPr>
      <w:fldChar w:fldCharType="separate"/>
    </w:r>
    <w:ins w:id="0" w:author="Mary Madden" w:date="2014-03-19T11:34:00Z">
      <w:r>
        <w:rPr>
          <w:rFonts w:ascii="Arial" w:hAnsi="Arial"/>
          <w:i/>
          <w:iCs/>
          <w:noProof/>
          <w:sz w:val="16"/>
        </w:rPr>
        <w:t>Pew_InternetPanel_Survey1_v7clean.docx</w:t>
      </w:r>
    </w:ins>
    <w:del w:id="1" w:author="Mary Madden" w:date="2014-03-19T11:34:00Z">
      <w:r w:rsidDel="0072666B">
        <w:rPr>
          <w:rFonts w:ascii="Arial" w:hAnsi="Arial"/>
          <w:i/>
          <w:iCs/>
          <w:noProof/>
          <w:sz w:val="16"/>
        </w:rPr>
        <w:delText>Pew_InternetPanel_Survey1_v2.docx</w:delText>
      </w:r>
    </w:del>
    <w:r>
      <w:rPr>
        <w:rFonts w:ascii="Arial" w:hAnsi="Arial"/>
        <w:i/>
        <w:iCs/>
        <w:sz w:val="16"/>
      </w:rPr>
      <w:fldChar w:fldCharType="end"/>
    </w:r>
  </w:p>
  <w:p w14:paraId="0F76CB7C" w14:textId="77777777" w:rsidR="00E805B8" w:rsidRDefault="00E805B8">
    <w:pPr>
      <w:pStyle w:val="basi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5881CA" w14:textId="77777777" w:rsidR="00E805B8" w:rsidRDefault="00E805B8" w:rsidP="003E6A1E">
    <w:pPr>
      <w:jc w:val="center"/>
    </w:pPr>
    <w:r>
      <w:rPr>
        <w:noProof/>
      </w:rPr>
      <w:drawing>
        <wp:inline distT="0" distB="0" distL="0" distR="0" wp14:anchorId="18ED4F41" wp14:editId="63062E47">
          <wp:extent cx="4381500" cy="1447800"/>
          <wp:effectExtent l="0" t="0" r="0" b="0"/>
          <wp:docPr id="1" name="Picture 1" descr="GfK-K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fK-K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144780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627278" w14:textId="77777777" w:rsidR="00E805B8" w:rsidRDefault="00E805B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34CC6B0"/>
    <w:lvl w:ilvl="0">
      <w:numFmt w:val="decimal"/>
      <w:pStyle w:val="basicbulletindent"/>
      <w:lvlText w:val="*"/>
      <w:lvlJc w:val="left"/>
    </w:lvl>
  </w:abstractNum>
  <w:abstractNum w:abstractNumId="1">
    <w:nsid w:val="00090626"/>
    <w:multiLevelType w:val="hybridMultilevel"/>
    <w:tmpl w:val="0BCCF14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03F1047"/>
    <w:multiLevelType w:val="hybridMultilevel"/>
    <w:tmpl w:val="2870AED8"/>
    <w:lvl w:ilvl="0" w:tplc="EA5A094C">
      <w:start w:val="6"/>
      <w:numFmt w:val="decimalZero"/>
      <w:lvlText w:val="%1"/>
      <w:lvlJc w:val="left"/>
      <w:pPr>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1497BEA"/>
    <w:multiLevelType w:val="hybridMultilevel"/>
    <w:tmpl w:val="43E065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22D372C"/>
    <w:multiLevelType w:val="hybridMultilevel"/>
    <w:tmpl w:val="529468B6"/>
    <w:lvl w:ilvl="0" w:tplc="4AA2932A">
      <w:start w:val="1"/>
      <w:numFmt w:val="decimal"/>
      <w:lvlText w:val="%1"/>
      <w:lvlJc w:val="left"/>
      <w:pPr>
        <w:ind w:left="108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3337AC6"/>
    <w:multiLevelType w:val="hybridMultilevel"/>
    <w:tmpl w:val="BD0C04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6CA3624"/>
    <w:multiLevelType w:val="hybridMultilevel"/>
    <w:tmpl w:val="837ED95E"/>
    <w:lvl w:ilvl="0" w:tplc="CBD07FA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72A7DDD"/>
    <w:multiLevelType w:val="hybridMultilevel"/>
    <w:tmpl w:val="BB60D2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B264FD7"/>
    <w:multiLevelType w:val="hybridMultilevel"/>
    <w:tmpl w:val="D610DA90"/>
    <w:lvl w:ilvl="0" w:tplc="F7D8ABA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87B5FB4"/>
    <w:multiLevelType w:val="hybridMultilevel"/>
    <w:tmpl w:val="B25276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8AE75BD"/>
    <w:multiLevelType w:val="hybridMultilevel"/>
    <w:tmpl w:val="35B265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D4A5321"/>
    <w:multiLevelType w:val="hybridMultilevel"/>
    <w:tmpl w:val="C7663F6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216965E2"/>
    <w:multiLevelType w:val="hybridMultilevel"/>
    <w:tmpl w:val="966AFB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9B1651"/>
    <w:multiLevelType w:val="hybridMultilevel"/>
    <w:tmpl w:val="A4783AF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4F57784"/>
    <w:multiLevelType w:val="hybridMultilevel"/>
    <w:tmpl w:val="BA3C052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E177457"/>
    <w:multiLevelType w:val="hybridMultilevel"/>
    <w:tmpl w:val="4C70EF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41961A6"/>
    <w:multiLevelType w:val="hybridMultilevel"/>
    <w:tmpl w:val="D796127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D3C9C"/>
    <w:multiLevelType w:val="hybridMultilevel"/>
    <w:tmpl w:val="BA32B3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840C38"/>
    <w:multiLevelType w:val="hybridMultilevel"/>
    <w:tmpl w:val="7B7A93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1E174B"/>
    <w:multiLevelType w:val="hybridMultilevel"/>
    <w:tmpl w:val="858CBA30"/>
    <w:lvl w:ilvl="0" w:tplc="FDC869E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385E2760"/>
    <w:multiLevelType w:val="hybridMultilevel"/>
    <w:tmpl w:val="736A42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D419A5"/>
    <w:multiLevelType w:val="hybridMultilevel"/>
    <w:tmpl w:val="8F84549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B7835DC"/>
    <w:multiLevelType w:val="hybridMultilevel"/>
    <w:tmpl w:val="CD0027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D1C2851"/>
    <w:multiLevelType w:val="hybridMultilevel"/>
    <w:tmpl w:val="CD0265E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EC82D8C"/>
    <w:multiLevelType w:val="hybridMultilevel"/>
    <w:tmpl w:val="16203A7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3FF72B50"/>
    <w:multiLevelType w:val="hybridMultilevel"/>
    <w:tmpl w:val="18E8D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1187C24"/>
    <w:multiLevelType w:val="hybridMultilevel"/>
    <w:tmpl w:val="5EB479E4"/>
    <w:lvl w:ilvl="0" w:tplc="BB1CCC0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42343A9"/>
    <w:multiLevelType w:val="hybridMultilevel"/>
    <w:tmpl w:val="BDE69C50"/>
    <w:lvl w:ilvl="0" w:tplc="10D62CA6">
      <w:start w:val="1"/>
      <w:numFmt w:val="bullet"/>
      <w:pStyle w:val="basicbulletindent2"/>
      <w:lvlText w:val="»"/>
      <w:lvlJc w:val="left"/>
      <w:pPr>
        <w:tabs>
          <w:tab w:val="num" w:pos="1440"/>
        </w:tabs>
        <w:ind w:left="1440" w:hanging="360"/>
      </w:pPr>
      <w:rPr>
        <w:rFonts w:hAnsi="Aria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nsid w:val="463D51FA"/>
    <w:multiLevelType w:val="hybridMultilevel"/>
    <w:tmpl w:val="644879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A555F3A"/>
    <w:multiLevelType w:val="hybridMultilevel"/>
    <w:tmpl w:val="85E05A4A"/>
    <w:lvl w:ilvl="0" w:tplc="0486FF30">
      <w:start w:val="1"/>
      <w:numFmt w:val="decimalZero"/>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4B891AD9"/>
    <w:multiLevelType w:val="hybridMultilevel"/>
    <w:tmpl w:val="53D8FC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DBF5B5A"/>
    <w:multiLevelType w:val="hybridMultilevel"/>
    <w:tmpl w:val="3B6043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F2B5AAD"/>
    <w:multiLevelType w:val="hybridMultilevel"/>
    <w:tmpl w:val="43A0BB66"/>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AB0A3832">
      <w:start w:val="1"/>
      <w:numFmt w:val="bullet"/>
      <w:pStyle w:val="basicindent3"/>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4FA06995"/>
    <w:multiLevelType w:val="hybridMultilevel"/>
    <w:tmpl w:val="43EAB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04408E6"/>
    <w:multiLevelType w:val="hybridMultilevel"/>
    <w:tmpl w:val="397000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16B385F"/>
    <w:multiLevelType w:val="hybridMultilevel"/>
    <w:tmpl w:val="E1D2C8C4"/>
    <w:lvl w:ilvl="0" w:tplc="D00A95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52775938"/>
    <w:multiLevelType w:val="hybridMultilevel"/>
    <w:tmpl w:val="47B8DB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2E57183"/>
    <w:multiLevelType w:val="hybridMultilevel"/>
    <w:tmpl w:val="1B92352E"/>
    <w:lvl w:ilvl="0" w:tplc="0409000F">
      <w:start w:val="1"/>
      <w:numFmt w:val="decimal"/>
      <w:lvlText w:val="%1."/>
      <w:lvlJc w:val="left"/>
      <w:pPr>
        <w:ind w:left="720" w:hanging="360"/>
      </w:pPr>
    </w:lvl>
    <w:lvl w:ilvl="1" w:tplc="A5427008">
      <w:start w:val="1"/>
      <w:numFmt w:val="decimal"/>
      <w:lvlText w:val="%2."/>
      <w:lvlJc w:val="left"/>
      <w:pPr>
        <w:ind w:left="1440" w:hanging="360"/>
      </w:pPr>
      <w:rPr>
        <w:color w:val="auto"/>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8AB66B2"/>
    <w:multiLevelType w:val="hybridMultilevel"/>
    <w:tmpl w:val="1C58A0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C405209"/>
    <w:multiLevelType w:val="hybridMultilevel"/>
    <w:tmpl w:val="1D3E223E"/>
    <w:lvl w:ilvl="0" w:tplc="A7B8C04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5C672A19"/>
    <w:multiLevelType w:val="hybridMultilevel"/>
    <w:tmpl w:val="56AEC51A"/>
    <w:lvl w:ilvl="0" w:tplc="1DD8686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5FFD3311"/>
    <w:multiLevelType w:val="hybridMultilevel"/>
    <w:tmpl w:val="AA4CC5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9B46EAE"/>
    <w:multiLevelType w:val="hybridMultilevel"/>
    <w:tmpl w:val="A89E5D7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ACA2694"/>
    <w:multiLevelType w:val="hybridMultilevel"/>
    <w:tmpl w:val="9C341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EEF09D2"/>
    <w:multiLevelType w:val="hybridMultilevel"/>
    <w:tmpl w:val="B8B816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F4E4557"/>
    <w:multiLevelType w:val="hybridMultilevel"/>
    <w:tmpl w:val="9B80E5C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73E1577A"/>
    <w:multiLevelType w:val="hybridMultilevel"/>
    <w:tmpl w:val="D342467C"/>
    <w:lvl w:ilvl="0" w:tplc="0C2658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7BB52929"/>
    <w:multiLevelType w:val="hybridMultilevel"/>
    <w:tmpl w:val="EEC0C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BE84FB0"/>
    <w:multiLevelType w:val="hybridMultilevel"/>
    <w:tmpl w:val="B3B6ED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2"/>
  </w:num>
  <w:num w:numId="2">
    <w:abstractNumId w:val="0"/>
    <w:lvlOverride w:ilvl="0">
      <w:lvl w:ilvl="0">
        <w:numFmt w:val="bullet"/>
        <w:pStyle w:val="basicbulletindent"/>
        <w:lvlText w:val=""/>
        <w:legacy w:legacy="1" w:legacySpace="0" w:legacyIndent="0"/>
        <w:lvlJc w:val="left"/>
        <w:rPr>
          <w:rFonts w:ascii="Symbol" w:hAnsi="Symbol" w:hint="default"/>
        </w:rPr>
      </w:lvl>
    </w:lvlOverride>
  </w:num>
  <w:num w:numId="3">
    <w:abstractNumId w:val="27"/>
  </w:num>
  <w:num w:numId="4">
    <w:abstractNumId w:val="21"/>
  </w:num>
  <w:num w:numId="5">
    <w:abstractNumId w:val="2"/>
  </w:num>
  <w:num w:numId="6">
    <w:abstractNumId w:val="29"/>
  </w:num>
  <w:num w:numId="7">
    <w:abstractNumId w:val="19"/>
  </w:num>
  <w:num w:numId="8">
    <w:abstractNumId w:val="35"/>
  </w:num>
  <w:num w:numId="9">
    <w:abstractNumId w:val="46"/>
  </w:num>
  <w:num w:numId="10">
    <w:abstractNumId w:val="40"/>
  </w:num>
  <w:num w:numId="11">
    <w:abstractNumId w:val="4"/>
  </w:num>
  <w:num w:numId="12">
    <w:abstractNumId w:val="20"/>
  </w:num>
  <w:num w:numId="13">
    <w:abstractNumId w:val="23"/>
  </w:num>
  <w:num w:numId="14">
    <w:abstractNumId w:val="30"/>
  </w:num>
  <w:num w:numId="15">
    <w:abstractNumId w:val="37"/>
  </w:num>
  <w:num w:numId="16">
    <w:abstractNumId w:val="28"/>
  </w:num>
  <w:num w:numId="17">
    <w:abstractNumId w:val="22"/>
  </w:num>
  <w:num w:numId="18">
    <w:abstractNumId w:val="34"/>
  </w:num>
  <w:num w:numId="19">
    <w:abstractNumId w:val="44"/>
  </w:num>
  <w:num w:numId="20">
    <w:abstractNumId w:val="42"/>
  </w:num>
  <w:num w:numId="21">
    <w:abstractNumId w:val="3"/>
  </w:num>
  <w:num w:numId="22">
    <w:abstractNumId w:val="16"/>
  </w:num>
  <w:num w:numId="23">
    <w:abstractNumId w:val="11"/>
  </w:num>
  <w:num w:numId="24">
    <w:abstractNumId w:val="7"/>
  </w:num>
  <w:num w:numId="25">
    <w:abstractNumId w:val="24"/>
  </w:num>
  <w:num w:numId="26">
    <w:abstractNumId w:val="14"/>
  </w:num>
  <w:num w:numId="27">
    <w:abstractNumId w:val="41"/>
  </w:num>
  <w:num w:numId="28">
    <w:abstractNumId w:val="13"/>
  </w:num>
  <w:num w:numId="29">
    <w:abstractNumId w:val="12"/>
  </w:num>
  <w:num w:numId="30">
    <w:abstractNumId w:val="38"/>
  </w:num>
  <w:num w:numId="31">
    <w:abstractNumId w:val="45"/>
  </w:num>
  <w:num w:numId="32">
    <w:abstractNumId w:val="48"/>
  </w:num>
  <w:num w:numId="33">
    <w:abstractNumId w:val="5"/>
  </w:num>
  <w:num w:numId="34">
    <w:abstractNumId w:val="10"/>
  </w:num>
  <w:num w:numId="35">
    <w:abstractNumId w:val="6"/>
  </w:num>
  <w:num w:numId="36">
    <w:abstractNumId w:val="26"/>
  </w:num>
  <w:num w:numId="37">
    <w:abstractNumId w:val="18"/>
  </w:num>
  <w:num w:numId="38">
    <w:abstractNumId w:val="33"/>
  </w:num>
  <w:num w:numId="39">
    <w:abstractNumId w:val="9"/>
  </w:num>
  <w:num w:numId="40">
    <w:abstractNumId w:val="15"/>
  </w:num>
  <w:num w:numId="41">
    <w:abstractNumId w:val="43"/>
  </w:num>
  <w:num w:numId="42">
    <w:abstractNumId w:val="25"/>
  </w:num>
  <w:num w:numId="43">
    <w:abstractNumId w:val="47"/>
  </w:num>
  <w:num w:numId="44">
    <w:abstractNumId w:val="31"/>
  </w:num>
  <w:num w:numId="45">
    <w:abstractNumId w:val="36"/>
  </w:num>
  <w:num w:numId="46">
    <w:abstractNumId w:val="17"/>
  </w:num>
  <w:num w:numId="47">
    <w:abstractNumId w:val="1"/>
  </w:num>
  <w:num w:numId="48">
    <w:abstractNumId w:val="8"/>
  </w:num>
  <w:num w:numId="49">
    <w:abstractNumId w:val="3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4"/>
  <w:displayHorizontalDrawingGridEvery w:val="2"/>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777"/>
    <w:rsid w:val="00007602"/>
    <w:rsid w:val="00015917"/>
    <w:rsid w:val="000751D5"/>
    <w:rsid w:val="00151D59"/>
    <w:rsid w:val="00153139"/>
    <w:rsid w:val="0015377E"/>
    <w:rsid w:val="00164BEF"/>
    <w:rsid w:val="001735E1"/>
    <w:rsid w:val="00194E18"/>
    <w:rsid w:val="001B6051"/>
    <w:rsid w:val="0023030A"/>
    <w:rsid w:val="00263D34"/>
    <w:rsid w:val="00287A90"/>
    <w:rsid w:val="002905BE"/>
    <w:rsid w:val="002B040C"/>
    <w:rsid w:val="002C5F3A"/>
    <w:rsid w:val="002D38D3"/>
    <w:rsid w:val="0030558A"/>
    <w:rsid w:val="003366FE"/>
    <w:rsid w:val="003523FB"/>
    <w:rsid w:val="003E6A1E"/>
    <w:rsid w:val="003F7CF1"/>
    <w:rsid w:val="00451E48"/>
    <w:rsid w:val="00466855"/>
    <w:rsid w:val="00475282"/>
    <w:rsid w:val="004B3B0F"/>
    <w:rsid w:val="004F5F92"/>
    <w:rsid w:val="00501378"/>
    <w:rsid w:val="005030B3"/>
    <w:rsid w:val="00520C5D"/>
    <w:rsid w:val="005B2631"/>
    <w:rsid w:val="005C4FFC"/>
    <w:rsid w:val="00693446"/>
    <w:rsid w:val="006E2EF3"/>
    <w:rsid w:val="007065C9"/>
    <w:rsid w:val="0072666B"/>
    <w:rsid w:val="007566CC"/>
    <w:rsid w:val="00782878"/>
    <w:rsid w:val="007D08B9"/>
    <w:rsid w:val="00813094"/>
    <w:rsid w:val="00872CE7"/>
    <w:rsid w:val="008E014F"/>
    <w:rsid w:val="00905726"/>
    <w:rsid w:val="0091519B"/>
    <w:rsid w:val="009C46FB"/>
    <w:rsid w:val="009C4DD9"/>
    <w:rsid w:val="009E5DFF"/>
    <w:rsid w:val="00A43610"/>
    <w:rsid w:val="00B6096C"/>
    <w:rsid w:val="00BA3039"/>
    <w:rsid w:val="00C93AE5"/>
    <w:rsid w:val="00CA7184"/>
    <w:rsid w:val="00CD4AE3"/>
    <w:rsid w:val="00CE1697"/>
    <w:rsid w:val="00D16992"/>
    <w:rsid w:val="00D542DE"/>
    <w:rsid w:val="00D63638"/>
    <w:rsid w:val="00DD4FD2"/>
    <w:rsid w:val="00E6654C"/>
    <w:rsid w:val="00E67ACB"/>
    <w:rsid w:val="00E805B8"/>
    <w:rsid w:val="00EA12AE"/>
    <w:rsid w:val="00EB7777"/>
    <w:rsid w:val="00FC3723"/>
    <w:rsid w:val="00FC3C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13DD1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footer" w:uiPriority="99"/>
    <w:lsdException w:name="caption" w:semiHidden="1" w:unhideWhenUsed="1" w:qFormat="1"/>
    <w:lsdException w:name="annotation reference" w:uiPriority="99"/>
    <w:lsdException w:name="Title" w:qFormat="1"/>
    <w:lsdException w:name="Body Text" w:uiPriority="99"/>
    <w:lsdException w:name="Subtitle" w:qFormat="1"/>
    <w:lsdException w:name="Strong"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ind w:right="4320"/>
      <w:outlineLvl w:val="0"/>
    </w:pPr>
    <w:rPr>
      <w:rFonts w:cs="Arial"/>
      <w:b/>
      <w:bCs/>
      <w:sz w:val="22"/>
    </w:rPr>
  </w:style>
  <w:style w:type="paragraph" w:styleId="Heading2">
    <w:name w:val="heading 2"/>
    <w:basedOn w:val="Normal"/>
    <w:next w:val="Normal"/>
    <w:qFormat/>
    <w:pPr>
      <w:keepNext/>
      <w:outlineLvl w:val="1"/>
    </w:pPr>
    <w:rPr>
      <w:b/>
      <w:bCs/>
      <w:smallCaps/>
    </w:rPr>
  </w:style>
  <w:style w:type="paragraph" w:styleId="Heading3">
    <w:name w:val="heading 3"/>
    <w:basedOn w:val="Normal"/>
    <w:next w:val="Normal"/>
    <w:qFormat/>
    <w:pPr>
      <w:keepNext/>
      <w:pBdr>
        <w:top w:val="single" w:sz="4" w:space="4" w:color="FFFFFF"/>
        <w:bottom w:val="single" w:sz="4" w:space="4" w:color="FFFFFF"/>
      </w:pBdr>
      <w:spacing w:before="60" w:after="60"/>
      <w:jc w:val="center"/>
      <w:outlineLvl w:val="2"/>
    </w:pPr>
    <w:rPr>
      <w:rFonts w:cs="Arial"/>
      <w:b/>
      <w:bCs/>
      <w:color w:val="FFFFFF"/>
      <w:sz w:val="22"/>
    </w:rPr>
  </w:style>
  <w:style w:type="paragraph" w:styleId="Heading4">
    <w:name w:val="heading 4"/>
    <w:basedOn w:val="Normal"/>
    <w:next w:val="Normal"/>
    <w:qFormat/>
    <w:pPr>
      <w:keepNext/>
      <w:ind w:left="1440"/>
      <w:outlineLvl w:val="3"/>
    </w:pPr>
    <w:rPr>
      <w:rFonts w:cs="Arial"/>
      <w:b/>
      <w:smallCaps/>
    </w:rPr>
  </w:style>
  <w:style w:type="paragraph" w:styleId="Heading9">
    <w:name w:val="heading 9"/>
    <w:basedOn w:val="Normal"/>
    <w:next w:val="Normal"/>
    <w:qFormat/>
    <w:pPr>
      <w:keepNext/>
      <w:shd w:val="clear" w:color="000080" w:fill="auto"/>
      <w:spacing w:before="60" w:after="60"/>
      <w:jc w:val="center"/>
      <w:outlineLvl w:val="8"/>
    </w:pPr>
    <w:rPr>
      <w:b/>
      <w:color w:val="FFFFFF"/>
      <w:kern w:val="16"/>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question">
    <w:name w:val="basic question"/>
    <w:basedOn w:val="basic"/>
    <w:pPr>
      <w:spacing w:before="60"/>
      <w:ind w:left="720" w:hanging="720"/>
    </w:pPr>
  </w:style>
  <w:style w:type="paragraph" w:customStyle="1" w:styleId="basic">
    <w:name w:val="basic"/>
    <w:basedOn w:val="Normal"/>
    <w:link w:val="basicChar"/>
    <w:qFormat/>
    <w:rPr>
      <w:rFonts w:ascii="Arial" w:hAnsi="Arial" w:cs="Arial"/>
      <w:sz w:val="22"/>
    </w:rPr>
  </w:style>
  <w:style w:type="paragraph" w:styleId="Header">
    <w:name w:val="header"/>
    <w:basedOn w:val="Normal"/>
    <w:link w:val="HeaderChar"/>
    <w:uiPriority w:val="99"/>
    <w:pPr>
      <w:tabs>
        <w:tab w:val="center" w:pos="4320"/>
        <w:tab w:val="right" w:pos="8640"/>
      </w:tabs>
    </w:pPr>
  </w:style>
  <w:style w:type="paragraph" w:customStyle="1" w:styleId="basicbox">
    <w:name w:val="basic box"/>
    <w:basedOn w:val="basic"/>
    <w:pPr>
      <w:pBdr>
        <w:top w:val="single" w:sz="4" w:space="1" w:color="auto"/>
        <w:left w:val="single" w:sz="4" w:space="4" w:color="auto"/>
        <w:bottom w:val="single" w:sz="4" w:space="1" w:color="auto"/>
        <w:right w:val="single" w:sz="4" w:space="4" w:color="auto"/>
      </w:pBdr>
    </w:pPr>
  </w:style>
  <w:style w:type="paragraph" w:styleId="BodyText">
    <w:name w:val="Body Text"/>
    <w:basedOn w:val="Normal"/>
    <w:link w:val="BodyTextChar"/>
    <w:uiPriority w:val="99"/>
    <w:pPr>
      <w:spacing w:after="120"/>
    </w:pPr>
    <w:rPr>
      <w:sz w:val="22"/>
      <w:szCs w:val="20"/>
    </w:rPr>
  </w:style>
  <w:style w:type="paragraph" w:styleId="Footer">
    <w:name w:val="footer"/>
    <w:basedOn w:val="Normal"/>
    <w:link w:val="FooterChar"/>
    <w:uiPriority w:val="99"/>
    <w:pPr>
      <w:tabs>
        <w:tab w:val="center" w:pos="4320"/>
        <w:tab w:val="right" w:pos="8640"/>
      </w:tabs>
    </w:pPr>
    <w:rPr>
      <w:sz w:val="22"/>
      <w:szCs w:val="20"/>
    </w:rPr>
  </w:style>
  <w:style w:type="paragraph" w:styleId="BodyText2">
    <w:name w:val="Body Text 2"/>
    <w:basedOn w:val="Normal"/>
    <w:rPr>
      <w:b/>
      <w:bCs/>
      <w:sz w:val="22"/>
      <w:szCs w:val="20"/>
    </w:rPr>
  </w:style>
  <w:style w:type="paragraph" w:styleId="BodyTextIndent2">
    <w:name w:val="Body Text Indent 2"/>
    <w:basedOn w:val="Normal"/>
    <w:pPr>
      <w:spacing w:before="120"/>
      <w:ind w:left="720"/>
    </w:pPr>
    <w:rPr>
      <w:b/>
      <w:sz w:val="22"/>
      <w:szCs w:val="20"/>
    </w:rPr>
  </w:style>
  <w:style w:type="paragraph" w:customStyle="1" w:styleId="basicgridanswer">
    <w:name w:val="basic grid answer"/>
    <w:basedOn w:val="basic"/>
    <w:pPr>
      <w:ind w:left="900" w:right="4050" w:hanging="180"/>
    </w:pPr>
  </w:style>
  <w:style w:type="paragraph" w:customStyle="1" w:styleId="basictitle">
    <w:name w:val="basic title"/>
    <w:basedOn w:val="basic"/>
    <w:rPr>
      <w:b/>
      <w:bCs/>
      <w:smallCaps/>
      <w:u w:val="single"/>
    </w:rPr>
  </w:style>
  <w:style w:type="paragraph" w:customStyle="1" w:styleId="basicbulletindent2">
    <w:name w:val="basic bullet indent2"/>
    <w:basedOn w:val="basicbulletindent"/>
    <w:pPr>
      <w:numPr>
        <w:numId w:val="3"/>
      </w:numPr>
    </w:pPr>
  </w:style>
  <w:style w:type="paragraph" w:customStyle="1" w:styleId="basicbulletindent">
    <w:name w:val="basic bullet indent"/>
    <w:basedOn w:val="basic"/>
    <w:pPr>
      <w:numPr>
        <w:numId w:val="2"/>
      </w:numPr>
      <w:ind w:left="714" w:hanging="350"/>
    </w:pPr>
    <w:rPr>
      <w:szCs w:val="20"/>
    </w:rPr>
  </w:style>
  <w:style w:type="paragraph" w:styleId="BodyText3">
    <w:name w:val="Body Text 3"/>
    <w:basedOn w:val="Normal"/>
    <w:rPr>
      <w:color w:val="FF0000"/>
      <w:sz w:val="20"/>
    </w:rPr>
  </w:style>
  <w:style w:type="paragraph" w:styleId="BodyTextIndent">
    <w:name w:val="Body Text Indent"/>
    <w:basedOn w:val="Normal"/>
    <w:pPr>
      <w:tabs>
        <w:tab w:val="center" w:leader="dot" w:pos="7734"/>
      </w:tabs>
      <w:ind w:left="2330" w:firstLine="4746"/>
      <w:jc w:val="both"/>
    </w:pPr>
    <w:rPr>
      <w:rFonts w:cs="Arial"/>
      <w:sz w:val="20"/>
    </w:rPr>
  </w:style>
  <w:style w:type="paragraph" w:customStyle="1" w:styleId="basicindent3">
    <w:name w:val="basic indent3"/>
    <w:basedOn w:val="basic"/>
    <w:pPr>
      <w:numPr>
        <w:ilvl w:val="2"/>
        <w:numId w:val="1"/>
      </w:numPr>
    </w:pPr>
  </w:style>
  <w:style w:type="paragraph" w:styleId="BodyTextIndent3">
    <w:name w:val="Body Text Indent 3"/>
    <w:basedOn w:val="Normal"/>
    <w:pPr>
      <w:ind w:left="812" w:hanging="840"/>
    </w:pPr>
    <w:rPr>
      <w:rFonts w:cs="Arial"/>
      <w:sz w:val="22"/>
      <w:szCs w:val="20"/>
    </w:rPr>
  </w:style>
  <w:style w:type="paragraph" w:customStyle="1" w:styleId="sectionstart">
    <w:name w:val="section start"/>
    <w:basedOn w:val="Normal"/>
    <w:pPr>
      <w:pBdr>
        <w:top w:val="single" w:sz="4" w:space="4" w:color="FFFFFF"/>
        <w:bottom w:val="single" w:sz="4" w:space="4" w:color="FFFFFF"/>
      </w:pBdr>
      <w:shd w:val="clear" w:color="auto" w:fill="6689CC"/>
      <w:spacing w:before="60" w:after="60"/>
      <w:jc w:val="center"/>
    </w:pPr>
    <w:rPr>
      <w:rFonts w:ascii="Arial" w:hAnsi="Arial" w:cs="Arial"/>
      <w:b/>
      <w:bCs/>
      <w:color w:val="FFFFFF"/>
      <w:sz w:val="22"/>
    </w:rPr>
  </w:style>
  <w:style w:type="paragraph" w:customStyle="1" w:styleId="basicnote">
    <w:name w:val="basic note"/>
    <w:basedOn w:val="basic"/>
    <w:rPr>
      <w:b/>
      <w:bCs/>
      <w:i/>
      <w:iCs/>
    </w:rPr>
  </w:style>
  <w:style w:type="paragraph" w:customStyle="1" w:styleId="basicinstruction">
    <w:name w:val="basic instruction"/>
    <w:basedOn w:val="basic"/>
    <w:link w:val="basicinstructionChar"/>
    <w:qFormat/>
    <w:rPr>
      <w:b/>
      <w:bCs/>
      <w:smallCaps/>
    </w:rPr>
  </w:style>
  <w:style w:type="paragraph" w:customStyle="1" w:styleId="basicanswer">
    <w:name w:val="basic answer"/>
    <w:basedOn w:val="basic"/>
    <w:pPr>
      <w:tabs>
        <w:tab w:val="center" w:leader="dot" w:pos="9720"/>
      </w:tabs>
      <w:ind w:left="5310" w:right="720" w:hanging="270"/>
    </w:pPr>
  </w:style>
  <w:style w:type="character" w:styleId="Hyperlink">
    <w:name w:val="Hyperlink"/>
    <w:rPr>
      <w:color w:val="0000FF"/>
      <w:u w:val="single"/>
    </w:rPr>
  </w:style>
  <w:style w:type="paragraph" w:styleId="BalloonText">
    <w:name w:val="Balloon Text"/>
    <w:basedOn w:val="Normal"/>
    <w:link w:val="BalloonTextChar"/>
    <w:uiPriority w:val="99"/>
    <w:semiHidden/>
    <w:rsid w:val="003F7CF1"/>
    <w:rPr>
      <w:rFonts w:ascii="Tahoma" w:hAnsi="Tahoma" w:cs="Tahoma"/>
      <w:sz w:val="16"/>
      <w:szCs w:val="16"/>
    </w:rPr>
  </w:style>
  <w:style w:type="character" w:customStyle="1" w:styleId="basicChar">
    <w:name w:val="basic Char"/>
    <w:link w:val="basic"/>
    <w:rsid w:val="001735E1"/>
    <w:rPr>
      <w:rFonts w:ascii="Arial" w:hAnsi="Arial" w:cs="Arial"/>
      <w:sz w:val="22"/>
      <w:szCs w:val="24"/>
      <w:lang w:val="en-US" w:eastAsia="en-US" w:bidi="ar-SA"/>
    </w:rPr>
  </w:style>
  <w:style w:type="character" w:customStyle="1" w:styleId="basicinstructionChar">
    <w:name w:val="basic instruction Char"/>
    <w:link w:val="basicinstruction"/>
    <w:rsid w:val="001735E1"/>
    <w:rPr>
      <w:rFonts w:ascii="Arial" w:hAnsi="Arial" w:cs="Arial"/>
      <w:b/>
      <w:bCs/>
      <w:smallCaps/>
      <w:sz w:val="22"/>
      <w:szCs w:val="24"/>
      <w:lang w:val="en-US" w:eastAsia="en-US" w:bidi="ar-SA"/>
    </w:rPr>
  </w:style>
  <w:style w:type="table" w:styleId="TableGrid">
    <w:name w:val="Table Grid"/>
    <w:basedOn w:val="TableNormal"/>
    <w:rsid w:val="001735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uiPriority w:val="99"/>
    <w:rsid w:val="00263D34"/>
    <w:rPr>
      <w:sz w:val="22"/>
      <w:lang w:val="en-US" w:eastAsia="en-US" w:bidi="ar-SA"/>
    </w:rPr>
  </w:style>
  <w:style w:type="character" w:styleId="CommentReference">
    <w:name w:val="annotation reference"/>
    <w:uiPriority w:val="99"/>
    <w:unhideWhenUsed/>
    <w:rsid w:val="00015917"/>
    <w:rPr>
      <w:sz w:val="16"/>
      <w:szCs w:val="16"/>
    </w:rPr>
  </w:style>
  <w:style w:type="paragraph" w:styleId="CommentText">
    <w:name w:val="annotation text"/>
    <w:basedOn w:val="Normal"/>
    <w:link w:val="CommentTextChar"/>
    <w:unhideWhenUsed/>
    <w:rsid w:val="00015917"/>
    <w:rPr>
      <w:rFonts w:ascii="Calibri" w:hAnsi="Calibri"/>
      <w:sz w:val="20"/>
      <w:szCs w:val="20"/>
    </w:rPr>
  </w:style>
  <w:style w:type="character" w:customStyle="1" w:styleId="CommentTextChar">
    <w:name w:val="Comment Text Char"/>
    <w:link w:val="CommentText"/>
    <w:rsid w:val="00015917"/>
    <w:rPr>
      <w:rFonts w:ascii="Calibri" w:hAnsi="Calibri"/>
    </w:rPr>
  </w:style>
  <w:style w:type="paragraph" w:styleId="CommentSubject">
    <w:name w:val="annotation subject"/>
    <w:basedOn w:val="CommentText"/>
    <w:next w:val="CommentText"/>
    <w:link w:val="CommentSubjectChar"/>
    <w:uiPriority w:val="99"/>
    <w:unhideWhenUsed/>
    <w:rsid w:val="00015917"/>
    <w:rPr>
      <w:b/>
      <w:bCs/>
    </w:rPr>
  </w:style>
  <w:style w:type="character" w:customStyle="1" w:styleId="CommentSubjectChar">
    <w:name w:val="Comment Subject Char"/>
    <w:link w:val="CommentSubject"/>
    <w:uiPriority w:val="99"/>
    <w:rsid w:val="00015917"/>
    <w:rPr>
      <w:rFonts w:ascii="Calibri" w:hAnsi="Calibri"/>
      <w:b/>
      <w:bCs/>
    </w:rPr>
  </w:style>
  <w:style w:type="character" w:customStyle="1" w:styleId="BalloonTextChar">
    <w:name w:val="Balloon Text Char"/>
    <w:link w:val="BalloonText"/>
    <w:uiPriority w:val="99"/>
    <w:semiHidden/>
    <w:rsid w:val="00015917"/>
    <w:rPr>
      <w:rFonts w:ascii="Tahoma" w:hAnsi="Tahoma" w:cs="Tahoma"/>
      <w:sz w:val="16"/>
      <w:szCs w:val="16"/>
    </w:rPr>
  </w:style>
  <w:style w:type="paragraph" w:styleId="NormalWeb">
    <w:name w:val="Normal (Web)"/>
    <w:basedOn w:val="Normal"/>
    <w:uiPriority w:val="99"/>
    <w:unhideWhenUsed/>
    <w:rsid w:val="00015917"/>
    <w:pPr>
      <w:spacing w:after="180"/>
    </w:pPr>
  </w:style>
  <w:style w:type="paragraph" w:customStyle="1" w:styleId="PALS12FLI0TBsLI3rdRI0">
    <w:name w:val="P_A:L_S:12_FLI:0_TBs_LI:3rd_RI:0"/>
    <w:rsid w:val="00015917"/>
    <w:pPr>
      <w:tabs>
        <w:tab w:val="left" w:pos="720"/>
        <w:tab w:val="left" w:pos="1440"/>
        <w:tab w:val="left" w:pos="2160"/>
        <w:tab w:val="left" w:pos="2880"/>
        <w:tab w:val="left" w:pos="3600"/>
      </w:tabs>
      <w:ind w:left="2160" w:hanging="2160"/>
      <w:contextualSpacing/>
    </w:pPr>
    <w:rPr>
      <w:rFonts w:ascii="Courier New" w:eastAsia="Courier New" w:hAnsi="Courier New" w:cs="Courier New"/>
      <w:sz w:val="24"/>
    </w:rPr>
  </w:style>
  <w:style w:type="paragraph" w:styleId="ListParagraph">
    <w:name w:val="List Paragraph"/>
    <w:basedOn w:val="Normal"/>
    <w:uiPriority w:val="34"/>
    <w:qFormat/>
    <w:rsid w:val="00015917"/>
    <w:pPr>
      <w:ind w:left="720"/>
      <w:contextualSpacing/>
    </w:pPr>
  </w:style>
  <w:style w:type="paragraph" w:styleId="Revision">
    <w:name w:val="Revision"/>
    <w:hidden/>
    <w:uiPriority w:val="99"/>
    <w:semiHidden/>
    <w:rsid w:val="00015917"/>
    <w:rPr>
      <w:rFonts w:ascii="Calibri" w:hAnsi="Calibri"/>
      <w:sz w:val="22"/>
      <w:szCs w:val="22"/>
    </w:rPr>
  </w:style>
  <w:style w:type="paragraph" w:customStyle="1" w:styleId="PALS12FLI50TBsLI150RI100">
    <w:name w:val="P_A:L_S:12_FLI:50_TBs_LI:150_RI:100"/>
    <w:rsid w:val="00015917"/>
    <w:pPr>
      <w:tabs>
        <w:tab w:val="left" w:pos="720"/>
        <w:tab w:val="left" w:pos="1440"/>
        <w:tab w:val="left" w:pos="2160"/>
        <w:tab w:val="left" w:pos="2880"/>
        <w:tab w:val="left" w:pos="3600"/>
        <w:tab w:val="left" w:pos="4320"/>
        <w:tab w:val="left" w:pos="5040"/>
        <w:tab w:val="left" w:pos="5760"/>
        <w:tab w:val="left" w:pos="6480"/>
        <w:tab w:val="left" w:pos="7200"/>
        <w:tab w:val="right" w:pos="10080"/>
      </w:tabs>
      <w:ind w:left="1440" w:hanging="1440"/>
      <w:contextualSpacing/>
    </w:pPr>
    <w:rPr>
      <w:rFonts w:ascii="Courier New" w:eastAsia="Courier New" w:hAnsi="Courier New" w:cs="Courier New"/>
      <w:sz w:val="24"/>
    </w:rPr>
  </w:style>
  <w:style w:type="paragraph" w:customStyle="1" w:styleId="StyleResponsesLeft138">
    <w:name w:val="Style Responses + Left:  1.38&quot;"/>
    <w:basedOn w:val="Normal"/>
    <w:link w:val="StyleResponsesLeft138Char"/>
    <w:rsid w:val="00015917"/>
    <w:pPr>
      <w:tabs>
        <w:tab w:val="left" w:pos="1584"/>
        <w:tab w:val="right" w:leader="dot" w:pos="6624"/>
        <w:tab w:val="left" w:pos="6912"/>
      </w:tabs>
      <w:spacing w:after="80"/>
      <w:ind w:left="1584"/>
    </w:pPr>
  </w:style>
  <w:style w:type="character" w:customStyle="1" w:styleId="StyleResponsesLeft138Char">
    <w:name w:val="Style Responses + Left:  1.38&quot; Char"/>
    <w:link w:val="StyleResponsesLeft138"/>
    <w:rsid w:val="00015917"/>
    <w:rPr>
      <w:sz w:val="24"/>
      <w:szCs w:val="24"/>
    </w:rPr>
  </w:style>
  <w:style w:type="paragraph" w:customStyle="1" w:styleId="Skip">
    <w:name w:val="Skip"/>
    <w:basedOn w:val="StyleResponsesLeft138"/>
    <w:link w:val="SkipChar"/>
    <w:rsid w:val="00015917"/>
    <w:pPr>
      <w:spacing w:after="240"/>
      <w:ind w:left="8784" w:hanging="7200"/>
    </w:pPr>
    <w:rPr>
      <w:sz w:val="22"/>
      <w:szCs w:val="22"/>
    </w:rPr>
  </w:style>
  <w:style w:type="character" w:customStyle="1" w:styleId="SkipChar">
    <w:name w:val="Skip Char"/>
    <w:link w:val="Skip"/>
    <w:rsid w:val="00015917"/>
    <w:rPr>
      <w:sz w:val="22"/>
      <w:szCs w:val="22"/>
    </w:rPr>
  </w:style>
  <w:style w:type="paragraph" w:customStyle="1" w:styleId="Questionlevel1Char">
    <w:name w:val="Question level 1 Char"/>
    <w:link w:val="Questionlevel1CharChar"/>
    <w:rsid w:val="00015917"/>
    <w:pPr>
      <w:spacing w:after="200" w:line="276" w:lineRule="auto"/>
    </w:pPr>
    <w:rPr>
      <w:rFonts w:ascii="Calibri" w:eastAsia="Calibri" w:hAnsi="Calibri"/>
      <w:sz w:val="22"/>
      <w:szCs w:val="22"/>
    </w:rPr>
  </w:style>
  <w:style w:type="character" w:customStyle="1" w:styleId="Questionlevel1CharChar">
    <w:name w:val="Question level 1 Char Char"/>
    <w:link w:val="Questionlevel1Char"/>
    <w:rsid w:val="00015917"/>
    <w:rPr>
      <w:rFonts w:ascii="Calibri" w:eastAsia="Calibri" w:hAnsi="Calibri"/>
      <w:sz w:val="22"/>
      <w:szCs w:val="22"/>
      <w:lang w:val="en-US" w:eastAsia="en-US" w:bidi="ar-SA"/>
    </w:rPr>
  </w:style>
  <w:style w:type="paragraph" w:customStyle="1" w:styleId="tabs">
    <w:name w:val="tabs"/>
    <w:basedOn w:val="Normal"/>
    <w:rsid w:val="00015917"/>
    <w:pPr>
      <w:widowControl w:val="0"/>
      <w:tabs>
        <w:tab w:val="left" w:pos="1080"/>
        <w:tab w:val="left" w:pos="1800"/>
        <w:tab w:val="left" w:pos="2160"/>
        <w:tab w:val="right" w:leader="dot" w:pos="9720"/>
      </w:tabs>
      <w:suppressAutoHyphens/>
      <w:ind w:left="1800" w:hanging="1800"/>
    </w:pPr>
    <w:rPr>
      <w:rFonts w:ascii="CG Times" w:hAnsi="CG Times"/>
      <w:snapToGrid w:val="0"/>
      <w:kern w:val="1"/>
      <w:szCs w:val="20"/>
    </w:rPr>
  </w:style>
  <w:style w:type="character" w:customStyle="1" w:styleId="HeaderChar">
    <w:name w:val="Header Char"/>
    <w:link w:val="Header"/>
    <w:uiPriority w:val="99"/>
    <w:rsid w:val="00015917"/>
    <w:rPr>
      <w:sz w:val="24"/>
      <w:szCs w:val="24"/>
    </w:rPr>
  </w:style>
  <w:style w:type="character" w:customStyle="1" w:styleId="FooterChar">
    <w:name w:val="Footer Char"/>
    <w:link w:val="Footer"/>
    <w:uiPriority w:val="99"/>
    <w:rsid w:val="00015917"/>
    <w:rPr>
      <w:sz w:val="22"/>
    </w:rPr>
  </w:style>
  <w:style w:type="paragraph" w:customStyle="1" w:styleId="Question">
    <w:name w:val="Question"/>
    <w:basedOn w:val="Normal"/>
    <w:next w:val="Normal"/>
    <w:link w:val="QuestionChar2"/>
    <w:qFormat/>
    <w:rsid w:val="00151D59"/>
    <w:pPr>
      <w:keepNext/>
      <w:keepLines/>
      <w:spacing w:after="240"/>
      <w:ind w:left="720" w:hanging="720"/>
    </w:pPr>
    <w:rPr>
      <w:rFonts w:ascii="Tahoma" w:hAnsi="Tahoma"/>
      <w:sz w:val="22"/>
      <w:szCs w:val="22"/>
    </w:rPr>
  </w:style>
  <w:style w:type="character" w:customStyle="1" w:styleId="QuestionChar2">
    <w:name w:val="Question Char2"/>
    <w:link w:val="Question"/>
    <w:rsid w:val="00151D59"/>
    <w:rPr>
      <w:rFonts w:ascii="Tahoma" w:hAnsi="Tahoma"/>
      <w:sz w:val="22"/>
      <w:szCs w:val="22"/>
    </w:rPr>
  </w:style>
  <w:style w:type="paragraph" w:customStyle="1" w:styleId="AnswerCategory">
    <w:name w:val="Answer Category"/>
    <w:basedOn w:val="Normal"/>
    <w:link w:val="AnswerCategoryChar"/>
    <w:rsid w:val="00151D59"/>
    <w:pPr>
      <w:keepNext/>
      <w:keepLines/>
      <w:ind w:left="1440" w:hanging="720"/>
    </w:pPr>
    <w:rPr>
      <w:rFonts w:ascii="Tahoma" w:hAnsi="Tahoma"/>
      <w:sz w:val="22"/>
      <w:szCs w:val="22"/>
    </w:rPr>
  </w:style>
  <w:style w:type="character" w:customStyle="1" w:styleId="AnswerCategoryChar">
    <w:name w:val="Answer Category Char"/>
    <w:link w:val="AnswerCategory"/>
    <w:rsid w:val="00151D59"/>
    <w:rPr>
      <w:rFonts w:ascii="Tahoma" w:hAnsi="Tahoma"/>
      <w:sz w:val="22"/>
      <w:szCs w:val="22"/>
    </w:rPr>
  </w:style>
  <w:style w:type="paragraph" w:customStyle="1" w:styleId="QuestionItem">
    <w:name w:val="Question Item"/>
    <w:basedOn w:val="Normal"/>
    <w:link w:val="QuestionItemChar"/>
    <w:rsid w:val="00151D59"/>
    <w:pPr>
      <w:keepNext/>
      <w:keepLines/>
      <w:ind w:left="1440" w:hanging="720"/>
    </w:pPr>
    <w:rPr>
      <w:rFonts w:ascii="Tahoma" w:hAnsi="Tahoma" w:cs="Tahoma"/>
      <w:sz w:val="22"/>
      <w:szCs w:val="22"/>
    </w:rPr>
  </w:style>
  <w:style w:type="character" w:customStyle="1" w:styleId="QuestionItemChar">
    <w:name w:val="Question Item Char"/>
    <w:link w:val="QuestionItem"/>
    <w:rsid w:val="00151D59"/>
    <w:rPr>
      <w:rFonts w:ascii="Tahoma" w:hAnsi="Tahoma" w:cs="Tahoma"/>
      <w:sz w:val="22"/>
      <w:szCs w:val="22"/>
    </w:rPr>
  </w:style>
  <w:style w:type="paragraph" w:customStyle="1" w:styleId="Categories">
    <w:name w:val="Categories"/>
    <w:next w:val="AnswerCategory"/>
    <w:rsid w:val="00151D59"/>
    <w:pPr>
      <w:keepNext/>
      <w:keepLines/>
      <w:spacing w:before="240" w:after="120"/>
      <w:ind w:firstLine="720"/>
    </w:pPr>
    <w:rPr>
      <w:rFonts w:ascii="Tahoma" w:hAnsi="Tahoma" w:cs="Tahoma"/>
      <w:b/>
      <w:sz w:val="22"/>
      <w:szCs w:val="22"/>
    </w:rPr>
  </w:style>
  <w:style w:type="paragraph" w:customStyle="1" w:styleId="ProgrammingInstruction">
    <w:name w:val="Programming Instruction"/>
    <w:basedOn w:val="Normal"/>
    <w:link w:val="ProgrammingInstructionChar"/>
    <w:rsid w:val="00151D59"/>
    <w:pPr>
      <w:keepNext/>
      <w:keepLines/>
      <w:ind w:left="720" w:hanging="720"/>
    </w:pPr>
    <w:rPr>
      <w:rFonts w:ascii="Tahoma" w:hAnsi="Tahoma"/>
      <w:b/>
      <w:sz w:val="22"/>
      <w:szCs w:val="22"/>
    </w:rPr>
  </w:style>
  <w:style w:type="paragraph" w:styleId="NoSpacing">
    <w:name w:val="No Spacing"/>
    <w:uiPriority w:val="1"/>
    <w:qFormat/>
    <w:rsid w:val="00151D59"/>
    <w:rPr>
      <w:rFonts w:ascii="Calibri" w:hAnsi="Calibri"/>
      <w:sz w:val="22"/>
      <w:szCs w:val="22"/>
    </w:rPr>
  </w:style>
  <w:style w:type="character" w:customStyle="1" w:styleId="ProgrammingInstructionChar">
    <w:name w:val="Programming Instruction Char"/>
    <w:link w:val="ProgrammingInstruction"/>
    <w:rsid w:val="00151D59"/>
    <w:rPr>
      <w:rFonts w:ascii="Tahoma" w:hAnsi="Tahoma"/>
      <w:b/>
      <w:sz w:val="22"/>
      <w:szCs w:val="22"/>
    </w:rPr>
  </w:style>
  <w:style w:type="character" w:styleId="Emphasis">
    <w:name w:val="Emphasis"/>
    <w:basedOn w:val="DefaultParagraphFont"/>
    <w:qFormat/>
    <w:rsid w:val="009C4DD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footer" w:uiPriority="99"/>
    <w:lsdException w:name="caption" w:semiHidden="1" w:unhideWhenUsed="1" w:qFormat="1"/>
    <w:lsdException w:name="annotation reference" w:uiPriority="99"/>
    <w:lsdException w:name="Title" w:qFormat="1"/>
    <w:lsdException w:name="Body Text" w:uiPriority="99"/>
    <w:lsdException w:name="Subtitle" w:qFormat="1"/>
    <w:lsdException w:name="Strong"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ind w:right="4320"/>
      <w:outlineLvl w:val="0"/>
    </w:pPr>
    <w:rPr>
      <w:rFonts w:cs="Arial"/>
      <w:b/>
      <w:bCs/>
      <w:sz w:val="22"/>
    </w:rPr>
  </w:style>
  <w:style w:type="paragraph" w:styleId="Heading2">
    <w:name w:val="heading 2"/>
    <w:basedOn w:val="Normal"/>
    <w:next w:val="Normal"/>
    <w:qFormat/>
    <w:pPr>
      <w:keepNext/>
      <w:outlineLvl w:val="1"/>
    </w:pPr>
    <w:rPr>
      <w:b/>
      <w:bCs/>
      <w:smallCaps/>
    </w:rPr>
  </w:style>
  <w:style w:type="paragraph" w:styleId="Heading3">
    <w:name w:val="heading 3"/>
    <w:basedOn w:val="Normal"/>
    <w:next w:val="Normal"/>
    <w:qFormat/>
    <w:pPr>
      <w:keepNext/>
      <w:pBdr>
        <w:top w:val="single" w:sz="4" w:space="4" w:color="FFFFFF"/>
        <w:bottom w:val="single" w:sz="4" w:space="4" w:color="FFFFFF"/>
      </w:pBdr>
      <w:spacing w:before="60" w:after="60"/>
      <w:jc w:val="center"/>
      <w:outlineLvl w:val="2"/>
    </w:pPr>
    <w:rPr>
      <w:rFonts w:cs="Arial"/>
      <w:b/>
      <w:bCs/>
      <w:color w:val="FFFFFF"/>
      <w:sz w:val="22"/>
    </w:rPr>
  </w:style>
  <w:style w:type="paragraph" w:styleId="Heading4">
    <w:name w:val="heading 4"/>
    <w:basedOn w:val="Normal"/>
    <w:next w:val="Normal"/>
    <w:qFormat/>
    <w:pPr>
      <w:keepNext/>
      <w:ind w:left="1440"/>
      <w:outlineLvl w:val="3"/>
    </w:pPr>
    <w:rPr>
      <w:rFonts w:cs="Arial"/>
      <w:b/>
      <w:smallCaps/>
    </w:rPr>
  </w:style>
  <w:style w:type="paragraph" w:styleId="Heading9">
    <w:name w:val="heading 9"/>
    <w:basedOn w:val="Normal"/>
    <w:next w:val="Normal"/>
    <w:qFormat/>
    <w:pPr>
      <w:keepNext/>
      <w:shd w:val="clear" w:color="000080" w:fill="auto"/>
      <w:spacing w:before="60" w:after="60"/>
      <w:jc w:val="center"/>
      <w:outlineLvl w:val="8"/>
    </w:pPr>
    <w:rPr>
      <w:b/>
      <w:color w:val="FFFFFF"/>
      <w:kern w:val="16"/>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question">
    <w:name w:val="basic question"/>
    <w:basedOn w:val="basic"/>
    <w:pPr>
      <w:spacing w:before="60"/>
      <w:ind w:left="720" w:hanging="720"/>
    </w:pPr>
  </w:style>
  <w:style w:type="paragraph" w:customStyle="1" w:styleId="basic">
    <w:name w:val="basic"/>
    <w:basedOn w:val="Normal"/>
    <w:link w:val="basicChar"/>
    <w:qFormat/>
    <w:rPr>
      <w:rFonts w:ascii="Arial" w:hAnsi="Arial" w:cs="Arial"/>
      <w:sz w:val="22"/>
    </w:rPr>
  </w:style>
  <w:style w:type="paragraph" w:styleId="Header">
    <w:name w:val="header"/>
    <w:basedOn w:val="Normal"/>
    <w:link w:val="HeaderChar"/>
    <w:uiPriority w:val="99"/>
    <w:pPr>
      <w:tabs>
        <w:tab w:val="center" w:pos="4320"/>
        <w:tab w:val="right" w:pos="8640"/>
      </w:tabs>
    </w:pPr>
  </w:style>
  <w:style w:type="paragraph" w:customStyle="1" w:styleId="basicbox">
    <w:name w:val="basic box"/>
    <w:basedOn w:val="basic"/>
    <w:pPr>
      <w:pBdr>
        <w:top w:val="single" w:sz="4" w:space="1" w:color="auto"/>
        <w:left w:val="single" w:sz="4" w:space="4" w:color="auto"/>
        <w:bottom w:val="single" w:sz="4" w:space="1" w:color="auto"/>
        <w:right w:val="single" w:sz="4" w:space="4" w:color="auto"/>
      </w:pBdr>
    </w:pPr>
  </w:style>
  <w:style w:type="paragraph" w:styleId="BodyText">
    <w:name w:val="Body Text"/>
    <w:basedOn w:val="Normal"/>
    <w:link w:val="BodyTextChar"/>
    <w:uiPriority w:val="99"/>
    <w:pPr>
      <w:spacing w:after="120"/>
    </w:pPr>
    <w:rPr>
      <w:sz w:val="22"/>
      <w:szCs w:val="20"/>
    </w:rPr>
  </w:style>
  <w:style w:type="paragraph" w:styleId="Footer">
    <w:name w:val="footer"/>
    <w:basedOn w:val="Normal"/>
    <w:link w:val="FooterChar"/>
    <w:uiPriority w:val="99"/>
    <w:pPr>
      <w:tabs>
        <w:tab w:val="center" w:pos="4320"/>
        <w:tab w:val="right" w:pos="8640"/>
      </w:tabs>
    </w:pPr>
    <w:rPr>
      <w:sz w:val="22"/>
      <w:szCs w:val="20"/>
    </w:rPr>
  </w:style>
  <w:style w:type="paragraph" w:styleId="BodyText2">
    <w:name w:val="Body Text 2"/>
    <w:basedOn w:val="Normal"/>
    <w:rPr>
      <w:b/>
      <w:bCs/>
      <w:sz w:val="22"/>
      <w:szCs w:val="20"/>
    </w:rPr>
  </w:style>
  <w:style w:type="paragraph" w:styleId="BodyTextIndent2">
    <w:name w:val="Body Text Indent 2"/>
    <w:basedOn w:val="Normal"/>
    <w:pPr>
      <w:spacing w:before="120"/>
      <w:ind w:left="720"/>
    </w:pPr>
    <w:rPr>
      <w:b/>
      <w:sz w:val="22"/>
      <w:szCs w:val="20"/>
    </w:rPr>
  </w:style>
  <w:style w:type="paragraph" w:customStyle="1" w:styleId="basicgridanswer">
    <w:name w:val="basic grid answer"/>
    <w:basedOn w:val="basic"/>
    <w:pPr>
      <w:ind w:left="900" w:right="4050" w:hanging="180"/>
    </w:pPr>
  </w:style>
  <w:style w:type="paragraph" w:customStyle="1" w:styleId="basictitle">
    <w:name w:val="basic title"/>
    <w:basedOn w:val="basic"/>
    <w:rPr>
      <w:b/>
      <w:bCs/>
      <w:smallCaps/>
      <w:u w:val="single"/>
    </w:rPr>
  </w:style>
  <w:style w:type="paragraph" w:customStyle="1" w:styleId="basicbulletindent2">
    <w:name w:val="basic bullet indent2"/>
    <w:basedOn w:val="basicbulletindent"/>
    <w:pPr>
      <w:numPr>
        <w:numId w:val="3"/>
      </w:numPr>
    </w:pPr>
  </w:style>
  <w:style w:type="paragraph" w:customStyle="1" w:styleId="basicbulletindent">
    <w:name w:val="basic bullet indent"/>
    <w:basedOn w:val="basic"/>
    <w:pPr>
      <w:numPr>
        <w:numId w:val="2"/>
      </w:numPr>
      <w:ind w:left="714" w:hanging="350"/>
    </w:pPr>
    <w:rPr>
      <w:szCs w:val="20"/>
    </w:rPr>
  </w:style>
  <w:style w:type="paragraph" w:styleId="BodyText3">
    <w:name w:val="Body Text 3"/>
    <w:basedOn w:val="Normal"/>
    <w:rPr>
      <w:color w:val="FF0000"/>
      <w:sz w:val="20"/>
    </w:rPr>
  </w:style>
  <w:style w:type="paragraph" w:styleId="BodyTextIndent">
    <w:name w:val="Body Text Indent"/>
    <w:basedOn w:val="Normal"/>
    <w:pPr>
      <w:tabs>
        <w:tab w:val="center" w:leader="dot" w:pos="7734"/>
      </w:tabs>
      <w:ind w:left="2330" w:firstLine="4746"/>
      <w:jc w:val="both"/>
    </w:pPr>
    <w:rPr>
      <w:rFonts w:cs="Arial"/>
      <w:sz w:val="20"/>
    </w:rPr>
  </w:style>
  <w:style w:type="paragraph" w:customStyle="1" w:styleId="basicindent3">
    <w:name w:val="basic indent3"/>
    <w:basedOn w:val="basic"/>
    <w:pPr>
      <w:numPr>
        <w:ilvl w:val="2"/>
        <w:numId w:val="1"/>
      </w:numPr>
    </w:pPr>
  </w:style>
  <w:style w:type="paragraph" w:styleId="BodyTextIndent3">
    <w:name w:val="Body Text Indent 3"/>
    <w:basedOn w:val="Normal"/>
    <w:pPr>
      <w:ind w:left="812" w:hanging="840"/>
    </w:pPr>
    <w:rPr>
      <w:rFonts w:cs="Arial"/>
      <w:sz w:val="22"/>
      <w:szCs w:val="20"/>
    </w:rPr>
  </w:style>
  <w:style w:type="paragraph" w:customStyle="1" w:styleId="sectionstart">
    <w:name w:val="section start"/>
    <w:basedOn w:val="Normal"/>
    <w:pPr>
      <w:pBdr>
        <w:top w:val="single" w:sz="4" w:space="4" w:color="FFFFFF"/>
        <w:bottom w:val="single" w:sz="4" w:space="4" w:color="FFFFFF"/>
      </w:pBdr>
      <w:shd w:val="clear" w:color="auto" w:fill="6689CC"/>
      <w:spacing w:before="60" w:after="60"/>
      <w:jc w:val="center"/>
    </w:pPr>
    <w:rPr>
      <w:rFonts w:ascii="Arial" w:hAnsi="Arial" w:cs="Arial"/>
      <w:b/>
      <w:bCs/>
      <w:color w:val="FFFFFF"/>
      <w:sz w:val="22"/>
    </w:rPr>
  </w:style>
  <w:style w:type="paragraph" w:customStyle="1" w:styleId="basicnote">
    <w:name w:val="basic note"/>
    <w:basedOn w:val="basic"/>
    <w:rPr>
      <w:b/>
      <w:bCs/>
      <w:i/>
      <w:iCs/>
    </w:rPr>
  </w:style>
  <w:style w:type="paragraph" w:customStyle="1" w:styleId="basicinstruction">
    <w:name w:val="basic instruction"/>
    <w:basedOn w:val="basic"/>
    <w:link w:val="basicinstructionChar"/>
    <w:qFormat/>
    <w:rPr>
      <w:b/>
      <w:bCs/>
      <w:smallCaps/>
    </w:rPr>
  </w:style>
  <w:style w:type="paragraph" w:customStyle="1" w:styleId="basicanswer">
    <w:name w:val="basic answer"/>
    <w:basedOn w:val="basic"/>
    <w:pPr>
      <w:tabs>
        <w:tab w:val="center" w:leader="dot" w:pos="9720"/>
      </w:tabs>
      <w:ind w:left="5310" w:right="720" w:hanging="270"/>
    </w:pPr>
  </w:style>
  <w:style w:type="character" w:styleId="Hyperlink">
    <w:name w:val="Hyperlink"/>
    <w:rPr>
      <w:color w:val="0000FF"/>
      <w:u w:val="single"/>
    </w:rPr>
  </w:style>
  <w:style w:type="paragraph" w:styleId="BalloonText">
    <w:name w:val="Balloon Text"/>
    <w:basedOn w:val="Normal"/>
    <w:link w:val="BalloonTextChar"/>
    <w:uiPriority w:val="99"/>
    <w:semiHidden/>
    <w:rsid w:val="003F7CF1"/>
    <w:rPr>
      <w:rFonts w:ascii="Tahoma" w:hAnsi="Tahoma" w:cs="Tahoma"/>
      <w:sz w:val="16"/>
      <w:szCs w:val="16"/>
    </w:rPr>
  </w:style>
  <w:style w:type="character" w:customStyle="1" w:styleId="basicChar">
    <w:name w:val="basic Char"/>
    <w:link w:val="basic"/>
    <w:rsid w:val="001735E1"/>
    <w:rPr>
      <w:rFonts w:ascii="Arial" w:hAnsi="Arial" w:cs="Arial"/>
      <w:sz w:val="22"/>
      <w:szCs w:val="24"/>
      <w:lang w:val="en-US" w:eastAsia="en-US" w:bidi="ar-SA"/>
    </w:rPr>
  </w:style>
  <w:style w:type="character" w:customStyle="1" w:styleId="basicinstructionChar">
    <w:name w:val="basic instruction Char"/>
    <w:link w:val="basicinstruction"/>
    <w:rsid w:val="001735E1"/>
    <w:rPr>
      <w:rFonts w:ascii="Arial" w:hAnsi="Arial" w:cs="Arial"/>
      <w:b/>
      <w:bCs/>
      <w:smallCaps/>
      <w:sz w:val="22"/>
      <w:szCs w:val="24"/>
      <w:lang w:val="en-US" w:eastAsia="en-US" w:bidi="ar-SA"/>
    </w:rPr>
  </w:style>
  <w:style w:type="table" w:styleId="TableGrid">
    <w:name w:val="Table Grid"/>
    <w:basedOn w:val="TableNormal"/>
    <w:rsid w:val="001735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uiPriority w:val="99"/>
    <w:rsid w:val="00263D34"/>
    <w:rPr>
      <w:sz w:val="22"/>
      <w:lang w:val="en-US" w:eastAsia="en-US" w:bidi="ar-SA"/>
    </w:rPr>
  </w:style>
  <w:style w:type="character" w:styleId="CommentReference">
    <w:name w:val="annotation reference"/>
    <w:uiPriority w:val="99"/>
    <w:unhideWhenUsed/>
    <w:rsid w:val="00015917"/>
    <w:rPr>
      <w:sz w:val="16"/>
      <w:szCs w:val="16"/>
    </w:rPr>
  </w:style>
  <w:style w:type="paragraph" w:styleId="CommentText">
    <w:name w:val="annotation text"/>
    <w:basedOn w:val="Normal"/>
    <w:link w:val="CommentTextChar"/>
    <w:unhideWhenUsed/>
    <w:rsid w:val="00015917"/>
    <w:rPr>
      <w:rFonts w:ascii="Calibri" w:hAnsi="Calibri"/>
      <w:sz w:val="20"/>
      <w:szCs w:val="20"/>
    </w:rPr>
  </w:style>
  <w:style w:type="character" w:customStyle="1" w:styleId="CommentTextChar">
    <w:name w:val="Comment Text Char"/>
    <w:link w:val="CommentText"/>
    <w:rsid w:val="00015917"/>
    <w:rPr>
      <w:rFonts w:ascii="Calibri" w:hAnsi="Calibri"/>
    </w:rPr>
  </w:style>
  <w:style w:type="paragraph" w:styleId="CommentSubject">
    <w:name w:val="annotation subject"/>
    <w:basedOn w:val="CommentText"/>
    <w:next w:val="CommentText"/>
    <w:link w:val="CommentSubjectChar"/>
    <w:uiPriority w:val="99"/>
    <w:unhideWhenUsed/>
    <w:rsid w:val="00015917"/>
    <w:rPr>
      <w:b/>
      <w:bCs/>
    </w:rPr>
  </w:style>
  <w:style w:type="character" w:customStyle="1" w:styleId="CommentSubjectChar">
    <w:name w:val="Comment Subject Char"/>
    <w:link w:val="CommentSubject"/>
    <w:uiPriority w:val="99"/>
    <w:rsid w:val="00015917"/>
    <w:rPr>
      <w:rFonts w:ascii="Calibri" w:hAnsi="Calibri"/>
      <w:b/>
      <w:bCs/>
    </w:rPr>
  </w:style>
  <w:style w:type="character" w:customStyle="1" w:styleId="BalloonTextChar">
    <w:name w:val="Balloon Text Char"/>
    <w:link w:val="BalloonText"/>
    <w:uiPriority w:val="99"/>
    <w:semiHidden/>
    <w:rsid w:val="00015917"/>
    <w:rPr>
      <w:rFonts w:ascii="Tahoma" w:hAnsi="Tahoma" w:cs="Tahoma"/>
      <w:sz w:val="16"/>
      <w:szCs w:val="16"/>
    </w:rPr>
  </w:style>
  <w:style w:type="paragraph" w:styleId="NormalWeb">
    <w:name w:val="Normal (Web)"/>
    <w:basedOn w:val="Normal"/>
    <w:uiPriority w:val="99"/>
    <w:unhideWhenUsed/>
    <w:rsid w:val="00015917"/>
    <w:pPr>
      <w:spacing w:after="180"/>
    </w:pPr>
  </w:style>
  <w:style w:type="paragraph" w:customStyle="1" w:styleId="PALS12FLI0TBsLI3rdRI0">
    <w:name w:val="P_A:L_S:12_FLI:0_TBs_LI:3rd_RI:0"/>
    <w:rsid w:val="00015917"/>
    <w:pPr>
      <w:tabs>
        <w:tab w:val="left" w:pos="720"/>
        <w:tab w:val="left" w:pos="1440"/>
        <w:tab w:val="left" w:pos="2160"/>
        <w:tab w:val="left" w:pos="2880"/>
        <w:tab w:val="left" w:pos="3600"/>
      </w:tabs>
      <w:ind w:left="2160" w:hanging="2160"/>
      <w:contextualSpacing/>
    </w:pPr>
    <w:rPr>
      <w:rFonts w:ascii="Courier New" w:eastAsia="Courier New" w:hAnsi="Courier New" w:cs="Courier New"/>
      <w:sz w:val="24"/>
    </w:rPr>
  </w:style>
  <w:style w:type="paragraph" w:styleId="ListParagraph">
    <w:name w:val="List Paragraph"/>
    <w:basedOn w:val="Normal"/>
    <w:uiPriority w:val="34"/>
    <w:qFormat/>
    <w:rsid w:val="00015917"/>
    <w:pPr>
      <w:ind w:left="720"/>
      <w:contextualSpacing/>
    </w:pPr>
  </w:style>
  <w:style w:type="paragraph" w:styleId="Revision">
    <w:name w:val="Revision"/>
    <w:hidden/>
    <w:uiPriority w:val="99"/>
    <w:semiHidden/>
    <w:rsid w:val="00015917"/>
    <w:rPr>
      <w:rFonts w:ascii="Calibri" w:hAnsi="Calibri"/>
      <w:sz w:val="22"/>
      <w:szCs w:val="22"/>
    </w:rPr>
  </w:style>
  <w:style w:type="paragraph" w:customStyle="1" w:styleId="PALS12FLI50TBsLI150RI100">
    <w:name w:val="P_A:L_S:12_FLI:50_TBs_LI:150_RI:100"/>
    <w:rsid w:val="00015917"/>
    <w:pPr>
      <w:tabs>
        <w:tab w:val="left" w:pos="720"/>
        <w:tab w:val="left" w:pos="1440"/>
        <w:tab w:val="left" w:pos="2160"/>
        <w:tab w:val="left" w:pos="2880"/>
        <w:tab w:val="left" w:pos="3600"/>
        <w:tab w:val="left" w:pos="4320"/>
        <w:tab w:val="left" w:pos="5040"/>
        <w:tab w:val="left" w:pos="5760"/>
        <w:tab w:val="left" w:pos="6480"/>
        <w:tab w:val="left" w:pos="7200"/>
        <w:tab w:val="right" w:pos="10080"/>
      </w:tabs>
      <w:ind w:left="1440" w:hanging="1440"/>
      <w:contextualSpacing/>
    </w:pPr>
    <w:rPr>
      <w:rFonts w:ascii="Courier New" w:eastAsia="Courier New" w:hAnsi="Courier New" w:cs="Courier New"/>
      <w:sz w:val="24"/>
    </w:rPr>
  </w:style>
  <w:style w:type="paragraph" w:customStyle="1" w:styleId="StyleResponsesLeft138">
    <w:name w:val="Style Responses + Left:  1.38&quot;"/>
    <w:basedOn w:val="Normal"/>
    <w:link w:val="StyleResponsesLeft138Char"/>
    <w:rsid w:val="00015917"/>
    <w:pPr>
      <w:tabs>
        <w:tab w:val="left" w:pos="1584"/>
        <w:tab w:val="right" w:leader="dot" w:pos="6624"/>
        <w:tab w:val="left" w:pos="6912"/>
      </w:tabs>
      <w:spacing w:after="80"/>
      <w:ind w:left="1584"/>
    </w:pPr>
  </w:style>
  <w:style w:type="character" w:customStyle="1" w:styleId="StyleResponsesLeft138Char">
    <w:name w:val="Style Responses + Left:  1.38&quot; Char"/>
    <w:link w:val="StyleResponsesLeft138"/>
    <w:rsid w:val="00015917"/>
    <w:rPr>
      <w:sz w:val="24"/>
      <w:szCs w:val="24"/>
    </w:rPr>
  </w:style>
  <w:style w:type="paragraph" w:customStyle="1" w:styleId="Skip">
    <w:name w:val="Skip"/>
    <w:basedOn w:val="StyleResponsesLeft138"/>
    <w:link w:val="SkipChar"/>
    <w:rsid w:val="00015917"/>
    <w:pPr>
      <w:spacing w:after="240"/>
      <w:ind w:left="8784" w:hanging="7200"/>
    </w:pPr>
    <w:rPr>
      <w:sz w:val="22"/>
      <w:szCs w:val="22"/>
    </w:rPr>
  </w:style>
  <w:style w:type="character" w:customStyle="1" w:styleId="SkipChar">
    <w:name w:val="Skip Char"/>
    <w:link w:val="Skip"/>
    <w:rsid w:val="00015917"/>
    <w:rPr>
      <w:sz w:val="22"/>
      <w:szCs w:val="22"/>
    </w:rPr>
  </w:style>
  <w:style w:type="paragraph" w:customStyle="1" w:styleId="Questionlevel1Char">
    <w:name w:val="Question level 1 Char"/>
    <w:link w:val="Questionlevel1CharChar"/>
    <w:rsid w:val="00015917"/>
    <w:pPr>
      <w:spacing w:after="200" w:line="276" w:lineRule="auto"/>
    </w:pPr>
    <w:rPr>
      <w:rFonts w:ascii="Calibri" w:eastAsia="Calibri" w:hAnsi="Calibri"/>
      <w:sz w:val="22"/>
      <w:szCs w:val="22"/>
    </w:rPr>
  </w:style>
  <w:style w:type="character" w:customStyle="1" w:styleId="Questionlevel1CharChar">
    <w:name w:val="Question level 1 Char Char"/>
    <w:link w:val="Questionlevel1Char"/>
    <w:rsid w:val="00015917"/>
    <w:rPr>
      <w:rFonts w:ascii="Calibri" w:eastAsia="Calibri" w:hAnsi="Calibri"/>
      <w:sz w:val="22"/>
      <w:szCs w:val="22"/>
      <w:lang w:val="en-US" w:eastAsia="en-US" w:bidi="ar-SA"/>
    </w:rPr>
  </w:style>
  <w:style w:type="paragraph" w:customStyle="1" w:styleId="tabs">
    <w:name w:val="tabs"/>
    <w:basedOn w:val="Normal"/>
    <w:rsid w:val="00015917"/>
    <w:pPr>
      <w:widowControl w:val="0"/>
      <w:tabs>
        <w:tab w:val="left" w:pos="1080"/>
        <w:tab w:val="left" w:pos="1800"/>
        <w:tab w:val="left" w:pos="2160"/>
        <w:tab w:val="right" w:leader="dot" w:pos="9720"/>
      </w:tabs>
      <w:suppressAutoHyphens/>
      <w:ind w:left="1800" w:hanging="1800"/>
    </w:pPr>
    <w:rPr>
      <w:rFonts w:ascii="CG Times" w:hAnsi="CG Times"/>
      <w:snapToGrid w:val="0"/>
      <w:kern w:val="1"/>
      <w:szCs w:val="20"/>
    </w:rPr>
  </w:style>
  <w:style w:type="character" w:customStyle="1" w:styleId="HeaderChar">
    <w:name w:val="Header Char"/>
    <w:link w:val="Header"/>
    <w:uiPriority w:val="99"/>
    <w:rsid w:val="00015917"/>
    <w:rPr>
      <w:sz w:val="24"/>
      <w:szCs w:val="24"/>
    </w:rPr>
  </w:style>
  <w:style w:type="character" w:customStyle="1" w:styleId="FooterChar">
    <w:name w:val="Footer Char"/>
    <w:link w:val="Footer"/>
    <w:uiPriority w:val="99"/>
    <w:rsid w:val="00015917"/>
    <w:rPr>
      <w:sz w:val="22"/>
    </w:rPr>
  </w:style>
  <w:style w:type="paragraph" w:customStyle="1" w:styleId="Question">
    <w:name w:val="Question"/>
    <w:basedOn w:val="Normal"/>
    <w:next w:val="Normal"/>
    <w:link w:val="QuestionChar2"/>
    <w:qFormat/>
    <w:rsid w:val="00151D59"/>
    <w:pPr>
      <w:keepNext/>
      <w:keepLines/>
      <w:spacing w:after="240"/>
      <w:ind w:left="720" w:hanging="720"/>
    </w:pPr>
    <w:rPr>
      <w:rFonts w:ascii="Tahoma" w:hAnsi="Tahoma"/>
      <w:sz w:val="22"/>
      <w:szCs w:val="22"/>
    </w:rPr>
  </w:style>
  <w:style w:type="character" w:customStyle="1" w:styleId="QuestionChar2">
    <w:name w:val="Question Char2"/>
    <w:link w:val="Question"/>
    <w:rsid w:val="00151D59"/>
    <w:rPr>
      <w:rFonts w:ascii="Tahoma" w:hAnsi="Tahoma"/>
      <w:sz w:val="22"/>
      <w:szCs w:val="22"/>
    </w:rPr>
  </w:style>
  <w:style w:type="paragraph" w:customStyle="1" w:styleId="AnswerCategory">
    <w:name w:val="Answer Category"/>
    <w:basedOn w:val="Normal"/>
    <w:link w:val="AnswerCategoryChar"/>
    <w:rsid w:val="00151D59"/>
    <w:pPr>
      <w:keepNext/>
      <w:keepLines/>
      <w:ind w:left="1440" w:hanging="720"/>
    </w:pPr>
    <w:rPr>
      <w:rFonts w:ascii="Tahoma" w:hAnsi="Tahoma"/>
      <w:sz w:val="22"/>
      <w:szCs w:val="22"/>
    </w:rPr>
  </w:style>
  <w:style w:type="character" w:customStyle="1" w:styleId="AnswerCategoryChar">
    <w:name w:val="Answer Category Char"/>
    <w:link w:val="AnswerCategory"/>
    <w:rsid w:val="00151D59"/>
    <w:rPr>
      <w:rFonts w:ascii="Tahoma" w:hAnsi="Tahoma"/>
      <w:sz w:val="22"/>
      <w:szCs w:val="22"/>
    </w:rPr>
  </w:style>
  <w:style w:type="paragraph" w:customStyle="1" w:styleId="QuestionItem">
    <w:name w:val="Question Item"/>
    <w:basedOn w:val="Normal"/>
    <w:link w:val="QuestionItemChar"/>
    <w:rsid w:val="00151D59"/>
    <w:pPr>
      <w:keepNext/>
      <w:keepLines/>
      <w:ind w:left="1440" w:hanging="720"/>
    </w:pPr>
    <w:rPr>
      <w:rFonts w:ascii="Tahoma" w:hAnsi="Tahoma" w:cs="Tahoma"/>
      <w:sz w:val="22"/>
      <w:szCs w:val="22"/>
    </w:rPr>
  </w:style>
  <w:style w:type="character" w:customStyle="1" w:styleId="QuestionItemChar">
    <w:name w:val="Question Item Char"/>
    <w:link w:val="QuestionItem"/>
    <w:rsid w:val="00151D59"/>
    <w:rPr>
      <w:rFonts w:ascii="Tahoma" w:hAnsi="Tahoma" w:cs="Tahoma"/>
      <w:sz w:val="22"/>
      <w:szCs w:val="22"/>
    </w:rPr>
  </w:style>
  <w:style w:type="paragraph" w:customStyle="1" w:styleId="Categories">
    <w:name w:val="Categories"/>
    <w:next w:val="AnswerCategory"/>
    <w:rsid w:val="00151D59"/>
    <w:pPr>
      <w:keepNext/>
      <w:keepLines/>
      <w:spacing w:before="240" w:after="120"/>
      <w:ind w:firstLine="720"/>
    </w:pPr>
    <w:rPr>
      <w:rFonts w:ascii="Tahoma" w:hAnsi="Tahoma" w:cs="Tahoma"/>
      <w:b/>
      <w:sz w:val="22"/>
      <w:szCs w:val="22"/>
    </w:rPr>
  </w:style>
  <w:style w:type="paragraph" w:customStyle="1" w:styleId="ProgrammingInstruction">
    <w:name w:val="Programming Instruction"/>
    <w:basedOn w:val="Normal"/>
    <w:link w:val="ProgrammingInstructionChar"/>
    <w:rsid w:val="00151D59"/>
    <w:pPr>
      <w:keepNext/>
      <w:keepLines/>
      <w:ind w:left="720" w:hanging="720"/>
    </w:pPr>
    <w:rPr>
      <w:rFonts w:ascii="Tahoma" w:hAnsi="Tahoma"/>
      <w:b/>
      <w:sz w:val="22"/>
      <w:szCs w:val="22"/>
    </w:rPr>
  </w:style>
  <w:style w:type="paragraph" w:styleId="NoSpacing">
    <w:name w:val="No Spacing"/>
    <w:uiPriority w:val="1"/>
    <w:qFormat/>
    <w:rsid w:val="00151D59"/>
    <w:rPr>
      <w:rFonts w:ascii="Calibri" w:hAnsi="Calibri"/>
      <w:sz w:val="22"/>
      <w:szCs w:val="22"/>
    </w:rPr>
  </w:style>
  <w:style w:type="character" w:customStyle="1" w:styleId="ProgrammingInstructionChar">
    <w:name w:val="Programming Instruction Char"/>
    <w:link w:val="ProgrammingInstruction"/>
    <w:rsid w:val="00151D59"/>
    <w:rPr>
      <w:rFonts w:ascii="Tahoma" w:hAnsi="Tahoma"/>
      <w:b/>
      <w:sz w:val="22"/>
      <w:szCs w:val="22"/>
    </w:rPr>
  </w:style>
  <w:style w:type="character" w:styleId="Emphasis">
    <w:name w:val="Emphasis"/>
    <w:basedOn w:val="DefaultParagraphFont"/>
    <w:qFormat/>
    <w:rsid w:val="009C4DD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omments" Target="comment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18A62-1A15-4659-89AC-74FB94C7B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17B9A5F6.dotm</Template>
  <TotalTime>4</TotalTime>
  <Pages>14</Pages>
  <Words>2652</Words>
  <Characters>12197</Characters>
  <Application>Microsoft Office Word</Application>
  <DocSecurity>0</DocSecurity>
  <Lines>101</Lines>
  <Paragraphs>29</Paragraphs>
  <ScaleCrop>false</ScaleCrop>
  <HeadingPairs>
    <vt:vector size="2" baseType="variant">
      <vt:variant>
        <vt:lpstr>Title</vt:lpstr>
      </vt:variant>
      <vt:variant>
        <vt:i4>1</vt:i4>
      </vt:variant>
    </vt:vector>
  </HeadingPairs>
  <TitlesOfParts>
    <vt:vector size="1" baseType="lpstr">
      <vt:lpstr>STANDARD QUESTIONNAIRE FORMAT</vt:lpstr>
    </vt:vector>
  </TitlesOfParts>
  <Company>Knowledge Networks</Company>
  <LinksUpToDate>false</LinksUpToDate>
  <CharactersWithSpaces>14820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QUESTIONNAIRE FORMAT</dc:title>
  <dc:creator>tsubias</dc:creator>
  <cp:lastModifiedBy>Mary Madden</cp:lastModifiedBy>
  <cp:revision>3</cp:revision>
  <cp:lastPrinted>2014-03-19T15:34:00Z</cp:lastPrinted>
  <dcterms:created xsi:type="dcterms:W3CDTF">2014-07-15T15:43:00Z</dcterms:created>
  <dcterms:modified xsi:type="dcterms:W3CDTF">2014-09-11T17:51:00Z</dcterms:modified>
</cp:coreProperties>
</file>